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75CB" w:rsidRPr="00015996" w:rsidRDefault="00F575CB" w:rsidP="000F4F51">
      <w:pPr>
        <w:spacing w:after="0" w:line="360" w:lineRule="auto"/>
        <w:rPr>
          <w:rFonts w:ascii="Times New Roman" w:hAnsi="Times New Roman" w:cs="Times New Roman"/>
          <w:b/>
          <w:sz w:val="24"/>
          <w:szCs w:val="24"/>
          <w:lang w:val="en-GB"/>
        </w:rPr>
      </w:pPr>
      <w:bookmarkStart w:id="0" w:name="_GoBack"/>
      <w:r w:rsidRPr="00015996">
        <w:rPr>
          <w:rFonts w:ascii="Times New Roman" w:hAnsi="Times New Roman" w:cs="Times New Roman"/>
          <w:b/>
          <w:sz w:val="24"/>
          <w:szCs w:val="24"/>
          <w:lang w:val="en-GB"/>
        </w:rPr>
        <w:t>SUPPLEMENTARY 3</w:t>
      </w:r>
    </w:p>
    <w:bookmarkEnd w:id="0"/>
    <w:p w:rsidR="00F575CB" w:rsidRPr="00015996" w:rsidRDefault="00F575CB" w:rsidP="000F4F51">
      <w:pPr>
        <w:spacing w:line="360" w:lineRule="auto"/>
        <w:rPr>
          <w:lang w:val="en-GB"/>
        </w:rPr>
      </w:pPr>
    </w:p>
    <w:p w:rsidR="00F575CB" w:rsidRPr="00015996" w:rsidRDefault="00F575CB" w:rsidP="000F4F51">
      <w:pPr>
        <w:spacing w:after="0" w:line="360" w:lineRule="auto"/>
        <w:rPr>
          <w:rFonts w:ascii="Times New Roman" w:hAnsi="Times New Roman" w:cs="Times New Roman"/>
          <w:b/>
          <w:sz w:val="24"/>
          <w:szCs w:val="24"/>
          <w:lang w:val="en-GB"/>
        </w:rPr>
      </w:pPr>
      <w:r w:rsidRPr="00015996">
        <w:rPr>
          <w:rFonts w:ascii="Times New Roman" w:hAnsi="Times New Roman" w:cs="Times New Roman"/>
          <w:b/>
          <w:sz w:val="24"/>
          <w:szCs w:val="24"/>
          <w:lang w:val="en-GB"/>
        </w:rPr>
        <w:t xml:space="preserve">Microbiota assessment </w:t>
      </w:r>
    </w:p>
    <w:p w:rsidR="00F575CB" w:rsidRPr="00015996" w:rsidRDefault="00F575CB" w:rsidP="000F4F51">
      <w:pPr>
        <w:spacing w:after="0" w:line="360" w:lineRule="auto"/>
        <w:rPr>
          <w:rFonts w:ascii="Times New Roman" w:hAnsi="Times New Roman" w:cs="Times New Roman"/>
          <w:b/>
          <w:sz w:val="24"/>
          <w:szCs w:val="24"/>
          <w:lang w:val="en-GB"/>
        </w:rPr>
      </w:pPr>
      <w:r w:rsidRPr="00015996">
        <w:rPr>
          <w:rFonts w:ascii="Times New Roman" w:hAnsi="Times New Roman" w:cs="Times New Roman"/>
          <w:b/>
          <w:sz w:val="24"/>
          <w:szCs w:val="24"/>
          <w:lang w:val="en-GB"/>
        </w:rPr>
        <w:t>Sample preparation</w:t>
      </w:r>
    </w:p>
    <w:p w:rsidR="000F4F51" w:rsidRPr="000F4F51" w:rsidRDefault="00F575CB" w:rsidP="000F4F51">
      <w:pPr>
        <w:pStyle w:val="PlainText"/>
        <w:spacing w:line="360" w:lineRule="auto"/>
        <w:rPr>
          <w:rFonts w:ascii="Times New Roman" w:hAnsi="Times New Roman" w:cs="Times New Roman"/>
          <w:sz w:val="24"/>
          <w:szCs w:val="24"/>
          <w:lang w:val="en-US"/>
        </w:rPr>
      </w:pPr>
      <w:r w:rsidRPr="000F4F51">
        <w:rPr>
          <w:rFonts w:ascii="Times New Roman" w:hAnsi="Times New Roman" w:cs="Times New Roman"/>
          <w:sz w:val="24"/>
          <w:szCs w:val="24"/>
          <w:lang w:val="en-US"/>
        </w:rPr>
        <w:t xml:space="preserve">Total DNA was extracted from all samples using QIAamp PowerFecal DNA Kit (QIAGEN, Copenhagen, Denmark). </w:t>
      </w:r>
      <w:ins w:id="1" w:author="Sabrina Just Kousgaard" w:date="2020-03-13T09:22:00Z">
        <w:r w:rsidR="000F4F51" w:rsidRPr="000F4F51">
          <w:rPr>
            <w:rFonts w:ascii="Times New Roman" w:hAnsi="Times New Roman" w:cs="Times New Roman"/>
            <w:sz w:val="24"/>
            <w:szCs w:val="24"/>
            <w:lang w:val="en-US"/>
          </w:rPr>
          <w:t>Samples processed with the QIAamp PowerFecal Pro DNA Kit are added to a bead beating tube. Rapid and thorough homogenization occurs using mechanical and chemical methods. Once cells are lysed, our patented IRT is used to remove inhibitors. Total genomic DNA is captured on a silica membrane in a spin-column format. DNA is then washed and eluted, ready for downstream applications.</w:t>
        </w:r>
      </w:ins>
    </w:p>
    <w:p w:rsidR="00F575CB" w:rsidRDefault="00F575CB" w:rsidP="000F4F51">
      <w:pPr>
        <w:pStyle w:val="PlainText"/>
        <w:spacing w:line="360" w:lineRule="auto"/>
        <w:rPr>
          <w:ins w:id="2" w:author="Sabrina Just Kousgaard / Region Nordjylland" w:date="2020-03-18T14:17:00Z"/>
          <w:rFonts w:ascii="Times New Roman" w:hAnsi="Times New Roman" w:cs="Times New Roman"/>
          <w:sz w:val="24"/>
          <w:szCs w:val="24"/>
          <w:lang w:val="en-US"/>
        </w:rPr>
      </w:pPr>
      <w:r w:rsidRPr="000F4F51">
        <w:rPr>
          <w:rFonts w:ascii="Times New Roman" w:hAnsi="Times New Roman" w:cs="Times New Roman"/>
          <w:sz w:val="24"/>
          <w:szCs w:val="24"/>
          <w:lang w:val="en-US"/>
        </w:rPr>
        <w:t>Isolated DNA from the fecal samples were prepared for sequencing by a two-step PCR amplification. The first PCR amplification were prepared as 25 µL reactions using PCRBIO Ultra Mix (PCR Biosystems, lokalitet) with 10 ng of isolated DNA as template and 400 nM primer-</w:t>
      </w:r>
      <w:r w:rsidR="00931C45" w:rsidRPr="000F4F51">
        <w:rPr>
          <w:rFonts w:ascii="Times New Roman" w:hAnsi="Times New Roman" w:cs="Times New Roman"/>
          <w:sz w:val="24"/>
          <w:szCs w:val="24"/>
          <w:lang w:val="en-US"/>
        </w:rPr>
        <w:t>mix (515F : GTGYCAGCMGCCGCGGTAA</w:t>
      </w:r>
      <w:r w:rsidR="00FD56FB" w:rsidRPr="000F4F51">
        <w:rPr>
          <w:rFonts w:ascii="Times New Roman" w:hAnsi="Times New Roman" w:cs="Times New Roman"/>
          <w:sz w:val="24"/>
          <w:szCs w:val="24"/>
          <w:lang w:val="en-US"/>
        </w:rPr>
        <w:t xml:space="preserve"> </w:t>
      </w:r>
      <w:r w:rsidRPr="001D6FFD">
        <w:rPr>
          <w:rFonts w:ascii="Times New Roman" w:hAnsi="Times New Roman" w:cs="Times New Roman"/>
          <w:sz w:val="24"/>
          <w:szCs w:val="24"/>
        </w:rPr>
        <w:fldChar w:fldCharType="begin" w:fldLock="1"/>
      </w:r>
      <w:r w:rsidR="00A20340">
        <w:rPr>
          <w:rFonts w:ascii="Times New Roman" w:hAnsi="Times New Roman" w:cs="Times New Roman"/>
          <w:sz w:val="24"/>
          <w:szCs w:val="24"/>
          <w:lang w:val="en-US"/>
        </w:rPr>
        <w:instrText xml:space="preserve">ADDIN CSL_CITATION {"citationItems":[{"id":"ITEM-1","itemData":{"ISSN":"14622920","abstract":"Microbial community analysis via high-throughput sequencing of amplified 16S rRNA genes is an essential microbiology tool. We found the popular primer pair 515F (515F-C) and 806R greatly underestimated (e.g. SAR11) or overestimated (e.g. Gammaproteobacteria) common marine taxa. We evaluated marine samples and mock communities (containing 11 or 27 marine 16S clones), showing alternative primers 515F-Y (5′-GTGYCAGCMGCCGCGG TAA) and 926R (5′-CCGYCAATTYMTTTRAGTTT) yield more accurate estimates of mock community abundances, produce longer amplicons that can differentiate taxa unresolvable with 515F-C/806R, and amplify eukaryotic 18S rRNA. Mock communities amplified with 515F-Y/926R yielded closer observed community composition versus expected (r2 = 0.95) compared with 515F-Y/806R (r2 </w:instrText>
      </w:r>
      <w:r w:rsidR="00A20340">
        <w:rPr>
          <w:rFonts w:ascii="Cambria Math" w:hAnsi="Cambria Math" w:cs="Cambria Math"/>
          <w:sz w:val="24"/>
          <w:szCs w:val="24"/>
          <w:lang w:val="en-US"/>
        </w:rPr>
        <w:instrText>∼</w:instrText>
      </w:r>
      <w:r w:rsidR="00A20340">
        <w:rPr>
          <w:rFonts w:ascii="Times New Roman" w:hAnsi="Times New Roman" w:cs="Times New Roman"/>
          <w:sz w:val="24"/>
          <w:szCs w:val="24"/>
          <w:lang w:val="en-US"/>
        </w:rPr>
        <w:instrText xml:space="preserve"> 0.5). Unexpectedly, biases with 515F-Y/806R against SAR11 in field samples (</w:instrText>
      </w:r>
      <w:r w:rsidR="00A20340">
        <w:rPr>
          <w:rFonts w:ascii="Cambria Math" w:hAnsi="Cambria Math" w:cs="Cambria Math"/>
          <w:sz w:val="24"/>
          <w:szCs w:val="24"/>
          <w:lang w:val="en-US"/>
        </w:rPr>
        <w:instrText>∼</w:instrText>
      </w:r>
      <w:r w:rsidR="00A20340">
        <w:rPr>
          <w:rFonts w:ascii="Times New Roman" w:hAnsi="Times New Roman" w:cs="Times New Roman"/>
          <w:sz w:val="24"/>
          <w:szCs w:val="24"/>
          <w:lang w:val="en-US"/>
        </w:rPr>
        <w:instrText>4–10- fold) were stronger than in mock communities (</w:instrText>
      </w:r>
      <w:r w:rsidR="00A20340">
        <w:rPr>
          <w:rFonts w:ascii="Cambria Math" w:hAnsi="Cambria Math" w:cs="Cambria Math"/>
          <w:sz w:val="24"/>
          <w:szCs w:val="24"/>
          <w:lang w:val="en-US"/>
        </w:rPr>
        <w:instrText>∼</w:instrText>
      </w:r>
      <w:r w:rsidR="00A20340">
        <w:rPr>
          <w:rFonts w:ascii="Times New Roman" w:hAnsi="Times New Roman" w:cs="Times New Roman"/>
          <w:sz w:val="24"/>
          <w:szCs w:val="24"/>
          <w:lang w:val="en-US"/>
        </w:rPr>
        <w:instrText xml:space="preserve">2- fold). Correcting a mismatch to Thaumarchaea in the 515F-C increased their apparent abundance in field samples, but not as much as using 926R rather than 806R. With plankton samples rich in eukaryotic DNA (&gt; 1 \u0004m size fraction), 18S sequences averaged </w:instrText>
      </w:r>
      <w:r w:rsidR="00A20340">
        <w:rPr>
          <w:rFonts w:ascii="Cambria Math" w:hAnsi="Cambria Math" w:cs="Cambria Math"/>
          <w:sz w:val="24"/>
          <w:szCs w:val="24"/>
          <w:lang w:val="en-US"/>
        </w:rPr>
        <w:instrText>∼</w:instrText>
      </w:r>
      <w:r w:rsidR="00A20340">
        <w:rPr>
          <w:rFonts w:ascii="Times New Roman" w:hAnsi="Times New Roman" w:cs="Times New Roman"/>
          <w:sz w:val="24"/>
          <w:szCs w:val="24"/>
          <w:lang w:val="en-US"/>
        </w:rPr>
        <w:instrText>17% of all sequences. A single mismatch can strongly bias amplification, but even perfectly matched primers can exhibit preferential amplification. We show that beyond in silico predictions, testing with mock communities and field samples is important in primer selection.","author":[{"dropping-particle":"","family":"Parada","given":"Alma E.","non-dropping-particle":"","parse-names":false,"suffix":""},{"dropping-particle":"","family":"Needham","given":"David M.","non-dropping-particle":"","parse-names":false,"suffix":""},{"dropping-particle":"","family":"Fuhrman","given":"Jed A.","non-dropping-particle":"","parse-names":false,"suffix":""}],"container-title":"Environmental Microbiology","id":"ITEM-1","issue":"5","issued":{"date-parts":[["2016"]]},"page":"1403-1414","title":"Every base matters: Assessing small subunit rRNA primers for marine microbiomes with mock communities, time series and global field samples","type":"article-journal","volume":"18"},"uris":["http://www.mendeley.com/documents/?uuid=0bae23e3-0a6d-4711-aea0-ccc02aa5a4a4","http://www.mendeley.com/documents/?uuid=e3120862-4697-44a6-ace4-f2de26ff219f"]}],"mendeley":{"formattedCitation":"(1)","plainTextFormattedCitation":"(1)","previouslyFormattedCitation":"(1)"},"properties":{"noteIndex":0},"schema":"https://github.com/citation-style-language/schema/raw/master/csl-citation.json"}</w:instrText>
      </w:r>
      <w:r w:rsidRPr="001D6FFD">
        <w:rPr>
          <w:rFonts w:ascii="Times New Roman" w:hAnsi="Times New Roman" w:cs="Times New Roman"/>
          <w:sz w:val="24"/>
          <w:szCs w:val="24"/>
        </w:rPr>
        <w:fldChar w:fldCharType="separate"/>
      </w:r>
      <w:r w:rsidR="00FD56FB" w:rsidRPr="000F4F51">
        <w:rPr>
          <w:rFonts w:ascii="Times New Roman" w:hAnsi="Times New Roman" w:cs="Times New Roman"/>
          <w:noProof/>
          <w:sz w:val="24"/>
          <w:szCs w:val="24"/>
          <w:lang w:val="en-US"/>
        </w:rPr>
        <w:t>(1)</w:t>
      </w:r>
      <w:r w:rsidRPr="001D6FFD">
        <w:rPr>
          <w:rFonts w:ascii="Times New Roman" w:hAnsi="Times New Roman" w:cs="Times New Roman"/>
          <w:sz w:val="24"/>
          <w:szCs w:val="24"/>
        </w:rPr>
        <w:fldChar w:fldCharType="end"/>
      </w:r>
      <w:r w:rsidR="00931C45" w:rsidRPr="000F4F51">
        <w:rPr>
          <w:rFonts w:ascii="Times New Roman" w:hAnsi="Times New Roman" w:cs="Times New Roman"/>
          <w:sz w:val="24"/>
          <w:szCs w:val="24"/>
          <w:lang w:val="en-US"/>
        </w:rPr>
        <w:t xml:space="preserve"> and 806R: GGACTACNVGGGTWTCTAAT</w:t>
      </w:r>
      <w:r w:rsidR="00FD56FB" w:rsidRPr="000F4F51">
        <w:rPr>
          <w:rFonts w:ascii="Times New Roman" w:hAnsi="Times New Roman" w:cs="Times New Roman"/>
          <w:sz w:val="24"/>
          <w:szCs w:val="24"/>
          <w:lang w:val="en-US"/>
        </w:rPr>
        <w:t xml:space="preserve"> </w:t>
      </w:r>
      <w:r w:rsidRPr="001D6FFD">
        <w:rPr>
          <w:rFonts w:ascii="Times New Roman" w:hAnsi="Times New Roman" w:cs="Times New Roman"/>
          <w:sz w:val="24"/>
          <w:szCs w:val="24"/>
        </w:rPr>
        <w:fldChar w:fldCharType="begin" w:fldLock="1"/>
      </w:r>
      <w:r w:rsidR="00A20340">
        <w:rPr>
          <w:rFonts w:ascii="Times New Roman" w:hAnsi="Times New Roman" w:cs="Times New Roman"/>
          <w:sz w:val="24"/>
          <w:szCs w:val="24"/>
          <w:lang w:val="en-US"/>
        </w:rPr>
        <w:instrText>ADDIN CSL_CITATION {"citationItems":[{"id":"ITEM-1","itemData":{"ISSN":"09483055","abstract":"High-throughput sequencing of small subunit ribosomal RNA (SSU rRNA) genes from marine environments is a widely applied method used to uncover the composition of micro- bial communities. We conducted an analysis of surface ocean waters with the commonly employed hypervariable 4 region SSU rRNA gene primers 515F and 806R, and found that bacteria belonging to the SAR11 clade of Alphaproteobacteria, a group typically making up 20 to 40% of the bacterioplankton in this environment, were greatly underrepresented and comprised &lt;4% of the total community. Using the SILVA reference database, we found a single nucleotide mismatch to nearly all SAR11 subclades, and revised the 806R primer so that it increased the detection of SAR11 clade sequences in the database from 2.6 to 96.7%. We then compared the performance of the original and revised 806R primers in surface seawater samples, and found that SAR11 com- prised 0.3 to 3.9% of sequences with the original primers and 17.5 to 30.5% of the sequences with the revised 806R primer. Furthermore, an investigation of seawater obtained from aquaria re - vealed that SAR11 sequences acquired with the revised 806R primer were more similar to natural cellular abundances of SAR11 detected using fluorescence in situ hybridization counts. Collectively, these results demonstrate that a minor adjustment to the 806R primer will greatly increase detec- tion of the globally abundant SAR11 clade in marine and lake environments, and enable inclusion of this important bacterial lineage in experimental and environmental-based studies.","author":[{"dropping-particle":"","family":"Apprill","given":"Amy","non-dropping-particle":"","parse-names":false,"suffix":""},{"dropping-particle":"","family":"Mcnally","given":"Sean","non-dropping-particle":"","parse-names":false,"suffix":""},{"dropping-particle":"","family":"Parsons","given":"Rachel","non-dropping-particle":"","parse-names":false,"suffix":""},{"dropping-particle":"","family":"Weber","given":"Laura","non-dropping-particle":"","parse-names":false,"suffix":""}],"container-title":"Aquatic Microbial Ecology","id":"ITEM-1","issue":"2","issued":{"date-parts":[["2015"]]},"page":"129-137","title":"Minor revision to V4 region SSU rRNA 806R gene primer greatly increases detection of SAR11 bacterioplankton","type":"article-journal","volume":"75"},"uris":["http://www.mendeley.com/documents/?uuid=5b81017b-40e1-4ada-b1c3-339a77006f7c","http://www.mendeley.com/documents/?uuid=bc525466-3f53-46ef-ad6f-bbfbd2612e4a"]}],"mendeley":{"formattedCitation":"(2)","plainTextFormattedCitation":"(2)","previouslyFormattedCitation":"(2)"},"properties":{"noteIndex":0},"schema":"https://github.com/citation-style-language/schema/raw/master/csl-citation.json"}</w:instrText>
      </w:r>
      <w:r w:rsidRPr="001D6FFD">
        <w:rPr>
          <w:rFonts w:ascii="Times New Roman" w:hAnsi="Times New Roman" w:cs="Times New Roman"/>
          <w:sz w:val="24"/>
          <w:szCs w:val="24"/>
        </w:rPr>
        <w:fldChar w:fldCharType="separate"/>
      </w:r>
      <w:r w:rsidR="00FD56FB" w:rsidRPr="000F4F51">
        <w:rPr>
          <w:rFonts w:ascii="Times New Roman" w:hAnsi="Times New Roman" w:cs="Times New Roman"/>
          <w:noProof/>
          <w:sz w:val="24"/>
          <w:szCs w:val="24"/>
          <w:lang w:val="en-US"/>
        </w:rPr>
        <w:t>(2)</w:t>
      </w:r>
      <w:r w:rsidRPr="001D6FFD">
        <w:rPr>
          <w:rFonts w:ascii="Times New Roman" w:hAnsi="Times New Roman" w:cs="Times New Roman"/>
          <w:sz w:val="24"/>
          <w:szCs w:val="24"/>
        </w:rPr>
        <w:fldChar w:fldCharType="end"/>
      </w:r>
      <w:r w:rsidRPr="000F4F51">
        <w:rPr>
          <w:rFonts w:ascii="Times New Roman" w:hAnsi="Times New Roman" w:cs="Times New Roman"/>
          <w:sz w:val="24"/>
          <w:szCs w:val="24"/>
          <w:lang w:val="en-US"/>
        </w:rPr>
        <w:t>). Thermocycler settings for the first PCR: Initial denaturation at 95°C for 2 min, 30 cycles of 95°C for 15 s, 55°C for 15 s, 72°C for 50 s, and a final elongation for 5 min. Both a negative and a positive control were included in the PCR setup. The negative control consisted of nuclease-free water. The positive control contained template DNA from an anaerobic digester sample known to amplify PCR product with the selected primer-set. The first PCR amplification were performed with duplicate reactions for each sample and pooled after amplification. Incorporation of barcodes was carried out in a second PCR amplification. The reactions (25 µL) were performed with 2 µl cleaned amplicon PCR product (diluted to 5 ng/µL) as template as well as X5 PCRBIO reaction buffer (x1), PCRBIO Hifi polymerase (1U) and 1 µM Illumina adaptor mix. Thermocycler settings for the second PCR: Initial denaturation at 95°C for 2 min, 8 cycles of 95°C for 20 s, 55°C for 30 s, 72°C for 60 s and a final elongation at 72°C for 5 min. The second PCR was performed in single reactions. PCR product from both PCR runs were purified using 0.8x CleanNGS beads (CleanNA) and eluted in nuclease-free water. DNA concentrations were measured with Quant-iT HS DNA Assay (Thermo Fisher Scientific) and the purified PCR amplicon products were visualized on D1K ScreenTapes using a TapeStation 2200 Analyzer (Agilent). Prior to sequencing, all samples were pooled into one tube in equimolar concentrations and barcoded with the Nextera indexing kit. Sequencing of the library pools was performed on the Illumina MiSeq platform with v3 chemistry and 2x301bp paired-end setting.</w:t>
      </w:r>
    </w:p>
    <w:p w:rsidR="00015996" w:rsidRDefault="00015996" w:rsidP="000F4F51">
      <w:pPr>
        <w:pStyle w:val="PlainText"/>
        <w:spacing w:line="360" w:lineRule="auto"/>
        <w:rPr>
          <w:ins w:id="3" w:author="Sabrina Just Kousgaard / Region Nordjylland" w:date="2020-03-18T14:17:00Z"/>
          <w:rFonts w:ascii="Times New Roman" w:hAnsi="Times New Roman" w:cs="Times New Roman"/>
          <w:sz w:val="24"/>
          <w:szCs w:val="24"/>
          <w:lang w:val="en-US"/>
        </w:rPr>
      </w:pPr>
    </w:p>
    <w:p w:rsidR="00493674" w:rsidRPr="00493674" w:rsidRDefault="00493674" w:rsidP="00493674">
      <w:pPr>
        <w:spacing w:after="0" w:line="480" w:lineRule="auto"/>
        <w:rPr>
          <w:ins w:id="4" w:author="Sabrina Just Kousgaard / Region Nordjylland" w:date="2020-03-18T14:28:00Z"/>
          <w:rFonts w:ascii="Times New Roman" w:eastAsia="Times New Roman" w:hAnsi="Times New Roman" w:cs="Times New Roman"/>
          <w:b/>
          <w:sz w:val="24"/>
          <w:szCs w:val="24"/>
          <w:lang w:val="en-GB"/>
        </w:rPr>
      </w:pPr>
      <w:ins w:id="5" w:author="Sabrina Just Kousgaard / Region Nordjylland" w:date="2020-03-18T14:28:00Z">
        <w:r w:rsidRPr="00493674">
          <w:rPr>
            <w:rFonts w:ascii="Times New Roman" w:eastAsia="Times New Roman" w:hAnsi="Times New Roman" w:cs="Times New Roman"/>
            <w:b/>
            <w:sz w:val="24"/>
            <w:szCs w:val="24"/>
            <w:lang w:val="en-GB"/>
          </w:rPr>
          <w:t>Data analysis</w:t>
        </w:r>
      </w:ins>
    </w:p>
    <w:p w:rsidR="00015996" w:rsidRPr="00493674" w:rsidDel="00493674" w:rsidRDefault="00493674" w:rsidP="00493674">
      <w:pPr>
        <w:spacing w:after="0" w:line="360" w:lineRule="auto"/>
        <w:rPr>
          <w:del w:id="6" w:author="Sabrina Just Kousgaard / Region Nordjylland" w:date="2020-03-18T14:28:00Z"/>
          <w:rFonts w:ascii="Times New Roman" w:eastAsia="Times New Roman" w:hAnsi="Times New Roman" w:cs="Times New Roman"/>
          <w:sz w:val="24"/>
          <w:szCs w:val="24"/>
          <w:lang w:val="en-US"/>
        </w:rPr>
      </w:pPr>
      <w:ins w:id="7" w:author="Sabrina Just Kousgaard / Region Nordjylland" w:date="2020-03-18T14:28:00Z">
        <w:r w:rsidRPr="00493674">
          <w:rPr>
            <w:rFonts w:ascii="Times New Roman" w:eastAsia="Times New Roman" w:hAnsi="Times New Roman" w:cs="Times New Roman"/>
            <w:sz w:val="24"/>
            <w:szCs w:val="24"/>
            <w:lang w:val="en-GB"/>
          </w:rPr>
          <w:t>The raw sequencing data was demultiplexed with bcl2fastq v2.17.1.14 then processed with AmpProc v5.1beta1.0 (</w:t>
        </w:r>
        <w:r w:rsidRPr="00493674">
          <w:rPr>
            <w:rFonts w:ascii="Times New Roman" w:eastAsia="Times New Roman" w:hAnsi="Times New Roman" w:cs="Times New Roman"/>
            <w:color w:val="0563C1" w:themeColor="hyperlink"/>
            <w:sz w:val="24"/>
            <w:szCs w:val="24"/>
            <w:u w:val="single"/>
            <w:lang w:val="en-GB"/>
          </w:rPr>
          <w:fldChar w:fldCharType="begin"/>
        </w:r>
        <w:r w:rsidRPr="00493674">
          <w:rPr>
            <w:rFonts w:ascii="Times New Roman" w:eastAsia="Times New Roman" w:hAnsi="Times New Roman" w:cs="Times New Roman"/>
            <w:color w:val="0563C1" w:themeColor="hyperlink"/>
            <w:sz w:val="24"/>
            <w:szCs w:val="24"/>
            <w:u w:val="single"/>
            <w:lang w:val="en-GB"/>
          </w:rPr>
          <w:instrText xml:space="preserve"> HYPERLINK "http://www.github.com/eyashiro/AmpProc/" </w:instrText>
        </w:r>
        <w:r w:rsidRPr="00493674">
          <w:rPr>
            <w:rFonts w:ascii="Times New Roman" w:eastAsia="Times New Roman" w:hAnsi="Times New Roman" w:cs="Times New Roman"/>
            <w:color w:val="0563C1" w:themeColor="hyperlink"/>
            <w:sz w:val="24"/>
            <w:szCs w:val="24"/>
            <w:u w:val="single"/>
            <w:lang w:val="en-GB"/>
          </w:rPr>
          <w:fldChar w:fldCharType="separate"/>
        </w:r>
        <w:r w:rsidRPr="00493674">
          <w:rPr>
            <w:rFonts w:ascii="Times New Roman" w:eastAsia="Times New Roman" w:hAnsi="Times New Roman" w:cs="Times New Roman"/>
            <w:color w:val="0563C1" w:themeColor="hyperlink"/>
            <w:sz w:val="24"/>
            <w:szCs w:val="24"/>
            <w:u w:val="single"/>
            <w:lang w:val="en-GB"/>
          </w:rPr>
          <w:t>http://www.github.com/eyashiro/AmpProc/</w:t>
        </w:r>
        <w:r w:rsidRPr="00493674">
          <w:rPr>
            <w:rFonts w:ascii="Times New Roman" w:eastAsia="Times New Roman" w:hAnsi="Times New Roman" w:cs="Times New Roman"/>
            <w:color w:val="0563C1" w:themeColor="hyperlink"/>
            <w:sz w:val="24"/>
            <w:szCs w:val="24"/>
            <w:u w:val="single"/>
            <w:lang w:val="en-GB"/>
          </w:rPr>
          <w:fldChar w:fldCharType="end"/>
        </w:r>
        <w:r w:rsidRPr="00493674">
          <w:rPr>
            <w:rFonts w:ascii="Times New Roman" w:eastAsia="Times New Roman" w:hAnsi="Times New Roman" w:cs="Times New Roman"/>
            <w:sz w:val="24"/>
            <w:szCs w:val="24"/>
            <w:lang w:val="en-GB"/>
          </w:rPr>
          <w:t xml:space="preserve">), which is primarily based on the USEARCH v10.0.240 workflow </w:t>
        </w:r>
        <w:r w:rsidRPr="00493674">
          <w:rPr>
            <w:rFonts w:ascii="Times New Roman" w:eastAsia="Times New Roman" w:hAnsi="Times New Roman" w:cs="Times New Roman"/>
            <w:sz w:val="24"/>
            <w:szCs w:val="24"/>
            <w:lang w:val="en-GB"/>
          </w:rPr>
          <w:fldChar w:fldCharType="begin" w:fldLock="1"/>
        </w:r>
      </w:ins>
      <w:r w:rsidR="00A20340">
        <w:rPr>
          <w:rFonts w:ascii="Times New Roman" w:eastAsia="Times New Roman" w:hAnsi="Times New Roman" w:cs="Times New Roman"/>
          <w:sz w:val="24"/>
          <w:szCs w:val="24"/>
          <w:lang w:val="en-GB"/>
        </w:rPr>
        <w:instrText>ADDIN CSL_CITATION {"citationItems":[{"id":"ITEM-1","itemData":{"author":[{"dropping-particle":"","family":"Edgar","given":"RC","non-dropping-particle":"","parse-names":false,"suffix":""}],"container-title":"Bioinformatics","id":"ITEM-1","issue":"19","issued":{"date-parts":[["2010"]]},"page":"2460-2461","title":"Search and clustering orders of magnitude faster than BLAST","type":"article-journal","volume":"26"},"uris":["http://www.mendeley.com/documents/?uuid=916984db-3f1e-4a84-b264-30cddf269353"]}],"mendeley":{"formattedCitation":"(3)","plainTextFormattedCitation":"(3)","previouslyFormattedCitation":"(3)"},"properties":{"noteIndex":0},"schema":"https://github.com/citation-style-language/schema/raw/master/csl-citation.json"}</w:instrText>
      </w:r>
      <w:ins w:id="8" w:author="Sabrina Just Kousgaard / Region Nordjylland" w:date="2020-03-18T14:28:00Z">
        <w:r w:rsidRPr="00493674">
          <w:rPr>
            <w:rFonts w:ascii="Times New Roman" w:eastAsia="Times New Roman" w:hAnsi="Times New Roman" w:cs="Times New Roman"/>
            <w:sz w:val="24"/>
            <w:szCs w:val="24"/>
            <w:lang w:val="en-GB"/>
          </w:rPr>
          <w:fldChar w:fldCharType="separate"/>
        </w:r>
        <w:r w:rsidRPr="00493674">
          <w:rPr>
            <w:rFonts w:ascii="Times New Roman" w:eastAsia="Times New Roman" w:hAnsi="Times New Roman" w:cs="Times New Roman"/>
            <w:noProof/>
            <w:sz w:val="24"/>
            <w:szCs w:val="24"/>
            <w:lang w:val="en-GB"/>
          </w:rPr>
          <w:t>(3)</w:t>
        </w:r>
        <w:r w:rsidRPr="00493674">
          <w:rPr>
            <w:rFonts w:ascii="Times New Roman" w:eastAsia="Times New Roman" w:hAnsi="Times New Roman" w:cs="Times New Roman"/>
            <w:sz w:val="24"/>
            <w:szCs w:val="24"/>
            <w:lang w:val="en-GB"/>
          </w:rPr>
          <w:fldChar w:fldCharType="end"/>
        </w:r>
        <w:r w:rsidRPr="00493674">
          <w:rPr>
            <w:rFonts w:ascii="Times New Roman" w:eastAsia="Times New Roman" w:hAnsi="Times New Roman" w:cs="Times New Roman"/>
            <w:sz w:val="24"/>
            <w:szCs w:val="24"/>
            <w:lang w:val="en-GB"/>
          </w:rPr>
          <w:t xml:space="preserve">. Data was summarised into amplicon sequencing variants (ASVs), avoiding clustering by nucleotide identity to maximize taxonomic resolution and reduce clustering biases </w:t>
        </w:r>
        <w:r w:rsidRPr="00493674">
          <w:rPr>
            <w:rFonts w:ascii="Times New Roman" w:eastAsia="Times New Roman" w:hAnsi="Times New Roman" w:cs="Times New Roman"/>
            <w:sz w:val="24"/>
            <w:szCs w:val="24"/>
            <w:lang w:val="en-GB"/>
          </w:rPr>
          <w:fldChar w:fldCharType="begin" w:fldLock="1"/>
        </w:r>
      </w:ins>
      <w:r w:rsidR="00A20340">
        <w:rPr>
          <w:rFonts w:ascii="Times New Roman" w:eastAsia="Times New Roman" w:hAnsi="Times New Roman" w:cs="Times New Roman"/>
          <w:sz w:val="24"/>
          <w:szCs w:val="24"/>
          <w:lang w:val="en-GB"/>
        </w:rPr>
        <w:instrText>ADDIN CSL_CITATION {"citationItems":[{"id":"ITEM-1","itemData":{"author":[{"dropping-particle":"","family":"Callahan","given":"BJ","non-dropping-particle":"","parse-names":false,"suffix":""},{"dropping-particle":"","family":"McMurdie","given":"PJ","non-dropping-particle":"","parse-names":false,"suffix":""},{"dropping-particle":"","family":"Holmes","given":"SP","non-dropping-particle":"","parse-names":false,"suffix":""}],"container-title":"ISME J","id":"ITEM-1","issue":"12","issued":{"date-parts":[["2017"]]},"page":"2639-2643","title":"Exact sequence variants should replace operational taxonomic units in marker-gene data analysis","type":"article-journal","volume":"11"},"uris":["http://www.mendeley.com/documents/?uuid=c7b06711-8256-4ff9-93a4-65a5bf9cf098"]}],"mendeley":{"formattedCitation":"(4)","plainTextFormattedCitation":"(4)","previouslyFormattedCitation":"(4)"},"properties":{"noteIndex":0},"schema":"https://github.com/citation-style-language/schema/raw/master/csl-citation.json"}</w:instrText>
      </w:r>
      <w:ins w:id="9" w:author="Sabrina Just Kousgaard / Region Nordjylland" w:date="2020-03-18T14:28:00Z">
        <w:r w:rsidRPr="00493674">
          <w:rPr>
            <w:rFonts w:ascii="Times New Roman" w:eastAsia="Times New Roman" w:hAnsi="Times New Roman" w:cs="Times New Roman"/>
            <w:sz w:val="24"/>
            <w:szCs w:val="24"/>
            <w:lang w:val="en-GB"/>
          </w:rPr>
          <w:fldChar w:fldCharType="separate"/>
        </w:r>
        <w:r w:rsidRPr="00493674">
          <w:rPr>
            <w:rFonts w:ascii="Times New Roman" w:eastAsia="Times New Roman" w:hAnsi="Times New Roman" w:cs="Times New Roman"/>
            <w:noProof/>
            <w:sz w:val="24"/>
            <w:szCs w:val="24"/>
            <w:lang w:val="en-GB"/>
          </w:rPr>
          <w:t>(4)</w:t>
        </w:r>
        <w:r w:rsidRPr="00493674">
          <w:rPr>
            <w:rFonts w:ascii="Times New Roman" w:eastAsia="Times New Roman" w:hAnsi="Times New Roman" w:cs="Times New Roman"/>
            <w:sz w:val="24"/>
            <w:szCs w:val="24"/>
            <w:lang w:val="en-GB"/>
          </w:rPr>
          <w:fldChar w:fldCharType="end"/>
        </w:r>
        <w:r w:rsidRPr="00493674">
          <w:rPr>
            <w:rFonts w:ascii="Times New Roman" w:eastAsia="Times New Roman" w:hAnsi="Times New Roman" w:cs="Times New Roman"/>
            <w:sz w:val="24"/>
            <w:szCs w:val="24"/>
            <w:lang w:val="en-GB"/>
          </w:rPr>
          <w:t xml:space="preserve">. After filtering out phix contamination, the paired-end reads were merged using –fastq_mergepairs with settings “-fastq_maxdiffs 15” </w:t>
        </w:r>
        <w:r w:rsidRPr="00493674">
          <w:rPr>
            <w:rFonts w:ascii="Times New Roman" w:eastAsia="Times New Roman" w:hAnsi="Times New Roman" w:cs="Times New Roman"/>
            <w:sz w:val="24"/>
            <w:szCs w:val="24"/>
            <w:lang w:val="en-GB"/>
          </w:rPr>
          <w:fldChar w:fldCharType="begin" w:fldLock="1"/>
        </w:r>
      </w:ins>
      <w:r w:rsidR="00A20340">
        <w:rPr>
          <w:rFonts w:ascii="Times New Roman" w:eastAsia="Times New Roman" w:hAnsi="Times New Roman" w:cs="Times New Roman"/>
          <w:sz w:val="24"/>
          <w:szCs w:val="24"/>
          <w:lang w:val="en-GB"/>
        </w:rPr>
        <w:instrText>ADDIN CSL_CITATION {"citationItems":[{"id":"ITEM-1","itemData":{"author":[{"dropping-particle":"","family":"Edgar","given":"RC","non-dropping-particle":"","parse-names":false,"suffix":""},{"dropping-particle":"","family":"Flyvbjerg","given":"H","non-dropping-particle":"","parse-names":false,"suffix":""}],"container-title":"Bioinformatics","id":"ITEM-1","issue":"21","issued":{"date-parts":[["2015"]]},"page":"3476-3482","title":"Error filtering, pair assembly and error correction for next-generation sequencing reads","type":"article-journal","volume":"31"},"uris":["http://www.mendeley.com/documents/?uuid=3ef506e7-c87f-4d97-b81a-628bdf1b36fd"]}],"mendeley":{"formattedCitation":"(5)","plainTextFormattedCitation":"(5)","previouslyFormattedCitation":"(5)"},"properties":{"noteIndex":0},"schema":"https://github.com/citation-style-language/schema/raw/master/csl-citation.json"}</w:instrText>
      </w:r>
      <w:ins w:id="10" w:author="Sabrina Just Kousgaard / Region Nordjylland" w:date="2020-03-18T14:28:00Z">
        <w:r w:rsidRPr="00493674">
          <w:rPr>
            <w:rFonts w:ascii="Times New Roman" w:eastAsia="Times New Roman" w:hAnsi="Times New Roman" w:cs="Times New Roman"/>
            <w:sz w:val="24"/>
            <w:szCs w:val="24"/>
            <w:lang w:val="en-GB"/>
          </w:rPr>
          <w:fldChar w:fldCharType="separate"/>
        </w:r>
        <w:r w:rsidRPr="00493674">
          <w:rPr>
            <w:rFonts w:ascii="Times New Roman" w:eastAsia="Times New Roman" w:hAnsi="Times New Roman" w:cs="Times New Roman"/>
            <w:noProof/>
            <w:sz w:val="24"/>
            <w:szCs w:val="24"/>
            <w:lang w:val="en-GB"/>
          </w:rPr>
          <w:t>(5)</w:t>
        </w:r>
        <w:r w:rsidRPr="00493674">
          <w:rPr>
            <w:rFonts w:ascii="Times New Roman" w:eastAsia="Times New Roman" w:hAnsi="Times New Roman" w:cs="Times New Roman"/>
            <w:sz w:val="24"/>
            <w:szCs w:val="24"/>
            <w:lang w:val="en-GB"/>
          </w:rPr>
          <w:fldChar w:fldCharType="end"/>
        </w:r>
        <w:r w:rsidRPr="00493674">
          <w:rPr>
            <w:rFonts w:ascii="Times New Roman" w:eastAsia="Times New Roman" w:hAnsi="Times New Roman" w:cs="Times New Roman"/>
            <w:sz w:val="24"/>
            <w:szCs w:val="24"/>
            <w:lang w:val="en-GB"/>
          </w:rPr>
          <w:t xml:space="preserve">. Merged reads were filtered to determine quality using –fastq_filter with settings “-fastq_maxee 1 –fastq_minlen 200”, dereplicated using –fastx_uniques and clustered into ASVs by –unoise3. Clustered reads were further curated by filtering out reads more distantly related to known sequences than 60% identity using –userarch_global with settings “-db gg_13_8_otus97/97_otus-fasta –id 0.6 –maxaccepts 1 –maxrejects 8” </w:t>
        </w:r>
        <w:r w:rsidRPr="00493674">
          <w:rPr>
            <w:rFonts w:ascii="Times New Roman" w:eastAsia="Times New Roman" w:hAnsi="Times New Roman" w:cs="Times New Roman"/>
            <w:sz w:val="24"/>
            <w:szCs w:val="24"/>
            <w:lang w:val="en-GB"/>
          </w:rPr>
          <w:fldChar w:fldCharType="begin" w:fldLock="1"/>
        </w:r>
      </w:ins>
      <w:r w:rsidR="00A20340">
        <w:rPr>
          <w:rFonts w:ascii="Times New Roman" w:eastAsia="Times New Roman" w:hAnsi="Times New Roman" w:cs="Times New Roman"/>
          <w:sz w:val="24"/>
          <w:szCs w:val="24"/>
          <w:lang w:val="en-GB"/>
        </w:rPr>
        <w:instrText>ADDIN CSL_CITATION {"citationItems":[{"id":"ITEM-1","itemData":{"author":[{"dropping-particle":"","family":"DeSantis","given":"TZ","non-dropping-particle":"","parse-names":false,"suffix":""},{"dropping-particle":"","family":"Hugenholtz","given":"P","non-dropping-particle":"","parse-names":false,"suffix":""},{"dropping-particle":"","family":"Larsen","given":"N","non-dropping-particle":"","parse-names":false,"suffix":""},{"dropping-particle":"","family":"Rojas","given":"M","non-dropping-particle":"","parse-names":false,"suffix":""},{"dropping-particle":"","family":"Brodie","given":"EL","non-dropping-particle":"","parse-names":false,"suffix":""},{"dropping-particle":"","family":"Keller","given":"K","non-dropping-particle":"","parse-names":false,"suffix":""},{"dropping-particle":"","family":"Huber","given":"T","non-dropping-particle":"","parse-names":false,"suffix":""},{"dropping-particle":"","family":"Dalevi","given":"D","non-dropping-particle":"","parse-names":false,"suffix":""},{"dropping-particle":"","family":"Hu","given":"P","non-dropping-particle":"","parse-names":false,"suffix":""},{"dropping-particle":"","family":"Andersen","given":"GL","non-dropping-particle":"","parse-names":false,"suffix":""}],"container-title":"Appl Environ Microbiol","id":"ITEM-1","issue":"7","issued":{"date-parts":[["2006"]]},"page":"5069-5072","title":"Greengenes, a chimera-checked 16S rRNA gene database and workbench compatible with ARB","type":"article-journal","volume":"72"},"uris":["http://www.mendeley.com/documents/?uuid=cb3ea373-25ed-4e62-854a-d5ecdbcbbb62"]}],"mendeley":{"formattedCitation":"(6)","plainTextFormattedCitation":"(6)","previouslyFormattedCitation":"(6)"},"properties":{"noteIndex":0},"schema":"https://github.com/citation-style-language/schema/raw/master/csl-citation.json"}</w:instrText>
      </w:r>
      <w:ins w:id="11" w:author="Sabrina Just Kousgaard / Region Nordjylland" w:date="2020-03-18T14:28:00Z">
        <w:r w:rsidRPr="00493674">
          <w:rPr>
            <w:rFonts w:ascii="Times New Roman" w:eastAsia="Times New Roman" w:hAnsi="Times New Roman" w:cs="Times New Roman"/>
            <w:sz w:val="24"/>
            <w:szCs w:val="24"/>
            <w:lang w:val="en-GB"/>
          </w:rPr>
          <w:fldChar w:fldCharType="separate"/>
        </w:r>
        <w:r w:rsidRPr="00493674">
          <w:rPr>
            <w:rFonts w:ascii="Times New Roman" w:eastAsia="Times New Roman" w:hAnsi="Times New Roman" w:cs="Times New Roman"/>
            <w:noProof/>
            <w:sz w:val="24"/>
            <w:szCs w:val="24"/>
            <w:lang w:val="en-GB"/>
          </w:rPr>
          <w:t>(6)</w:t>
        </w:r>
        <w:r w:rsidRPr="00493674">
          <w:rPr>
            <w:rFonts w:ascii="Times New Roman" w:eastAsia="Times New Roman" w:hAnsi="Times New Roman" w:cs="Times New Roman"/>
            <w:sz w:val="24"/>
            <w:szCs w:val="24"/>
            <w:lang w:val="en-GB"/>
          </w:rPr>
          <w:fldChar w:fldCharType="end"/>
        </w:r>
        <w:r w:rsidRPr="00493674">
          <w:rPr>
            <w:rFonts w:ascii="Times New Roman" w:eastAsia="Times New Roman" w:hAnsi="Times New Roman" w:cs="Times New Roman"/>
            <w:sz w:val="24"/>
            <w:szCs w:val="24"/>
            <w:lang w:val="en-GB"/>
          </w:rPr>
          <w:t xml:space="preserve">. The ASV table was generated using the function –otutab with settings “–zotus and –id 0.97” </w:t>
        </w:r>
        <w:r w:rsidRPr="00493674">
          <w:rPr>
            <w:rFonts w:ascii="Times New Roman" w:eastAsia="Times New Roman" w:hAnsi="Times New Roman" w:cs="Times New Roman"/>
            <w:sz w:val="24"/>
            <w:szCs w:val="24"/>
            <w:lang w:val="en-GB"/>
          </w:rPr>
          <w:fldChar w:fldCharType="begin" w:fldLock="1"/>
        </w:r>
      </w:ins>
      <w:r w:rsidR="00A20340">
        <w:rPr>
          <w:rFonts w:ascii="Times New Roman" w:eastAsia="Times New Roman" w:hAnsi="Times New Roman" w:cs="Times New Roman"/>
          <w:sz w:val="24"/>
          <w:szCs w:val="24"/>
          <w:lang w:val="en-GB"/>
        </w:rPr>
        <w:instrText>ADDIN CSL_CITATION {"citationItems":[{"id":"ITEM-1","itemData":{"author":[{"dropping-particle":"","family":"Edgar","given":"RC","non-dropping-particle":"","parse-names":false,"suffix":""}],"container-title":"bioRxiv","id":"ITEM-1","issued":{"date-parts":[["2016"]]},"page":"https://www.biorxiv.org/content/biorxiv/early/2016","title":"UNOISE2: improved error-correction for Illumina 16S and ITS amplicon sequencing","type":"article"},"uris":["http://www.mendeley.com/documents/?uuid=a9dfb117-cfe0-4695-9286-9f64e81eacf0"]}],"mendeley":{"formattedCitation":"(7)","plainTextFormattedCitation":"(7)","previouslyFormattedCitation":"(7)"},"properties":{"noteIndex":0},"schema":"https://github.com/citation-style-language/schema/raw/master/csl-citation.json"}</w:instrText>
      </w:r>
      <w:ins w:id="12" w:author="Sabrina Just Kousgaard / Region Nordjylland" w:date="2020-03-18T14:28:00Z">
        <w:r w:rsidRPr="00493674">
          <w:rPr>
            <w:rFonts w:ascii="Times New Roman" w:eastAsia="Times New Roman" w:hAnsi="Times New Roman" w:cs="Times New Roman"/>
            <w:sz w:val="24"/>
            <w:szCs w:val="24"/>
            <w:lang w:val="en-GB"/>
          </w:rPr>
          <w:fldChar w:fldCharType="separate"/>
        </w:r>
        <w:r w:rsidRPr="00493674">
          <w:rPr>
            <w:rFonts w:ascii="Times New Roman" w:eastAsia="Times New Roman" w:hAnsi="Times New Roman" w:cs="Times New Roman"/>
            <w:noProof/>
            <w:sz w:val="24"/>
            <w:szCs w:val="24"/>
            <w:lang w:val="en-GB"/>
          </w:rPr>
          <w:t>(7)</w:t>
        </w:r>
        <w:r w:rsidRPr="00493674">
          <w:rPr>
            <w:rFonts w:ascii="Times New Roman" w:eastAsia="Times New Roman" w:hAnsi="Times New Roman" w:cs="Times New Roman"/>
            <w:sz w:val="24"/>
            <w:szCs w:val="24"/>
            <w:lang w:val="en-GB"/>
          </w:rPr>
          <w:fldChar w:fldCharType="end"/>
        </w:r>
        <w:r w:rsidRPr="00493674">
          <w:rPr>
            <w:rFonts w:ascii="Times New Roman" w:eastAsia="Times New Roman" w:hAnsi="Times New Roman" w:cs="Times New Roman"/>
            <w:sz w:val="24"/>
            <w:szCs w:val="24"/>
            <w:lang w:val="en-GB"/>
          </w:rPr>
          <w:t xml:space="preserve">, and taxonomy was assigned to each ASV using –sintax with setting “-sintax_cutoff 0.8” along with the SILVA LTP vers. 132 as the reference database </w:t>
        </w:r>
        <w:r w:rsidRPr="00493674">
          <w:rPr>
            <w:rFonts w:ascii="Times New Roman" w:eastAsia="Times New Roman" w:hAnsi="Times New Roman" w:cs="Times New Roman"/>
            <w:sz w:val="24"/>
            <w:szCs w:val="24"/>
            <w:lang w:val="en-GB"/>
          </w:rPr>
          <w:fldChar w:fldCharType="begin" w:fldLock="1"/>
        </w:r>
      </w:ins>
      <w:r w:rsidR="00A20340">
        <w:rPr>
          <w:rFonts w:ascii="Times New Roman" w:eastAsia="Times New Roman" w:hAnsi="Times New Roman" w:cs="Times New Roman"/>
          <w:sz w:val="24"/>
          <w:szCs w:val="24"/>
          <w:lang w:val="en-GB"/>
        </w:rPr>
        <w:instrText>ADDIN CSL_CITATION {"citationItems":[{"id":"ITEM-1","itemData":{"author":[{"dropping-particle":"","family":"Edgar","given":"RC","non-dropping-particle":"","parse-names":false,"suffix":""}],"container-title":"bioRxiv","id":"ITEM-1","issued":{"date-parts":[["2016"]]},"page":"https://www.biorxiv.org/content/10.1101/074161v1","title":"SINTAX: a simple non-Bayesian taxonomy classifier for 16S and ITS sequences","type":"article"},"uris":["http://www.mendeley.com/documents/?uuid=97adf5f7-36ae-4056-90aa-13d4b4b02824"]}],"mendeley":{"formattedCitation":"(8)","plainTextFormattedCitation":"(8)","previouslyFormattedCitation":"(8)"},"properties":{"noteIndex":0},"schema":"https://github.com/citation-style-language/schema/raw/master/csl-citation.json"}</w:instrText>
      </w:r>
      <w:ins w:id="13" w:author="Sabrina Just Kousgaard / Region Nordjylland" w:date="2020-03-18T14:28:00Z">
        <w:r w:rsidRPr="00493674">
          <w:rPr>
            <w:rFonts w:ascii="Times New Roman" w:eastAsia="Times New Roman" w:hAnsi="Times New Roman" w:cs="Times New Roman"/>
            <w:sz w:val="24"/>
            <w:szCs w:val="24"/>
            <w:lang w:val="en-GB"/>
          </w:rPr>
          <w:fldChar w:fldCharType="separate"/>
        </w:r>
        <w:r w:rsidRPr="00493674">
          <w:rPr>
            <w:rFonts w:ascii="Times New Roman" w:eastAsia="Times New Roman" w:hAnsi="Times New Roman" w:cs="Times New Roman"/>
            <w:noProof/>
            <w:sz w:val="24"/>
            <w:szCs w:val="24"/>
            <w:lang w:val="en-GB"/>
          </w:rPr>
          <w:t>(8)</w:t>
        </w:r>
        <w:r w:rsidRPr="00493674">
          <w:rPr>
            <w:rFonts w:ascii="Times New Roman" w:eastAsia="Times New Roman" w:hAnsi="Times New Roman" w:cs="Times New Roman"/>
            <w:sz w:val="24"/>
            <w:szCs w:val="24"/>
            <w:lang w:val="en-GB"/>
          </w:rPr>
          <w:fldChar w:fldCharType="end"/>
        </w:r>
        <w:r w:rsidRPr="00493674">
          <w:rPr>
            <w:rFonts w:ascii="Times New Roman" w:eastAsia="Times New Roman" w:hAnsi="Times New Roman" w:cs="Times New Roman"/>
            <w:sz w:val="24"/>
            <w:szCs w:val="24"/>
            <w:lang w:val="en-GB"/>
          </w:rPr>
          <w:t xml:space="preserve"> (</w:t>
        </w:r>
        <w:r w:rsidRPr="00493674">
          <w:rPr>
            <w:rFonts w:ascii="Times New Roman" w:eastAsia="Times New Roman" w:hAnsi="Times New Roman" w:cs="Times New Roman"/>
            <w:color w:val="0563C1" w:themeColor="hyperlink"/>
            <w:sz w:val="24"/>
            <w:szCs w:val="24"/>
            <w:u w:val="single"/>
            <w:lang w:val="en-GB"/>
          </w:rPr>
          <w:fldChar w:fldCharType="begin"/>
        </w:r>
        <w:r w:rsidRPr="00493674">
          <w:rPr>
            <w:rFonts w:ascii="Times New Roman" w:eastAsia="Times New Roman" w:hAnsi="Times New Roman" w:cs="Times New Roman"/>
            <w:color w:val="0563C1" w:themeColor="hyperlink"/>
            <w:sz w:val="24"/>
            <w:szCs w:val="24"/>
            <w:u w:val="single"/>
            <w:lang w:val="en-GB"/>
          </w:rPr>
          <w:instrText xml:space="preserve"> HYPERLINK "https://www.arb-silva.de/" </w:instrText>
        </w:r>
        <w:r w:rsidRPr="00493674">
          <w:rPr>
            <w:rFonts w:ascii="Times New Roman" w:eastAsia="Times New Roman" w:hAnsi="Times New Roman" w:cs="Times New Roman"/>
            <w:color w:val="0563C1" w:themeColor="hyperlink"/>
            <w:sz w:val="24"/>
            <w:szCs w:val="24"/>
            <w:u w:val="single"/>
            <w:lang w:val="en-GB"/>
          </w:rPr>
          <w:fldChar w:fldCharType="separate"/>
        </w:r>
        <w:r w:rsidRPr="00493674">
          <w:rPr>
            <w:rFonts w:ascii="Times New Roman" w:eastAsia="Times New Roman" w:hAnsi="Times New Roman" w:cs="Times New Roman"/>
            <w:color w:val="0563C1" w:themeColor="hyperlink"/>
            <w:sz w:val="24"/>
            <w:szCs w:val="24"/>
            <w:u w:val="single"/>
            <w:lang w:val="en-GB"/>
          </w:rPr>
          <w:t>https://www.arb-silva.de/</w:t>
        </w:r>
        <w:r w:rsidRPr="00493674">
          <w:rPr>
            <w:rFonts w:ascii="Times New Roman" w:eastAsia="Times New Roman" w:hAnsi="Times New Roman" w:cs="Times New Roman"/>
            <w:color w:val="0563C1" w:themeColor="hyperlink"/>
            <w:sz w:val="24"/>
            <w:szCs w:val="24"/>
            <w:u w:val="single"/>
            <w:lang w:val="en-GB"/>
          </w:rPr>
          <w:fldChar w:fldCharType="end"/>
        </w:r>
        <w:r w:rsidRPr="00493674">
          <w:rPr>
            <w:rFonts w:ascii="Times New Roman" w:eastAsia="Times New Roman" w:hAnsi="Times New Roman" w:cs="Times New Roman"/>
            <w:sz w:val="24"/>
            <w:szCs w:val="24"/>
            <w:lang w:val="en-GB"/>
          </w:rPr>
          <w:t>).</w:t>
        </w:r>
      </w:ins>
    </w:p>
    <w:p w:rsidR="00F575CB" w:rsidRPr="000F4F51" w:rsidRDefault="00F575CB" w:rsidP="000F4F51">
      <w:pPr>
        <w:spacing w:after="0" w:line="360" w:lineRule="auto"/>
        <w:rPr>
          <w:rFonts w:ascii="Times New Roman" w:hAnsi="Times New Roman" w:cs="Times New Roman"/>
          <w:sz w:val="24"/>
          <w:szCs w:val="24"/>
          <w:lang w:val="en-US"/>
        </w:rPr>
      </w:pPr>
    </w:p>
    <w:p w:rsidR="00F575CB" w:rsidRPr="00673690" w:rsidRDefault="00F575CB" w:rsidP="000F4F51">
      <w:pPr>
        <w:spacing w:after="0" w:line="360" w:lineRule="auto"/>
        <w:rPr>
          <w:rFonts w:ascii="Times New Roman" w:hAnsi="Times New Roman" w:cs="Times New Roman"/>
          <w:b/>
          <w:sz w:val="24"/>
          <w:szCs w:val="24"/>
          <w:lang w:val="en-GB"/>
        </w:rPr>
      </w:pPr>
      <w:r w:rsidRPr="00673690">
        <w:rPr>
          <w:rFonts w:ascii="Times New Roman" w:hAnsi="Times New Roman" w:cs="Times New Roman"/>
          <w:b/>
          <w:sz w:val="24"/>
          <w:szCs w:val="24"/>
          <w:lang w:val="en-GB"/>
        </w:rPr>
        <w:t>References</w:t>
      </w:r>
    </w:p>
    <w:p w:rsidR="00A20340" w:rsidRPr="00A20340" w:rsidRDefault="00493674" w:rsidP="00A20340">
      <w:pPr>
        <w:widowControl w:val="0"/>
        <w:autoSpaceDE w:val="0"/>
        <w:autoSpaceDN w:val="0"/>
        <w:adjustRightInd w:val="0"/>
        <w:spacing w:after="0" w:line="360" w:lineRule="auto"/>
        <w:ind w:left="640" w:hanging="640"/>
        <w:rPr>
          <w:rFonts w:ascii="Times New Roman" w:hAnsi="Times New Roman" w:cs="Times New Roman"/>
          <w:noProof/>
          <w:sz w:val="24"/>
          <w:szCs w:val="24"/>
        </w:rPr>
      </w:pPr>
      <w:r w:rsidRPr="00493674">
        <w:rPr>
          <w:rFonts w:ascii="Times New Roman" w:eastAsia="Times New Roman" w:hAnsi="Times New Roman" w:cs="Times New Roman"/>
          <w:sz w:val="24"/>
          <w:szCs w:val="24"/>
          <w:lang w:val="en-US"/>
        </w:rPr>
        <w:fldChar w:fldCharType="begin" w:fldLock="1"/>
      </w:r>
      <w:r w:rsidRPr="00A20340">
        <w:rPr>
          <w:rFonts w:ascii="Times New Roman" w:eastAsia="Times New Roman" w:hAnsi="Times New Roman" w:cs="Times New Roman"/>
          <w:sz w:val="24"/>
          <w:szCs w:val="24"/>
          <w:lang w:val="en-US"/>
        </w:rPr>
        <w:instrText xml:space="preserve">ADDIN Mendeley Bibliography CSL_BIBLIOGRAPHY </w:instrText>
      </w:r>
      <w:r w:rsidRPr="00493674">
        <w:rPr>
          <w:rFonts w:ascii="Times New Roman" w:eastAsia="Times New Roman" w:hAnsi="Times New Roman" w:cs="Times New Roman"/>
          <w:sz w:val="24"/>
          <w:szCs w:val="24"/>
          <w:lang w:val="en-US"/>
        </w:rPr>
        <w:fldChar w:fldCharType="separate"/>
      </w:r>
      <w:r w:rsidR="00A20340" w:rsidRPr="00A20340">
        <w:rPr>
          <w:rFonts w:ascii="Times New Roman" w:hAnsi="Times New Roman" w:cs="Times New Roman"/>
          <w:noProof/>
          <w:sz w:val="24"/>
          <w:szCs w:val="24"/>
        </w:rPr>
        <w:t xml:space="preserve">1. </w:t>
      </w:r>
      <w:r w:rsidR="00A20340" w:rsidRPr="00A20340">
        <w:rPr>
          <w:rFonts w:ascii="Times New Roman" w:hAnsi="Times New Roman" w:cs="Times New Roman"/>
          <w:noProof/>
          <w:sz w:val="24"/>
          <w:szCs w:val="24"/>
        </w:rPr>
        <w:tab/>
        <w:t xml:space="preserve">Parada AE, Needham DM, Fuhrman JA. Every base matters: Assessing small subunit rRNA primers for marine microbiomes with mock communities, time series and global field samples. Environ Microbiol. 2016;18(5):1403–14. </w:t>
      </w:r>
    </w:p>
    <w:p w:rsidR="00A20340" w:rsidRPr="00A20340" w:rsidRDefault="00A20340" w:rsidP="00A20340">
      <w:pPr>
        <w:widowControl w:val="0"/>
        <w:autoSpaceDE w:val="0"/>
        <w:autoSpaceDN w:val="0"/>
        <w:adjustRightInd w:val="0"/>
        <w:spacing w:after="0" w:line="360" w:lineRule="auto"/>
        <w:ind w:left="640" w:hanging="640"/>
        <w:rPr>
          <w:rFonts w:ascii="Times New Roman" w:hAnsi="Times New Roman" w:cs="Times New Roman"/>
          <w:noProof/>
          <w:sz w:val="24"/>
          <w:szCs w:val="24"/>
        </w:rPr>
      </w:pPr>
      <w:r w:rsidRPr="00A20340">
        <w:rPr>
          <w:rFonts w:ascii="Times New Roman" w:hAnsi="Times New Roman" w:cs="Times New Roman"/>
          <w:noProof/>
          <w:sz w:val="24"/>
          <w:szCs w:val="24"/>
        </w:rPr>
        <w:t xml:space="preserve">2. </w:t>
      </w:r>
      <w:r w:rsidRPr="00A20340">
        <w:rPr>
          <w:rFonts w:ascii="Times New Roman" w:hAnsi="Times New Roman" w:cs="Times New Roman"/>
          <w:noProof/>
          <w:sz w:val="24"/>
          <w:szCs w:val="24"/>
        </w:rPr>
        <w:tab/>
        <w:t xml:space="preserve">Apprill A, Mcnally S, Parsons R, Weber L. Minor revision to V4 region SSU rRNA 806R gene primer greatly increases detection of SAR11 bacterioplankton. Aquat Microb Ecol. 2015;75(2):129–37. </w:t>
      </w:r>
    </w:p>
    <w:p w:rsidR="00A20340" w:rsidRPr="00A20340" w:rsidRDefault="00A20340" w:rsidP="00A20340">
      <w:pPr>
        <w:widowControl w:val="0"/>
        <w:autoSpaceDE w:val="0"/>
        <w:autoSpaceDN w:val="0"/>
        <w:adjustRightInd w:val="0"/>
        <w:spacing w:after="0" w:line="360" w:lineRule="auto"/>
        <w:ind w:left="640" w:hanging="640"/>
        <w:rPr>
          <w:rFonts w:ascii="Times New Roman" w:hAnsi="Times New Roman" w:cs="Times New Roman"/>
          <w:noProof/>
          <w:sz w:val="24"/>
          <w:szCs w:val="24"/>
        </w:rPr>
      </w:pPr>
      <w:r w:rsidRPr="00A20340">
        <w:rPr>
          <w:rFonts w:ascii="Times New Roman" w:hAnsi="Times New Roman" w:cs="Times New Roman"/>
          <w:noProof/>
          <w:sz w:val="24"/>
          <w:szCs w:val="24"/>
        </w:rPr>
        <w:t xml:space="preserve">3. </w:t>
      </w:r>
      <w:r w:rsidRPr="00A20340">
        <w:rPr>
          <w:rFonts w:ascii="Times New Roman" w:hAnsi="Times New Roman" w:cs="Times New Roman"/>
          <w:noProof/>
          <w:sz w:val="24"/>
          <w:szCs w:val="24"/>
        </w:rPr>
        <w:tab/>
        <w:t xml:space="preserve">Edgar R. Search and clustering orders of magnitude faster than BLAST. Bioinformatics. 2010;26(19):2460–1. </w:t>
      </w:r>
    </w:p>
    <w:p w:rsidR="00A20340" w:rsidRPr="00A20340" w:rsidRDefault="00A20340" w:rsidP="00A20340">
      <w:pPr>
        <w:widowControl w:val="0"/>
        <w:autoSpaceDE w:val="0"/>
        <w:autoSpaceDN w:val="0"/>
        <w:adjustRightInd w:val="0"/>
        <w:spacing w:after="0" w:line="360" w:lineRule="auto"/>
        <w:ind w:left="640" w:hanging="640"/>
        <w:rPr>
          <w:rFonts w:ascii="Times New Roman" w:hAnsi="Times New Roman" w:cs="Times New Roman"/>
          <w:noProof/>
          <w:sz w:val="24"/>
          <w:szCs w:val="24"/>
        </w:rPr>
      </w:pPr>
      <w:r w:rsidRPr="00A20340">
        <w:rPr>
          <w:rFonts w:ascii="Times New Roman" w:hAnsi="Times New Roman" w:cs="Times New Roman"/>
          <w:noProof/>
          <w:sz w:val="24"/>
          <w:szCs w:val="24"/>
        </w:rPr>
        <w:t xml:space="preserve">4. </w:t>
      </w:r>
      <w:r w:rsidRPr="00A20340">
        <w:rPr>
          <w:rFonts w:ascii="Times New Roman" w:hAnsi="Times New Roman" w:cs="Times New Roman"/>
          <w:noProof/>
          <w:sz w:val="24"/>
          <w:szCs w:val="24"/>
        </w:rPr>
        <w:tab/>
        <w:t xml:space="preserve">Callahan B, McMurdie P, Holmes S. Exact sequence variants should replace operational taxonomic units in marker-gene data analysis. ISME J. 2017;11(12):2639–43. </w:t>
      </w:r>
    </w:p>
    <w:p w:rsidR="00A20340" w:rsidRPr="00A20340" w:rsidRDefault="00A20340" w:rsidP="00A20340">
      <w:pPr>
        <w:widowControl w:val="0"/>
        <w:autoSpaceDE w:val="0"/>
        <w:autoSpaceDN w:val="0"/>
        <w:adjustRightInd w:val="0"/>
        <w:spacing w:after="0" w:line="360" w:lineRule="auto"/>
        <w:ind w:left="640" w:hanging="640"/>
        <w:rPr>
          <w:rFonts w:ascii="Times New Roman" w:hAnsi="Times New Roman" w:cs="Times New Roman"/>
          <w:noProof/>
          <w:sz w:val="24"/>
          <w:szCs w:val="24"/>
        </w:rPr>
      </w:pPr>
      <w:r w:rsidRPr="00A20340">
        <w:rPr>
          <w:rFonts w:ascii="Times New Roman" w:hAnsi="Times New Roman" w:cs="Times New Roman"/>
          <w:noProof/>
          <w:sz w:val="24"/>
          <w:szCs w:val="24"/>
        </w:rPr>
        <w:t xml:space="preserve">5. </w:t>
      </w:r>
      <w:r w:rsidRPr="00A20340">
        <w:rPr>
          <w:rFonts w:ascii="Times New Roman" w:hAnsi="Times New Roman" w:cs="Times New Roman"/>
          <w:noProof/>
          <w:sz w:val="24"/>
          <w:szCs w:val="24"/>
        </w:rPr>
        <w:tab/>
        <w:t xml:space="preserve">Edgar R, Flyvbjerg H. Error filtering, pair assembly and error correction for next-generation sequencing reads. Bioinformatics. 2015;31(21):3476–82. </w:t>
      </w:r>
    </w:p>
    <w:p w:rsidR="00A20340" w:rsidRPr="00A20340" w:rsidRDefault="00A20340" w:rsidP="00A20340">
      <w:pPr>
        <w:widowControl w:val="0"/>
        <w:autoSpaceDE w:val="0"/>
        <w:autoSpaceDN w:val="0"/>
        <w:adjustRightInd w:val="0"/>
        <w:spacing w:after="0" w:line="360" w:lineRule="auto"/>
        <w:ind w:left="640" w:hanging="640"/>
        <w:rPr>
          <w:rFonts w:ascii="Times New Roman" w:hAnsi="Times New Roman" w:cs="Times New Roman"/>
          <w:noProof/>
          <w:sz w:val="24"/>
          <w:szCs w:val="24"/>
        </w:rPr>
      </w:pPr>
      <w:r w:rsidRPr="00A20340">
        <w:rPr>
          <w:rFonts w:ascii="Times New Roman" w:hAnsi="Times New Roman" w:cs="Times New Roman"/>
          <w:noProof/>
          <w:sz w:val="24"/>
          <w:szCs w:val="24"/>
        </w:rPr>
        <w:t xml:space="preserve">6. </w:t>
      </w:r>
      <w:r w:rsidRPr="00A20340">
        <w:rPr>
          <w:rFonts w:ascii="Times New Roman" w:hAnsi="Times New Roman" w:cs="Times New Roman"/>
          <w:noProof/>
          <w:sz w:val="24"/>
          <w:szCs w:val="24"/>
        </w:rPr>
        <w:tab/>
        <w:t xml:space="preserve">DeSantis T, Hugenholtz P, Larsen N, Rojas M, Brodie E, Keller K, et al. Greengenes, a chimera-checked 16S rRNA gene database and workbench compatible with ARB. Appl Env Microbiol. 2006;72(7):5069–72. </w:t>
      </w:r>
    </w:p>
    <w:p w:rsidR="00A20340" w:rsidRPr="00A20340" w:rsidRDefault="00A20340" w:rsidP="00A20340">
      <w:pPr>
        <w:widowControl w:val="0"/>
        <w:autoSpaceDE w:val="0"/>
        <w:autoSpaceDN w:val="0"/>
        <w:adjustRightInd w:val="0"/>
        <w:spacing w:after="0" w:line="360" w:lineRule="auto"/>
        <w:ind w:left="640" w:hanging="640"/>
        <w:rPr>
          <w:rFonts w:ascii="Times New Roman" w:hAnsi="Times New Roman" w:cs="Times New Roman"/>
          <w:noProof/>
          <w:sz w:val="24"/>
          <w:szCs w:val="24"/>
        </w:rPr>
      </w:pPr>
      <w:r w:rsidRPr="00A20340">
        <w:rPr>
          <w:rFonts w:ascii="Times New Roman" w:hAnsi="Times New Roman" w:cs="Times New Roman"/>
          <w:noProof/>
          <w:sz w:val="24"/>
          <w:szCs w:val="24"/>
        </w:rPr>
        <w:lastRenderedPageBreak/>
        <w:t xml:space="preserve">7. </w:t>
      </w:r>
      <w:r w:rsidRPr="00A20340">
        <w:rPr>
          <w:rFonts w:ascii="Times New Roman" w:hAnsi="Times New Roman" w:cs="Times New Roman"/>
          <w:noProof/>
          <w:sz w:val="24"/>
          <w:szCs w:val="24"/>
        </w:rPr>
        <w:tab/>
        <w:t xml:space="preserve">Edgar R. UNOISE2: improved error-correction for Illumina 16S and ITS amplicon sequencing. bioRxiv. 2016. p. https://www.biorxiv.org/content/biorxiv/early/2016. </w:t>
      </w:r>
    </w:p>
    <w:p w:rsidR="00A20340" w:rsidRPr="00A20340" w:rsidRDefault="00A20340" w:rsidP="00A20340">
      <w:pPr>
        <w:widowControl w:val="0"/>
        <w:autoSpaceDE w:val="0"/>
        <w:autoSpaceDN w:val="0"/>
        <w:adjustRightInd w:val="0"/>
        <w:spacing w:after="0" w:line="360" w:lineRule="auto"/>
        <w:ind w:left="640" w:hanging="640"/>
        <w:rPr>
          <w:rFonts w:ascii="Times New Roman" w:hAnsi="Times New Roman" w:cs="Times New Roman"/>
          <w:noProof/>
          <w:sz w:val="24"/>
        </w:rPr>
      </w:pPr>
      <w:r w:rsidRPr="00A20340">
        <w:rPr>
          <w:rFonts w:ascii="Times New Roman" w:hAnsi="Times New Roman" w:cs="Times New Roman"/>
          <w:noProof/>
          <w:sz w:val="24"/>
          <w:szCs w:val="24"/>
        </w:rPr>
        <w:t xml:space="preserve">8. </w:t>
      </w:r>
      <w:r w:rsidRPr="00A20340">
        <w:rPr>
          <w:rFonts w:ascii="Times New Roman" w:hAnsi="Times New Roman" w:cs="Times New Roman"/>
          <w:noProof/>
          <w:sz w:val="24"/>
          <w:szCs w:val="24"/>
        </w:rPr>
        <w:tab/>
        <w:t xml:space="preserve">Edgar R. SINTAX: a simple non-Bayesian taxonomy classifier for 16S and ITS sequences. bioRxiv. 2016. p. https://www.biorxiv.org/content/10.1101/074161v1. </w:t>
      </w:r>
    </w:p>
    <w:p w:rsidR="00493674" w:rsidRPr="00493674" w:rsidRDefault="00493674" w:rsidP="00493674">
      <w:pPr>
        <w:spacing w:line="360" w:lineRule="auto"/>
        <w:rPr>
          <w:ins w:id="14" w:author="Sabrina Just Kousgaard / Region Nordjylland" w:date="2020-03-18T14:29:00Z"/>
          <w:rFonts w:eastAsia="Times New Roman" w:cs="Times New Roman"/>
        </w:rPr>
      </w:pPr>
      <w:ins w:id="15" w:author="Sabrina Just Kousgaard / Region Nordjylland" w:date="2020-03-18T14:29:00Z">
        <w:r w:rsidRPr="00493674">
          <w:rPr>
            <w:rFonts w:ascii="Times New Roman" w:eastAsia="Times New Roman" w:hAnsi="Times New Roman" w:cs="Times New Roman"/>
            <w:sz w:val="24"/>
            <w:szCs w:val="24"/>
            <w:lang w:val="en-US"/>
          </w:rPr>
          <w:fldChar w:fldCharType="end"/>
        </w:r>
      </w:ins>
    </w:p>
    <w:p w:rsidR="00FD56FB" w:rsidRPr="000F4F51" w:rsidDel="00493674" w:rsidRDefault="00F575CB" w:rsidP="000F4F51">
      <w:pPr>
        <w:widowControl w:val="0"/>
        <w:autoSpaceDE w:val="0"/>
        <w:autoSpaceDN w:val="0"/>
        <w:adjustRightInd w:val="0"/>
        <w:spacing w:after="0" w:line="360" w:lineRule="auto"/>
        <w:ind w:left="640" w:hanging="640"/>
        <w:rPr>
          <w:del w:id="16" w:author="Sabrina Just Kousgaard / Region Nordjylland" w:date="2020-03-18T14:29:00Z"/>
          <w:rFonts w:ascii="Times New Roman" w:hAnsi="Times New Roman" w:cs="Times New Roman"/>
          <w:noProof/>
          <w:sz w:val="24"/>
          <w:szCs w:val="24"/>
          <w:lang w:val="en-US"/>
        </w:rPr>
      </w:pPr>
      <w:del w:id="17" w:author="Sabrina Just Kousgaard / Region Nordjylland" w:date="2020-03-18T14:29:00Z">
        <w:r w:rsidRPr="001D6FFD" w:rsidDel="00493674">
          <w:rPr>
            <w:rFonts w:ascii="Times New Roman" w:hAnsi="Times New Roman" w:cs="Times New Roman"/>
            <w:sz w:val="24"/>
            <w:szCs w:val="24"/>
          </w:rPr>
          <w:fldChar w:fldCharType="begin" w:fldLock="1"/>
        </w:r>
        <w:r w:rsidRPr="001D6FFD" w:rsidDel="00493674">
          <w:rPr>
            <w:rFonts w:ascii="Times New Roman" w:hAnsi="Times New Roman" w:cs="Times New Roman"/>
            <w:sz w:val="24"/>
            <w:szCs w:val="24"/>
          </w:rPr>
          <w:delInstrText xml:space="preserve">ADDIN Mendeley Bibliography CSL_BIBLIOGRAPHY </w:delInstrText>
        </w:r>
        <w:r w:rsidRPr="001D6FFD" w:rsidDel="00493674">
          <w:rPr>
            <w:rFonts w:ascii="Times New Roman" w:hAnsi="Times New Roman" w:cs="Times New Roman"/>
            <w:sz w:val="24"/>
            <w:szCs w:val="24"/>
          </w:rPr>
          <w:fldChar w:fldCharType="separate"/>
        </w:r>
        <w:r w:rsidR="00FD56FB" w:rsidRPr="001D6FFD" w:rsidDel="00493674">
          <w:rPr>
            <w:rFonts w:ascii="Times New Roman" w:hAnsi="Times New Roman" w:cs="Times New Roman"/>
            <w:noProof/>
            <w:sz w:val="24"/>
            <w:szCs w:val="24"/>
          </w:rPr>
          <w:delText xml:space="preserve">1. </w:delText>
        </w:r>
        <w:r w:rsidR="00FD56FB" w:rsidRPr="001D6FFD" w:rsidDel="00493674">
          <w:rPr>
            <w:rFonts w:ascii="Times New Roman" w:hAnsi="Times New Roman" w:cs="Times New Roman"/>
            <w:noProof/>
            <w:sz w:val="24"/>
            <w:szCs w:val="24"/>
          </w:rPr>
          <w:tab/>
          <w:delText xml:space="preserve">Parada AE, Needham DM, Fuhrman JA. </w:delText>
        </w:r>
        <w:r w:rsidR="00FD56FB" w:rsidRPr="000F4F51" w:rsidDel="00493674">
          <w:rPr>
            <w:rFonts w:ascii="Times New Roman" w:hAnsi="Times New Roman" w:cs="Times New Roman"/>
            <w:noProof/>
            <w:sz w:val="24"/>
            <w:szCs w:val="24"/>
            <w:lang w:val="en-US"/>
          </w:rPr>
          <w:delText xml:space="preserve">Every base matters: Assessing small subunit rRNA primers for marine microbiomes with mock communities, time series and global field samples. Environ Microbiol. 2016;18(5):1403–14. </w:delText>
        </w:r>
      </w:del>
    </w:p>
    <w:p w:rsidR="00FD56FB" w:rsidRPr="001D6FFD" w:rsidDel="00493674" w:rsidRDefault="00FD56FB" w:rsidP="000F4F51">
      <w:pPr>
        <w:widowControl w:val="0"/>
        <w:autoSpaceDE w:val="0"/>
        <w:autoSpaceDN w:val="0"/>
        <w:adjustRightInd w:val="0"/>
        <w:spacing w:after="0" w:line="360" w:lineRule="auto"/>
        <w:ind w:left="640" w:hanging="640"/>
        <w:rPr>
          <w:del w:id="18" w:author="Sabrina Just Kousgaard / Region Nordjylland" w:date="2020-03-18T14:29:00Z"/>
          <w:rFonts w:ascii="Times New Roman" w:hAnsi="Times New Roman" w:cs="Times New Roman"/>
          <w:noProof/>
          <w:sz w:val="24"/>
        </w:rPr>
      </w:pPr>
      <w:del w:id="19" w:author="Sabrina Just Kousgaard / Region Nordjylland" w:date="2020-03-18T14:29:00Z">
        <w:r w:rsidRPr="000F4F51" w:rsidDel="00493674">
          <w:rPr>
            <w:rFonts w:ascii="Times New Roman" w:hAnsi="Times New Roman" w:cs="Times New Roman"/>
            <w:noProof/>
            <w:sz w:val="24"/>
            <w:szCs w:val="24"/>
            <w:lang w:val="en-US"/>
          </w:rPr>
          <w:delText xml:space="preserve">2. </w:delText>
        </w:r>
        <w:r w:rsidRPr="000F4F51" w:rsidDel="00493674">
          <w:rPr>
            <w:rFonts w:ascii="Times New Roman" w:hAnsi="Times New Roman" w:cs="Times New Roman"/>
            <w:noProof/>
            <w:sz w:val="24"/>
            <w:szCs w:val="24"/>
            <w:lang w:val="en-US"/>
          </w:rPr>
          <w:tab/>
          <w:delText xml:space="preserve">Apprill A, Mcnally S, Parsons R, Weber L. Minor revision to V4 region SSU rRNA 806R gene primer greatly increases detection of SAR11 bacterioplankton. </w:delText>
        </w:r>
        <w:r w:rsidRPr="001D6FFD" w:rsidDel="00493674">
          <w:rPr>
            <w:rFonts w:ascii="Times New Roman" w:hAnsi="Times New Roman" w:cs="Times New Roman"/>
            <w:noProof/>
            <w:sz w:val="24"/>
            <w:szCs w:val="24"/>
          </w:rPr>
          <w:delText xml:space="preserve">Aquat Microb Ecol. 2015;75(2):129–37. </w:delText>
        </w:r>
      </w:del>
    </w:p>
    <w:p w:rsidR="003303A6" w:rsidRPr="001D6FFD" w:rsidRDefault="00F575CB" w:rsidP="000F4F51">
      <w:pPr>
        <w:spacing w:line="360" w:lineRule="auto"/>
      </w:pPr>
      <w:del w:id="20" w:author="Sabrina Just Kousgaard / Region Nordjylland" w:date="2020-03-18T14:29:00Z">
        <w:r w:rsidRPr="001D6FFD" w:rsidDel="00493674">
          <w:rPr>
            <w:rFonts w:ascii="Times New Roman" w:hAnsi="Times New Roman" w:cs="Times New Roman"/>
            <w:sz w:val="24"/>
            <w:szCs w:val="24"/>
          </w:rPr>
          <w:fldChar w:fldCharType="end"/>
        </w:r>
      </w:del>
    </w:p>
    <w:sectPr w:rsidR="003303A6" w:rsidRPr="001D6FFD">
      <w:headerReference w:type="default" r:id="rId7"/>
      <w:footerReference w:type="default" r:id="rId8"/>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4CF7" w:rsidRDefault="00D44CF7" w:rsidP="00F575CB">
      <w:pPr>
        <w:spacing w:after="0" w:line="240" w:lineRule="auto"/>
      </w:pPr>
      <w:r>
        <w:separator/>
      </w:r>
    </w:p>
  </w:endnote>
  <w:endnote w:type="continuationSeparator" w:id="0">
    <w:p w:rsidR="00D44CF7" w:rsidRDefault="00D44CF7" w:rsidP="00F575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01"/>
    <w:family w:val="roman"/>
    <w:notTrueType/>
    <w:pitch w:val="variable"/>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2456465"/>
      <w:docPartObj>
        <w:docPartGallery w:val="Page Numbers (Bottom of Page)"/>
        <w:docPartUnique/>
      </w:docPartObj>
    </w:sdtPr>
    <w:sdtEndPr/>
    <w:sdtContent>
      <w:p w:rsidR="008D5F18" w:rsidRDefault="008D5F18">
        <w:pPr>
          <w:pStyle w:val="Footer"/>
          <w:jc w:val="right"/>
        </w:pPr>
        <w:r>
          <w:fldChar w:fldCharType="begin"/>
        </w:r>
        <w:r>
          <w:instrText>PAGE   \* MERGEFORMAT</w:instrText>
        </w:r>
        <w:r>
          <w:fldChar w:fldCharType="separate"/>
        </w:r>
        <w:r w:rsidR="00974E6B">
          <w:rPr>
            <w:noProof/>
          </w:rPr>
          <w:t>1</w:t>
        </w:r>
        <w:r>
          <w:fldChar w:fldCharType="end"/>
        </w:r>
      </w:p>
    </w:sdtContent>
  </w:sdt>
  <w:p w:rsidR="008D5F18" w:rsidRDefault="008D5F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4CF7" w:rsidRDefault="00D44CF7" w:rsidP="00F575CB">
      <w:pPr>
        <w:spacing w:after="0" w:line="240" w:lineRule="auto"/>
      </w:pPr>
      <w:r>
        <w:separator/>
      </w:r>
    </w:p>
  </w:footnote>
  <w:footnote w:type="continuationSeparator" w:id="0">
    <w:p w:rsidR="00D44CF7" w:rsidRDefault="00D44CF7" w:rsidP="00F575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5CB" w:rsidRDefault="00F575CB">
    <w:pPr>
      <w:pStyle w:val="Header"/>
      <w:jc w:val="right"/>
    </w:pPr>
  </w:p>
  <w:p w:rsidR="00F575CB" w:rsidRDefault="00F575CB">
    <w:pPr>
      <w:pStyle w:val="Heade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abrina Just Kousgaard">
    <w15:presenceInfo w15:providerId="AD" w15:userId="S-1-5-21-1673736473-632763291-1232828436-147136"/>
  </w15:person>
  <w15:person w15:author="Sabrina Just Kousgaard / Region Nordjylland">
    <w15:presenceInfo w15:providerId="AD" w15:userId="S-1-5-21-1673736473-632763291-1232828436-1471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5CB"/>
    <w:rsid w:val="00015996"/>
    <w:rsid w:val="000F4F51"/>
    <w:rsid w:val="001D6FFD"/>
    <w:rsid w:val="003303A6"/>
    <w:rsid w:val="00365D36"/>
    <w:rsid w:val="00493674"/>
    <w:rsid w:val="004B7CFE"/>
    <w:rsid w:val="00673690"/>
    <w:rsid w:val="008D5F18"/>
    <w:rsid w:val="00931C45"/>
    <w:rsid w:val="00936E41"/>
    <w:rsid w:val="00974E6B"/>
    <w:rsid w:val="00A20340"/>
    <w:rsid w:val="00D44CF7"/>
    <w:rsid w:val="00F575CB"/>
    <w:rsid w:val="00FD56F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8B4B8A-F763-47F7-AC32-68E100248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5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75CB"/>
    <w:pPr>
      <w:tabs>
        <w:tab w:val="center" w:pos="4819"/>
        <w:tab w:val="right" w:pos="9638"/>
      </w:tabs>
      <w:spacing w:after="0" w:line="240" w:lineRule="auto"/>
    </w:pPr>
  </w:style>
  <w:style w:type="character" w:customStyle="1" w:styleId="HeaderChar">
    <w:name w:val="Header Char"/>
    <w:basedOn w:val="DefaultParagraphFont"/>
    <w:link w:val="Header"/>
    <w:uiPriority w:val="99"/>
    <w:rsid w:val="00F575CB"/>
  </w:style>
  <w:style w:type="paragraph" w:styleId="Footer">
    <w:name w:val="footer"/>
    <w:basedOn w:val="Normal"/>
    <w:link w:val="FooterChar"/>
    <w:uiPriority w:val="99"/>
    <w:unhideWhenUsed/>
    <w:rsid w:val="00F575CB"/>
    <w:pPr>
      <w:tabs>
        <w:tab w:val="center" w:pos="4819"/>
        <w:tab w:val="right" w:pos="9638"/>
      </w:tabs>
      <w:spacing w:after="0" w:line="240" w:lineRule="auto"/>
    </w:pPr>
  </w:style>
  <w:style w:type="character" w:customStyle="1" w:styleId="FooterChar">
    <w:name w:val="Footer Char"/>
    <w:basedOn w:val="DefaultParagraphFont"/>
    <w:link w:val="Footer"/>
    <w:uiPriority w:val="99"/>
    <w:rsid w:val="00F575CB"/>
  </w:style>
  <w:style w:type="paragraph" w:styleId="PlainText">
    <w:name w:val="Plain Text"/>
    <w:basedOn w:val="Normal"/>
    <w:link w:val="PlainTextChar"/>
    <w:uiPriority w:val="99"/>
    <w:unhideWhenUsed/>
    <w:rsid w:val="000F4F51"/>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0F4F51"/>
    <w:rPr>
      <w:rFonts w:ascii="Calibri" w:hAnsi="Calibri"/>
      <w:szCs w:val="21"/>
    </w:rPr>
  </w:style>
  <w:style w:type="character" w:styleId="CommentReference">
    <w:name w:val="annotation reference"/>
    <w:basedOn w:val="DefaultParagraphFont"/>
    <w:uiPriority w:val="99"/>
    <w:semiHidden/>
    <w:unhideWhenUsed/>
    <w:rsid w:val="000F4F51"/>
    <w:rPr>
      <w:sz w:val="16"/>
      <w:szCs w:val="16"/>
    </w:rPr>
  </w:style>
  <w:style w:type="paragraph" w:styleId="CommentText">
    <w:name w:val="annotation text"/>
    <w:basedOn w:val="Normal"/>
    <w:link w:val="CommentTextChar"/>
    <w:uiPriority w:val="99"/>
    <w:unhideWhenUsed/>
    <w:rsid w:val="000F4F51"/>
    <w:pPr>
      <w:spacing w:line="240" w:lineRule="auto"/>
    </w:pPr>
    <w:rPr>
      <w:sz w:val="20"/>
      <w:szCs w:val="20"/>
    </w:rPr>
  </w:style>
  <w:style w:type="character" w:customStyle="1" w:styleId="CommentTextChar">
    <w:name w:val="Comment Text Char"/>
    <w:basedOn w:val="DefaultParagraphFont"/>
    <w:link w:val="CommentText"/>
    <w:uiPriority w:val="99"/>
    <w:rsid w:val="000F4F51"/>
    <w:rPr>
      <w:sz w:val="20"/>
      <w:szCs w:val="20"/>
    </w:rPr>
  </w:style>
  <w:style w:type="paragraph" w:styleId="BalloonText">
    <w:name w:val="Balloon Text"/>
    <w:basedOn w:val="Normal"/>
    <w:link w:val="BalloonTextChar"/>
    <w:uiPriority w:val="99"/>
    <w:semiHidden/>
    <w:unhideWhenUsed/>
    <w:rsid w:val="000F4F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4F51"/>
    <w:rPr>
      <w:rFonts w:ascii="Segoe UI" w:hAnsi="Segoe UI" w:cs="Segoe UI"/>
      <w:sz w:val="18"/>
      <w:szCs w:val="18"/>
    </w:rPr>
  </w:style>
  <w:style w:type="character" w:styleId="Hyperlink">
    <w:name w:val="Hyperlink"/>
    <w:basedOn w:val="DefaultParagraphFont"/>
    <w:uiPriority w:val="99"/>
    <w:unhideWhenUsed/>
    <w:rsid w:val="0067369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0D9C5E-9075-4E54-AAC5-22CFBD7D3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2563</Words>
  <Characters>14610</Characters>
  <Application>Microsoft Office Word</Application>
  <DocSecurity>0</DocSecurity>
  <Lines>121</Lines>
  <Paragraphs>34</Paragraphs>
  <ScaleCrop>false</ScaleCrop>
  <HeadingPairs>
    <vt:vector size="2" baseType="variant">
      <vt:variant>
        <vt:lpstr>Titel</vt:lpstr>
      </vt:variant>
      <vt:variant>
        <vt:i4>1</vt:i4>
      </vt:variant>
    </vt:vector>
  </HeadingPairs>
  <TitlesOfParts>
    <vt:vector size="1" baseType="lpstr">
      <vt:lpstr/>
    </vt:vector>
  </TitlesOfParts>
  <Company>Region Nordjylland</Company>
  <LinksUpToDate>false</LinksUpToDate>
  <CharactersWithSpaces>17139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Just Kousgaard</dc:creator>
  <cp:keywords/>
  <dc:description/>
  <cp:lastModifiedBy>Deepika Kannan</cp:lastModifiedBy>
  <cp:revision>2</cp:revision>
  <dcterms:created xsi:type="dcterms:W3CDTF">2020-04-02T12:22:00Z</dcterms:created>
  <dcterms:modified xsi:type="dcterms:W3CDTF">2020-04-02T12:22:00Z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y fmtid="{D5CDD505-2E9C-101B-9397-08002B2CF9AE}" pid="3" name="Mendeley Document_1">
    <vt:lpwstr>True</vt:lpwstr>
  </property>
  <property fmtid="{D5CDD505-2E9C-101B-9397-08002B2CF9AE}" pid="4" name="Mendeley Citation Style_1">
    <vt:lpwstr>http://www.zotero.org/styles/vancouver</vt:lpwstr>
  </property>
  <property fmtid="{D5CDD505-2E9C-101B-9397-08002B2CF9AE}" pid="5" name="Mendeley Unique User Id_1">
    <vt:lpwstr>603bec65-904c-3fd0-99d8-9ab39854466a</vt:lpwstr>
  </property>
  <property fmtid="{D5CDD505-2E9C-101B-9397-08002B2CF9AE}" pid="6" name="Mendeley Recent Style Id 0_1">
    <vt:lpwstr>http://www.zotero.org/styles/american-political-science-association</vt:lpwstr>
  </property>
  <property fmtid="{D5CDD505-2E9C-101B-9397-08002B2CF9AE}" pid="7" name="Mendeley Recent Style Name 0_1">
    <vt:lpwstr>American Political Science Association</vt:lpwstr>
  </property>
  <property fmtid="{D5CDD505-2E9C-101B-9397-08002B2CF9AE}" pid="8" name="Mendeley Recent Style Id 1_1">
    <vt:lpwstr>http://www.zotero.org/styles/american-sociological-association</vt:lpwstr>
  </property>
  <property fmtid="{D5CDD505-2E9C-101B-9397-08002B2CF9AE}" pid="9" name="Mendeley Recent Style Name 1_1">
    <vt:lpwstr>American Sociological Association 6th edition</vt:lpwstr>
  </property>
  <property fmtid="{D5CDD505-2E9C-101B-9397-08002B2CF9AE}" pid="10" name="Mendeley Recent Style Id 2_1">
    <vt:lpwstr>http://csl.mendeley.com/styles/391945961/endoscopy</vt:lpwstr>
  </property>
  <property fmtid="{D5CDD505-2E9C-101B-9397-08002B2CF9AE}" pid="11" name="Mendeley Recent Style Name 2_1">
    <vt:lpwstr>BMJ - Sabrina Kousgaard</vt:lpwstr>
  </property>
  <property fmtid="{D5CDD505-2E9C-101B-9397-08002B2CF9AE}" pid="12" name="Mendeley Recent Style Id 3_1">
    <vt:lpwstr>http://www.zotero.org/styles/chicago-author-date</vt:lpwstr>
  </property>
  <property fmtid="{D5CDD505-2E9C-101B-9397-08002B2CF9AE}" pid="13" name="Mendeley Recent Style Name 3_1">
    <vt:lpwstr>Chicago Manual of Style 17th edition (author-date)</vt:lpwstr>
  </property>
  <property fmtid="{D5CDD505-2E9C-101B-9397-08002B2CF9AE}" pid="14" name="Mendeley Recent Style Id 4_1">
    <vt:lpwstr>http://www.zotero.org/styles/harvard-cite-them-right</vt:lpwstr>
  </property>
  <property fmtid="{D5CDD505-2E9C-101B-9397-08002B2CF9AE}" pid="15" name="Mendeley Recent Style Name 4_1">
    <vt:lpwstr>Cite Them Right 10th edition - Harvard</vt:lpwstr>
  </property>
  <property fmtid="{D5CDD505-2E9C-101B-9397-08002B2CF9AE}" pid="16" name="Mendeley Recent Style Id 5_1">
    <vt:lpwstr>http://www.zotero.org/styles/ieee</vt:lpwstr>
  </property>
  <property fmtid="{D5CDD505-2E9C-101B-9397-08002B2CF9AE}" pid="17" name="Mendeley Recent Style Name 5_1">
    <vt:lpwstr>IEEE</vt:lpwstr>
  </property>
  <property fmtid="{D5CDD505-2E9C-101B-9397-08002B2CF9AE}" pid="18" name="Mendeley Recent Style Id 6_1">
    <vt:lpwstr>http://www.zotero.org/styles/modern-humanities-research-association</vt:lpwstr>
  </property>
  <property fmtid="{D5CDD505-2E9C-101B-9397-08002B2CF9AE}" pid="19" name="Mendeley Recent Style Name 6_1">
    <vt:lpwstr>Modern Humanities Research Association 3rd edition (note with bibliography)</vt:lpwstr>
  </property>
  <property fmtid="{D5CDD505-2E9C-101B-9397-08002B2CF9AE}" pid="20" name="Mendeley Recent Style Id 7_1">
    <vt:lpwstr>http://www.zotero.org/styles/modern-language-association</vt:lpwstr>
  </property>
  <property fmtid="{D5CDD505-2E9C-101B-9397-08002B2CF9AE}" pid="21" name="Mendeley Recent Style Name 7_1">
    <vt:lpwstr>Modern Language Association 8th edition</vt:lpwstr>
  </property>
  <property fmtid="{D5CDD505-2E9C-101B-9397-08002B2CF9AE}" pid="22" name="Mendeley Recent Style Id 8_1">
    <vt:lpwstr>http://www.zotero.org/styles/nature</vt:lpwstr>
  </property>
  <property fmtid="{D5CDD505-2E9C-101B-9397-08002B2CF9AE}" pid="23" name="Mendeley Recent Style Name 8_1">
    <vt:lpwstr>Nature</vt:lpwstr>
  </property>
  <property fmtid="{D5CDD505-2E9C-101B-9397-08002B2CF9AE}" pid="24" name="Mendeley Recent Style Id 9_1">
    <vt:lpwstr>http://www.zotero.org/styles/vancouver</vt:lpwstr>
  </property>
  <property fmtid="{D5CDD505-2E9C-101B-9397-08002B2CF9AE}" pid="25" name="Mendeley Recent Style Name 9_1">
    <vt:lpwstr>Vancouver</vt:lpwstr>
  </property>
  <property fmtid="{D5CDD505-2E9C-101B-9397-08002B2CF9AE}" pid="26" name="SD_DocumentLanguage">
    <vt:lpwstr>da-DK</vt:lpwstr>
  </property>
</Properties>
</file>