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40483" w14:textId="475424D4" w:rsidR="007538AC" w:rsidRPr="00CE2E3E" w:rsidRDefault="004B1D12" w:rsidP="007538AC">
      <w:pPr>
        <w:pStyle w:val="Heading1"/>
        <w:rPr>
          <w:b/>
          <w:color w:val="auto"/>
        </w:rPr>
      </w:pPr>
      <w:r w:rsidRPr="00CE2E3E">
        <w:rPr>
          <w:b/>
          <w:color w:val="auto"/>
        </w:rPr>
        <w:t>Supplemental File</w:t>
      </w:r>
      <w:r w:rsidR="005674F3">
        <w:rPr>
          <w:b/>
          <w:color w:val="auto"/>
        </w:rPr>
        <w:t xml:space="preserve"> B</w:t>
      </w:r>
      <w:r w:rsidR="00735916" w:rsidRPr="00CE2E3E">
        <w:rPr>
          <w:b/>
          <w:color w:val="auto"/>
        </w:rPr>
        <w:t xml:space="preserve">: </w:t>
      </w:r>
    </w:p>
    <w:p w14:paraId="624D5A64" w14:textId="580D701C" w:rsidR="00F94BF8" w:rsidRPr="00CE2E3E" w:rsidRDefault="00AC17FB" w:rsidP="007538AC">
      <w:pPr>
        <w:pStyle w:val="Heading1"/>
        <w:rPr>
          <w:b/>
          <w:color w:val="auto"/>
        </w:rPr>
      </w:pPr>
      <w:r w:rsidRPr="00CE2E3E">
        <w:rPr>
          <w:b/>
          <w:color w:val="auto"/>
        </w:rPr>
        <w:t>Risky</w:t>
      </w:r>
      <w:r w:rsidR="00ED336C" w:rsidRPr="00CE2E3E">
        <w:rPr>
          <w:b/>
          <w:color w:val="auto"/>
        </w:rPr>
        <w:t xml:space="preserve"> ingredie</w:t>
      </w:r>
      <w:r w:rsidR="007B6AAE" w:rsidRPr="00CE2E3E">
        <w:rPr>
          <w:b/>
          <w:color w:val="auto"/>
        </w:rPr>
        <w:t>nts</w:t>
      </w:r>
      <w:r w:rsidR="00ED336C" w:rsidRPr="00CE2E3E">
        <w:rPr>
          <w:b/>
          <w:color w:val="auto"/>
        </w:rPr>
        <w:t xml:space="preserve"> identified, either hidden from or present on dietary supplement labels  </w:t>
      </w:r>
    </w:p>
    <w:p w14:paraId="4C9198A7" w14:textId="77777777" w:rsidR="00F94BF8" w:rsidRPr="00CE2E3E" w:rsidRDefault="00F94BF8" w:rsidP="00CB41AC">
      <w:pPr>
        <w:shd w:val="clear" w:color="auto" w:fill="FFFFFF"/>
        <w:spacing w:line="240" w:lineRule="auto"/>
        <w:rPr>
          <w:rFonts w:eastAsia="Times New Roman" w:cstheme="minorHAnsi"/>
          <w:color w:val="222222"/>
        </w:rPr>
      </w:pPr>
    </w:p>
    <w:tbl>
      <w:tblPr>
        <w:tblStyle w:val="PlainTable1"/>
        <w:tblW w:w="15390" w:type="dxa"/>
        <w:tblInd w:w="-1175" w:type="dxa"/>
        <w:tblLayout w:type="fixed"/>
        <w:tblLook w:val="04A0" w:firstRow="1" w:lastRow="0" w:firstColumn="1" w:lastColumn="0" w:noHBand="0" w:noVBand="1"/>
      </w:tblPr>
      <w:tblGrid>
        <w:gridCol w:w="2790"/>
        <w:gridCol w:w="3153"/>
        <w:gridCol w:w="1776"/>
        <w:gridCol w:w="1777"/>
        <w:gridCol w:w="1777"/>
        <w:gridCol w:w="1777"/>
        <w:gridCol w:w="2340"/>
      </w:tblGrid>
      <w:tr w:rsidR="00DB1FD3" w:rsidRPr="00CE2E3E" w14:paraId="05F7797E" w14:textId="77777777" w:rsidTr="002B2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7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shd w:val="clear" w:color="auto" w:fill="DEEAF6" w:themeFill="accent1" w:themeFillTint="33"/>
            <w:hideMark/>
          </w:tcPr>
          <w:p w14:paraId="20561C1F" w14:textId="3EE92B87" w:rsidR="00FC2096" w:rsidRPr="00CE2E3E" w:rsidRDefault="00AC17FB" w:rsidP="002B44AA">
            <w:pPr>
              <w:pStyle w:val="NoSpacing"/>
              <w:rPr>
                <w:b w:val="0"/>
              </w:rPr>
            </w:pPr>
            <w:r w:rsidRPr="00CE2E3E">
              <w:t>Risky</w:t>
            </w:r>
            <w:r w:rsidR="00FC2096" w:rsidRPr="00CE2E3E">
              <w:t xml:space="preserve"> </w:t>
            </w:r>
            <w:r w:rsidR="00481511" w:rsidRPr="00CE2E3E">
              <w:t>i</w:t>
            </w:r>
            <w:r w:rsidR="00FC2096" w:rsidRPr="00CE2E3E">
              <w:t xml:space="preserve">ngredient </w:t>
            </w:r>
            <w:r w:rsidR="002B44AA" w:rsidRPr="00CE2E3E">
              <w:t>either hidden from the label (a) or as listed on the label (b)</w:t>
            </w:r>
          </w:p>
        </w:tc>
        <w:tc>
          <w:tcPr>
            <w:tcW w:w="3153" w:type="dxa"/>
            <w:shd w:val="clear" w:color="auto" w:fill="DEEAF6" w:themeFill="accent1" w:themeFillTint="33"/>
          </w:tcPr>
          <w:p w14:paraId="28228170" w14:textId="628560C3" w:rsidR="00FC2096" w:rsidRPr="00CE2E3E" w:rsidRDefault="00FC2096" w:rsidP="00627CC5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Common synonyms</w:t>
            </w:r>
            <w:r w:rsidR="002B44AA" w:rsidRPr="00CE2E3E">
              <w:rPr>
                <w:rFonts w:cstheme="minorHAnsi"/>
              </w:rPr>
              <w:t xml:space="preserve"> for ingredient</w:t>
            </w:r>
          </w:p>
        </w:tc>
        <w:tc>
          <w:tcPr>
            <w:tcW w:w="1776" w:type="dxa"/>
            <w:shd w:val="clear" w:color="auto" w:fill="DEEAF6" w:themeFill="accent1" w:themeFillTint="33"/>
            <w:hideMark/>
          </w:tcPr>
          <w:p w14:paraId="2281997F" w14:textId="2E49A66C" w:rsidR="00FC2096" w:rsidRPr="00CE2E3E" w:rsidRDefault="0037758A" w:rsidP="002A6E72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E2E3E">
              <w:t>WADA 2021</w:t>
            </w:r>
            <w:r w:rsidR="002A2349" w:rsidRPr="00CE2E3E">
              <w:rPr>
                <w:vertAlign w:val="superscript"/>
              </w:rPr>
              <w:t>1</w:t>
            </w:r>
            <w:r w:rsidR="00110198" w:rsidRPr="00CE2E3E">
              <w:t xml:space="preserve"> </w:t>
            </w:r>
          </w:p>
        </w:tc>
        <w:tc>
          <w:tcPr>
            <w:tcW w:w="1777" w:type="dxa"/>
            <w:shd w:val="clear" w:color="auto" w:fill="DEEAF6" w:themeFill="accent1" w:themeFillTint="33"/>
            <w:hideMark/>
          </w:tcPr>
          <w:p w14:paraId="60EA5482" w14:textId="5A823714" w:rsidR="00FC2096" w:rsidRPr="00CE2E3E" w:rsidRDefault="0037758A" w:rsidP="00627CC5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E2E3E">
              <w:t xml:space="preserve">DEA </w:t>
            </w:r>
            <w:r w:rsidR="00FC2096" w:rsidRPr="00CE2E3E">
              <w:t>Controlled Substance</w:t>
            </w:r>
            <w:r w:rsidRPr="00CE2E3E">
              <w:t>s</w:t>
            </w:r>
            <w:r w:rsidR="002A2349" w:rsidRPr="00CE2E3E">
              <w:rPr>
                <w:vertAlign w:val="superscript"/>
              </w:rPr>
              <w:t>2</w:t>
            </w:r>
          </w:p>
        </w:tc>
        <w:tc>
          <w:tcPr>
            <w:tcW w:w="1777" w:type="dxa"/>
            <w:shd w:val="clear" w:color="auto" w:fill="DEEAF6" w:themeFill="accent1" w:themeFillTint="33"/>
            <w:hideMark/>
          </w:tcPr>
          <w:p w14:paraId="18B8E1FC" w14:textId="2D893FC2" w:rsidR="00FC2096" w:rsidRPr="00CE2E3E" w:rsidRDefault="00FC2096" w:rsidP="00627CC5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E2E3E">
              <w:t xml:space="preserve">FDA </w:t>
            </w:r>
            <w:r w:rsidR="00BD5406" w:rsidRPr="00CE2E3E">
              <w:t>Notices</w:t>
            </w:r>
          </w:p>
        </w:tc>
        <w:tc>
          <w:tcPr>
            <w:tcW w:w="1777" w:type="dxa"/>
            <w:shd w:val="clear" w:color="auto" w:fill="DEEAF6" w:themeFill="accent1" w:themeFillTint="33"/>
            <w:hideMark/>
          </w:tcPr>
          <w:p w14:paraId="42A2C136" w14:textId="0449E5DA" w:rsidR="00FC2096" w:rsidRPr="00CE2E3E" w:rsidRDefault="00FC2096" w:rsidP="00EC66F1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E2E3E">
              <w:t>OPSS/DoD</w:t>
            </w:r>
            <w:r w:rsidR="00BD5406" w:rsidRPr="00CE2E3E">
              <w:t xml:space="preserve"> </w:t>
            </w:r>
            <w:r w:rsidR="00911DE4" w:rsidRPr="00CE2E3E">
              <w:t>Prohibited</w:t>
            </w:r>
            <w:r w:rsidR="00EC66F1" w:rsidRPr="00CE2E3E">
              <w:t xml:space="preserve"> </w:t>
            </w:r>
            <w:r w:rsidR="00A3093C" w:rsidRPr="00CE2E3E">
              <w:t>Status</w:t>
            </w:r>
            <w:r w:rsidR="00D0618D" w:rsidRPr="00CE2E3E">
              <w:t>*</w:t>
            </w:r>
            <w:r w:rsidR="002A2349" w:rsidRPr="00CE2E3E">
              <w:rPr>
                <w:vertAlign w:val="superscript"/>
              </w:rPr>
              <w:t>3</w:t>
            </w:r>
          </w:p>
        </w:tc>
        <w:tc>
          <w:tcPr>
            <w:tcW w:w="2340" w:type="dxa"/>
            <w:shd w:val="clear" w:color="auto" w:fill="DEEAF6" w:themeFill="accent1" w:themeFillTint="33"/>
            <w:hideMark/>
          </w:tcPr>
          <w:p w14:paraId="78DB090F" w14:textId="2CEFFF6F" w:rsidR="00FC2096" w:rsidRPr="00CE2E3E" w:rsidRDefault="00FC2096" w:rsidP="00554FE8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rPr>
                <w:rFonts w:cs="Sabon"/>
              </w:rPr>
              <w:t xml:space="preserve">Questionable whether it should be allowable in </w:t>
            </w:r>
            <w:r w:rsidR="00554FE8" w:rsidRPr="00CE2E3E">
              <w:rPr>
                <w:rFonts w:cs="Sabon"/>
              </w:rPr>
              <w:t>dietary supplements</w:t>
            </w:r>
          </w:p>
        </w:tc>
      </w:tr>
      <w:tr w:rsidR="00DB1FD3" w:rsidRPr="00CE2E3E" w14:paraId="3BED49E8" w14:textId="77777777" w:rsidTr="002B2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hideMark/>
          </w:tcPr>
          <w:p w14:paraId="01FC7FC3" w14:textId="27986EFE" w:rsidR="00FC2096" w:rsidRPr="00CE2E3E" w:rsidRDefault="00FC2096" w:rsidP="006B6347">
            <w:r w:rsidRPr="00CE2E3E">
              <w:t xml:space="preserve">1-4 OHP17beta-({1-Ketoethyl}-androsta-1, 4-diene-3-one, 17a-ol) </w:t>
            </w:r>
            <w:r w:rsidRPr="00CE2E3E">
              <w:rPr>
                <w:vertAlign w:val="superscript"/>
              </w:rPr>
              <w:t>b</w:t>
            </w:r>
            <w:r w:rsidRPr="00CE2E3E">
              <w:br/>
            </w:r>
          </w:p>
        </w:tc>
        <w:tc>
          <w:tcPr>
            <w:tcW w:w="3153" w:type="dxa"/>
          </w:tcPr>
          <w:p w14:paraId="726CB974" w14:textId="77777777" w:rsidR="00FC2096" w:rsidRPr="00CE2E3E" w:rsidRDefault="00FC2096" w:rsidP="00FC2096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17beta-({1-Ketoethyl}-androsta-1,4-diene-3-one,17a-ol)</w:t>
            </w:r>
          </w:p>
          <w:p w14:paraId="18EFD02C" w14:textId="77777777" w:rsidR="00FC2096" w:rsidRPr="00CE2E3E" w:rsidRDefault="00FC2096" w:rsidP="00FC2096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1,4-OHP</w:t>
            </w:r>
          </w:p>
          <w:p w14:paraId="13C70C6E" w14:textId="4311E37A" w:rsidR="00FC2096" w:rsidRPr="00CE2E3E" w:rsidRDefault="00FC2096" w:rsidP="00FC2096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1,4-HydroxyProgesterone</w:t>
            </w:r>
          </w:p>
        </w:tc>
        <w:tc>
          <w:tcPr>
            <w:tcW w:w="1776" w:type="dxa"/>
            <w:hideMark/>
          </w:tcPr>
          <w:p w14:paraId="4EBE1D07" w14:textId="106EFB9C" w:rsidR="00FC2096" w:rsidRPr="00CE2E3E" w:rsidRDefault="001110E9" w:rsidP="001110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  <w:r w:rsidR="00FC2096" w:rsidRPr="00CE2E3E">
              <w:br/>
            </w:r>
          </w:p>
        </w:tc>
        <w:tc>
          <w:tcPr>
            <w:tcW w:w="1777" w:type="dxa"/>
            <w:hideMark/>
          </w:tcPr>
          <w:p w14:paraId="6E6C706E" w14:textId="70667A24" w:rsidR="00FC2096" w:rsidRPr="00CE2E3E" w:rsidRDefault="001110E9" w:rsidP="001110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  <w:hideMark/>
          </w:tcPr>
          <w:p w14:paraId="51222977" w14:textId="7AAEFC1B" w:rsidR="00FC2096" w:rsidRPr="00CE2E3E" w:rsidRDefault="0010463C" w:rsidP="001046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hideMark/>
          </w:tcPr>
          <w:p w14:paraId="07B637A9" w14:textId="1B0F8E1D" w:rsidR="00FC2096" w:rsidRPr="00CE2E3E" w:rsidRDefault="001110E9" w:rsidP="001110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2340" w:type="dxa"/>
            <w:noWrap/>
            <w:hideMark/>
          </w:tcPr>
          <w:p w14:paraId="74820B02" w14:textId="1222B9E6" w:rsidR="00FC2096" w:rsidRPr="00CE2E3E" w:rsidRDefault="00911DE4" w:rsidP="00911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Likely a synthetic compound</w:t>
            </w:r>
          </w:p>
        </w:tc>
      </w:tr>
      <w:tr w:rsidR="00E62BA8" w:rsidRPr="00CE2E3E" w14:paraId="7C4A2F90" w14:textId="77777777" w:rsidTr="002B23A4">
        <w:trPr>
          <w:trHeight w:val="1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hideMark/>
          </w:tcPr>
          <w:p w14:paraId="752CDC0B" w14:textId="2E906F97" w:rsidR="00B900DD" w:rsidRPr="00CE2E3E" w:rsidRDefault="00FC2096" w:rsidP="00F94BF8">
            <w:r w:rsidRPr="00CE2E3E">
              <w:t xml:space="preserve">19-Nor-5-androstenedione </w:t>
            </w:r>
            <w:r w:rsidRPr="00CE2E3E">
              <w:rPr>
                <w:vertAlign w:val="superscript"/>
              </w:rPr>
              <w:t>a</w:t>
            </w:r>
            <w:r w:rsidR="00B900DD" w:rsidRPr="00CE2E3E">
              <w:t xml:space="preserve"> </w:t>
            </w:r>
          </w:p>
          <w:p w14:paraId="19391EA1" w14:textId="3362ED0D" w:rsidR="00B900DD" w:rsidRPr="00CE2E3E" w:rsidRDefault="00B900DD" w:rsidP="009D7911">
            <w:pPr>
              <w:rPr>
                <w:bCs w:val="0"/>
              </w:rPr>
            </w:pPr>
          </w:p>
        </w:tc>
        <w:tc>
          <w:tcPr>
            <w:tcW w:w="3153" w:type="dxa"/>
          </w:tcPr>
          <w:p w14:paraId="3D37E7EE" w14:textId="77777777" w:rsidR="00FC2096" w:rsidRPr="00CE2E3E" w:rsidRDefault="00AD38CE" w:rsidP="00B900DD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bCs/>
                <w:sz w:val="22"/>
                <w:szCs w:val="22"/>
              </w:rPr>
              <w:t>Estr-5-ene-3,17-dione</w:t>
            </w:r>
          </w:p>
          <w:p w14:paraId="59370508" w14:textId="77777777" w:rsidR="00AD38CE" w:rsidRPr="00CE2E3E" w:rsidRDefault="00AD38CE" w:rsidP="00B900DD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bCs/>
                <w:sz w:val="22"/>
                <w:szCs w:val="22"/>
              </w:rPr>
              <w:t>19-NorAndrost-5-ene-3,17-dione</w:t>
            </w:r>
          </w:p>
          <w:p w14:paraId="37E4A439" w14:textId="0A4863C1" w:rsidR="00911DE4" w:rsidRPr="00CE2E3E" w:rsidRDefault="00911DE4" w:rsidP="00DB4E57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6" w:type="dxa"/>
            <w:hideMark/>
          </w:tcPr>
          <w:p w14:paraId="67BF4DF1" w14:textId="244CC7B0" w:rsidR="00FC2096" w:rsidRPr="00CE2E3E" w:rsidRDefault="001110E9" w:rsidP="001110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-</w:t>
            </w:r>
          </w:p>
          <w:p w14:paraId="3F58B5B2" w14:textId="0311FD33" w:rsidR="00DD5ED8" w:rsidRPr="00CE2E3E" w:rsidRDefault="00DD5ED8" w:rsidP="00EA01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7" w:type="dxa"/>
            <w:hideMark/>
          </w:tcPr>
          <w:p w14:paraId="184805B9" w14:textId="77777777" w:rsidR="00FC2096" w:rsidRPr="00CE2E3E" w:rsidRDefault="00FC2096" w:rsidP="00F94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Schedule III drug (Listed as 19-Nor-5-androstenedione (estr-5-en-3,17-dione))</w:t>
            </w:r>
          </w:p>
          <w:p w14:paraId="493F31C6" w14:textId="7E77BA1F" w:rsidR="00D52582" w:rsidRPr="00CE2E3E" w:rsidRDefault="00D52582" w:rsidP="00F94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7" w:type="dxa"/>
            <w:noWrap/>
            <w:hideMark/>
          </w:tcPr>
          <w:p w14:paraId="1865570B" w14:textId="724EE6C0" w:rsidR="00FC2096" w:rsidRPr="00CE2E3E" w:rsidRDefault="0010463C" w:rsidP="001046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  <w:hideMark/>
          </w:tcPr>
          <w:p w14:paraId="2ABEC632" w14:textId="77777777" w:rsidR="005F75F5" w:rsidRPr="00CE2E3E" w:rsidRDefault="005F75F5" w:rsidP="005F75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DoD Prohibited:</w:t>
            </w:r>
          </w:p>
          <w:p w14:paraId="73268E51" w14:textId="4A227ED8" w:rsidR="00FC2096" w:rsidRPr="00CE2E3E" w:rsidRDefault="0010463C" w:rsidP="009F58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 xml:space="preserve">DEA: </w:t>
            </w:r>
            <w:r w:rsidR="00BD5406" w:rsidRPr="00CE2E3E">
              <w:t>Schedule III drug</w:t>
            </w:r>
          </w:p>
        </w:tc>
        <w:tc>
          <w:tcPr>
            <w:tcW w:w="2340" w:type="dxa"/>
            <w:noWrap/>
            <w:hideMark/>
          </w:tcPr>
          <w:p w14:paraId="292E9D02" w14:textId="77777777" w:rsidR="00FC2096" w:rsidRPr="00CE2E3E" w:rsidRDefault="00FC2096" w:rsidP="00F94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 </w:t>
            </w:r>
          </w:p>
        </w:tc>
      </w:tr>
      <w:tr w:rsidR="00DB1FD3" w:rsidRPr="00CE2E3E" w14:paraId="6098512A" w14:textId="77777777" w:rsidTr="002B2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</w:tcPr>
          <w:p w14:paraId="496439E0" w14:textId="24C959F3" w:rsidR="00E27AD1" w:rsidRPr="00CE2E3E" w:rsidRDefault="00E27AD1" w:rsidP="00E27AD1">
            <w:r w:rsidRPr="00CE2E3E">
              <w:t xml:space="preserve">Micronized DHEA (Dehydroepiandrosterone) </w:t>
            </w:r>
            <w:r w:rsidRPr="00CE2E3E">
              <w:rPr>
                <w:vertAlign w:val="superscript"/>
              </w:rPr>
              <w:t>b</w:t>
            </w:r>
          </w:p>
        </w:tc>
        <w:tc>
          <w:tcPr>
            <w:tcW w:w="3153" w:type="dxa"/>
          </w:tcPr>
          <w:p w14:paraId="6F6F2649" w14:textId="77777777" w:rsidR="00E27AD1" w:rsidRPr="00CE2E3E" w:rsidRDefault="00E27AD1" w:rsidP="00E27AD1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CE2E3E">
              <w:rPr>
                <w:rFonts w:cstheme="minorHAnsi"/>
                <w:bCs/>
              </w:rPr>
              <w:t>DHEA</w:t>
            </w:r>
          </w:p>
          <w:p w14:paraId="161CA8EC" w14:textId="77777777" w:rsidR="00E27AD1" w:rsidRPr="00CE2E3E" w:rsidRDefault="00E27AD1" w:rsidP="00E27AD1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CE2E3E">
              <w:rPr>
                <w:rFonts w:cstheme="minorHAnsi"/>
                <w:bCs/>
              </w:rPr>
              <w:t>Dehydroepiandrosterone</w:t>
            </w:r>
          </w:p>
          <w:p w14:paraId="64891683" w14:textId="77777777" w:rsidR="00E27AD1" w:rsidRPr="00CE2E3E" w:rsidRDefault="00E27AD1" w:rsidP="00E973D4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CE2E3E">
              <w:rPr>
                <w:rFonts w:cstheme="minorHAnsi"/>
                <w:bCs/>
              </w:rPr>
              <w:t>Androstenolone</w:t>
            </w:r>
          </w:p>
          <w:p w14:paraId="045BA332" w14:textId="77777777" w:rsidR="00E27AD1" w:rsidRPr="00CE2E3E" w:rsidRDefault="00E27AD1" w:rsidP="00E27AD1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5,6-Didehydroepiandrosterone</w:t>
            </w:r>
          </w:p>
          <w:p w14:paraId="1E1A8380" w14:textId="77777777" w:rsidR="00154049" w:rsidRPr="00CE2E3E" w:rsidRDefault="00154049" w:rsidP="00E27AD1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Prasterone</w:t>
            </w:r>
          </w:p>
          <w:p w14:paraId="6E471BFE" w14:textId="77777777" w:rsidR="00154049" w:rsidRPr="00CE2E3E" w:rsidRDefault="00154049" w:rsidP="00E27AD1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t>3β-hydroxyandrost-5-en-17-one</w:t>
            </w:r>
          </w:p>
          <w:p w14:paraId="250D1BDF" w14:textId="48FD7205" w:rsidR="002B44AA" w:rsidRPr="00CE2E3E" w:rsidRDefault="002B44AA" w:rsidP="00E27AD1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t>5-DHEA</w:t>
            </w:r>
          </w:p>
        </w:tc>
        <w:tc>
          <w:tcPr>
            <w:tcW w:w="1776" w:type="dxa"/>
          </w:tcPr>
          <w:p w14:paraId="02F2F728" w14:textId="2CF902B8" w:rsidR="00E27AD1" w:rsidRPr="00CE2E3E" w:rsidRDefault="002A6E72" w:rsidP="001037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S1-1</w:t>
            </w:r>
            <w:r w:rsidR="001037F3" w:rsidRPr="00CE2E3E">
              <w:rPr>
                <w:vertAlign w:val="superscript"/>
              </w:rPr>
              <w:t xml:space="preserve"> c</w:t>
            </w:r>
            <w:r w:rsidRPr="00CE2E3E">
              <w:t xml:space="preserve">: </w:t>
            </w:r>
            <w:r w:rsidR="00E27AD1" w:rsidRPr="00CE2E3E">
              <w:t>Anabolic Androgenic Steroids [AAS] (Listed as Prasterone (dehydroepiandrosterone, DHEA, 3β-hydroxyandrost-5-en-17-one))</w:t>
            </w:r>
          </w:p>
        </w:tc>
        <w:tc>
          <w:tcPr>
            <w:tcW w:w="1777" w:type="dxa"/>
            <w:noWrap/>
          </w:tcPr>
          <w:p w14:paraId="408B345F" w14:textId="77777777" w:rsidR="00E27AD1" w:rsidRPr="00CE2E3E" w:rsidRDefault="00E27AD1" w:rsidP="00E27A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  <w:p w14:paraId="3E007566" w14:textId="77777777" w:rsidR="00E27AD1" w:rsidRPr="00CE2E3E" w:rsidRDefault="00E27AD1" w:rsidP="00E27A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77" w:type="dxa"/>
            <w:noWrap/>
          </w:tcPr>
          <w:p w14:paraId="5C2172C8" w14:textId="0A3D3A8D" w:rsidR="002D5A04" w:rsidRPr="00CE2E3E" w:rsidRDefault="002D5A04" w:rsidP="002D5A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  <w:p w14:paraId="32A4A8EB" w14:textId="1384DCAC" w:rsidR="00E27AD1" w:rsidRPr="00CE2E3E" w:rsidRDefault="00E27AD1" w:rsidP="00EC66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77" w:type="dxa"/>
            <w:noWrap/>
          </w:tcPr>
          <w:p w14:paraId="71F10833" w14:textId="5E5C5ECF" w:rsidR="00E27AD1" w:rsidRPr="00CE2E3E" w:rsidRDefault="00E5331F" w:rsidP="00E533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2340" w:type="dxa"/>
            <w:noWrap/>
          </w:tcPr>
          <w:p w14:paraId="46D47BA5" w14:textId="2A56F1F6" w:rsidR="00E27AD1" w:rsidRPr="00CE2E3E" w:rsidRDefault="00D52582" w:rsidP="00D525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FDA Warning Letter: Specific to claims made on product bottles containing DHEA.</w:t>
            </w:r>
            <w:r w:rsidRPr="00CE2E3E">
              <w:rPr>
                <w:vertAlign w:val="superscript"/>
              </w:rPr>
              <w:t xml:space="preserve"> 4</w:t>
            </w:r>
          </w:p>
        </w:tc>
      </w:tr>
      <w:tr w:rsidR="00DB1FD3" w:rsidRPr="00CE2E3E" w14:paraId="6E870671" w14:textId="77777777" w:rsidTr="002B23A4">
        <w:trPr>
          <w:trHeight w:val="1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hideMark/>
          </w:tcPr>
          <w:p w14:paraId="728EF408" w14:textId="4FE13518" w:rsidR="00BD5406" w:rsidRPr="00CE2E3E" w:rsidRDefault="00BD5406" w:rsidP="00BD5406">
            <w:pPr>
              <w:rPr>
                <w:rFonts w:cstheme="minorHAnsi"/>
              </w:rPr>
            </w:pPr>
            <w:r w:rsidRPr="00CE2E3E">
              <w:rPr>
                <w:rFonts w:cstheme="minorHAnsi"/>
              </w:rPr>
              <w:lastRenderedPageBreak/>
              <w:t>1-DHEA</w:t>
            </w:r>
            <w:r w:rsidR="009715C3" w:rsidRPr="00CE2E3E">
              <w:rPr>
                <w:rFonts w:cstheme="minorHAnsi"/>
              </w:rPr>
              <w:t>,</w:t>
            </w:r>
            <w:r w:rsidRPr="00CE2E3E">
              <w:rPr>
                <w:rFonts w:cstheme="minorHAnsi"/>
              </w:rPr>
              <w:t xml:space="preserve"> </w:t>
            </w:r>
            <w:r w:rsidRPr="00CE2E3E">
              <w:rPr>
                <w:rFonts w:cstheme="minorHAnsi"/>
                <w:vertAlign w:val="superscript"/>
              </w:rPr>
              <w:t>b</w:t>
            </w:r>
            <w:r w:rsidRPr="00CE2E3E">
              <w:rPr>
                <w:rFonts w:cstheme="minorHAnsi"/>
              </w:rPr>
              <w:t xml:space="preserve"> </w:t>
            </w:r>
            <w:r w:rsidR="009715C3" w:rsidRPr="00CE2E3E">
              <w:rPr>
                <w:rFonts w:cstheme="minorHAnsi"/>
              </w:rPr>
              <w:t xml:space="preserve">AND </w:t>
            </w:r>
            <w:r w:rsidR="009715C3" w:rsidRPr="00CE2E3E">
              <w:rPr>
                <w:rFonts w:cstheme="minorHAnsi"/>
                <w:shd w:val="clear" w:color="auto" w:fill="F8F9FA"/>
              </w:rPr>
              <w:t xml:space="preserve">1-androstene-3β-ol-17-one </w:t>
            </w:r>
            <w:r w:rsidR="009715C3" w:rsidRPr="00CE2E3E">
              <w:rPr>
                <w:rFonts w:cstheme="minorHAnsi"/>
                <w:shd w:val="clear" w:color="auto" w:fill="F8F9FA"/>
                <w:vertAlign w:val="superscript"/>
              </w:rPr>
              <w:t>b</w:t>
            </w:r>
          </w:p>
        </w:tc>
        <w:tc>
          <w:tcPr>
            <w:tcW w:w="3153" w:type="dxa"/>
          </w:tcPr>
          <w:p w14:paraId="7134B9CF" w14:textId="46517E19" w:rsidR="00BD5406" w:rsidRPr="00CE2E3E" w:rsidRDefault="00BD5406" w:rsidP="00E902D9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 xml:space="preserve">1-Androsterone </w:t>
            </w:r>
          </w:p>
          <w:p w14:paraId="0EC9316A" w14:textId="77777777" w:rsidR="00BD5406" w:rsidRPr="00CE2E3E" w:rsidRDefault="00BD5406" w:rsidP="00E902D9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1-DHEA / 1DHEA</w:t>
            </w:r>
          </w:p>
          <w:p w14:paraId="577962AF" w14:textId="77777777" w:rsidR="00BD5406" w:rsidRPr="00CE2E3E" w:rsidRDefault="00BD5406" w:rsidP="00E902D9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1-Dehydroepiandrosterone</w:t>
            </w:r>
          </w:p>
          <w:p w14:paraId="66CBAFBC" w14:textId="77777777" w:rsidR="00BD5406" w:rsidRPr="00CE2E3E" w:rsidRDefault="00BD5406" w:rsidP="00E902D9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1-androstene-3β-ol-17-one</w:t>
            </w:r>
          </w:p>
          <w:p w14:paraId="2F21A92C" w14:textId="77777777" w:rsidR="00BD5406" w:rsidRPr="00CE2E3E" w:rsidRDefault="00BD5406" w:rsidP="00E902D9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3β-hydroxy-5α-androst-1-en-17-one</w:t>
            </w:r>
          </w:p>
          <w:p w14:paraId="3963C9B6" w14:textId="77777777" w:rsidR="00BD5406" w:rsidRPr="00CE2E3E" w:rsidRDefault="00BD5406" w:rsidP="00E902D9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3β-hydroxy-androst-1-ene-17-one</w:t>
            </w:r>
          </w:p>
          <w:p w14:paraId="27B3723D" w14:textId="2D8D86D2" w:rsidR="00BD5406" w:rsidRPr="00CE2E3E" w:rsidRDefault="00BD5406" w:rsidP="00B7749C">
            <w:pPr>
              <w:spacing w:before="100" w:beforeAutospacing="1" w:after="100" w:afterAutospacing="1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76" w:type="dxa"/>
            <w:hideMark/>
          </w:tcPr>
          <w:p w14:paraId="2A325C63" w14:textId="1EF7B599" w:rsidR="00BD5406" w:rsidRPr="00CE2E3E" w:rsidRDefault="005D5ECA" w:rsidP="00E902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S1-1</w:t>
            </w:r>
            <w:r w:rsidR="001037F3" w:rsidRPr="00CE2E3E">
              <w:rPr>
                <w:rFonts w:cstheme="minorHAnsi"/>
                <w:vertAlign w:val="superscript"/>
              </w:rPr>
              <w:t xml:space="preserve"> c</w:t>
            </w:r>
            <w:r w:rsidRPr="00CE2E3E">
              <w:t xml:space="preserve">: </w:t>
            </w:r>
            <w:r w:rsidR="00BD5406" w:rsidRPr="00CE2E3E">
              <w:t xml:space="preserve">Anabolic Androgenic Steroids [AAS] (Listed as </w:t>
            </w:r>
          </w:p>
          <w:p w14:paraId="690F0DB7" w14:textId="77777777" w:rsidR="00BD5406" w:rsidRPr="00CE2E3E" w:rsidRDefault="00BD5406" w:rsidP="00E902D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1-Androsterone</w:t>
            </w:r>
          </w:p>
          <w:p w14:paraId="018E17D3" w14:textId="779114D8" w:rsidR="00BD5406" w:rsidRPr="00CE2E3E" w:rsidRDefault="00BD5406" w:rsidP="000E5F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rPr>
                <w:rFonts w:cstheme="minorHAnsi"/>
              </w:rPr>
              <w:t>(3α-hydroxy-5α-androst-1-ene-17-one))</w:t>
            </w:r>
          </w:p>
        </w:tc>
        <w:tc>
          <w:tcPr>
            <w:tcW w:w="1777" w:type="dxa"/>
            <w:noWrap/>
            <w:hideMark/>
          </w:tcPr>
          <w:p w14:paraId="4334B42C" w14:textId="77777777" w:rsidR="00BD5406" w:rsidRPr="00CE2E3E" w:rsidRDefault="00BD5406" w:rsidP="00E902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-</w:t>
            </w:r>
          </w:p>
          <w:p w14:paraId="57F0D081" w14:textId="77777777" w:rsidR="00BD5406" w:rsidRPr="00CE2E3E" w:rsidRDefault="00BD5406" w:rsidP="00E902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7" w:type="dxa"/>
            <w:noWrap/>
            <w:hideMark/>
          </w:tcPr>
          <w:p w14:paraId="4C7BC5F8" w14:textId="5E36ED44" w:rsidR="00BD5406" w:rsidRPr="00CE2E3E" w:rsidRDefault="005D5ECA" w:rsidP="005D5E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-</w:t>
            </w:r>
            <w:r w:rsidR="00BD5406" w:rsidRPr="00CE2E3E">
              <w:br/>
            </w:r>
          </w:p>
        </w:tc>
        <w:tc>
          <w:tcPr>
            <w:tcW w:w="1777" w:type="dxa"/>
            <w:noWrap/>
            <w:hideMark/>
          </w:tcPr>
          <w:p w14:paraId="53C24B98" w14:textId="49904420" w:rsidR="00BD5406" w:rsidRPr="00CE2E3E" w:rsidRDefault="005D5ECA" w:rsidP="009F58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WADA: S1-1 [AAS]</w:t>
            </w:r>
          </w:p>
        </w:tc>
        <w:tc>
          <w:tcPr>
            <w:tcW w:w="2340" w:type="dxa"/>
            <w:noWrap/>
            <w:hideMark/>
          </w:tcPr>
          <w:p w14:paraId="5FDAF8C8" w14:textId="6E8F730E" w:rsidR="00BD5406" w:rsidRPr="00CE2E3E" w:rsidRDefault="002D5A04" w:rsidP="002D5A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 xml:space="preserve">1-Androsterone in </w:t>
            </w:r>
            <w:r w:rsidR="00547AC8" w:rsidRPr="00CE2E3E">
              <w:t xml:space="preserve">PubChem </w:t>
            </w:r>
            <w:r w:rsidRPr="00CE2E3E">
              <w:t xml:space="preserve">lists </w:t>
            </w:r>
            <w:r w:rsidRPr="00CE2E3E">
              <w:rPr>
                <w:rFonts w:cstheme="minorHAnsi"/>
                <w:shd w:val="clear" w:color="auto" w:fill="F8F9FA"/>
              </w:rPr>
              <w:t xml:space="preserve">1-androstene-3β-ol-17-one as </w:t>
            </w:r>
            <w:r w:rsidR="00547AC8" w:rsidRPr="00CE2E3E">
              <w:rPr>
                <w:rFonts w:cstheme="minorHAnsi"/>
                <w:shd w:val="clear" w:color="auto" w:fill="F8F9FA"/>
              </w:rPr>
              <w:t xml:space="preserve">a </w:t>
            </w:r>
            <w:r w:rsidRPr="00CE2E3E">
              <w:rPr>
                <w:rFonts w:cstheme="minorHAnsi"/>
                <w:shd w:val="clear" w:color="auto" w:fill="F8F9FA"/>
              </w:rPr>
              <w:t>synonym</w:t>
            </w:r>
            <w:r w:rsidR="00547AC8" w:rsidRPr="00CE2E3E">
              <w:rPr>
                <w:rFonts w:cstheme="minorHAnsi"/>
                <w:shd w:val="clear" w:color="auto" w:fill="F8F9FA"/>
              </w:rPr>
              <w:t>,</w:t>
            </w:r>
            <w:r w:rsidRPr="00CE2E3E">
              <w:rPr>
                <w:rFonts w:cstheme="minorHAnsi"/>
                <w:shd w:val="clear" w:color="auto" w:fill="F8F9FA"/>
              </w:rPr>
              <w:t xml:space="preserve"> and 1-DHEA in </w:t>
            </w:r>
            <w:r w:rsidR="00547AC8" w:rsidRPr="00CE2E3E">
              <w:rPr>
                <w:rFonts w:cstheme="minorHAnsi"/>
                <w:shd w:val="clear" w:color="auto" w:fill="F8F9FA"/>
              </w:rPr>
              <w:t xml:space="preserve">PubChem </w:t>
            </w:r>
            <w:r w:rsidRPr="00CE2E3E">
              <w:rPr>
                <w:rFonts w:cstheme="minorHAnsi"/>
                <w:shd w:val="clear" w:color="auto" w:fill="F8F9FA"/>
              </w:rPr>
              <w:t xml:space="preserve">lists 1-androstene-3β-ol-17-one as </w:t>
            </w:r>
            <w:r w:rsidR="00547AC8" w:rsidRPr="00CE2E3E">
              <w:rPr>
                <w:rFonts w:cstheme="minorHAnsi"/>
                <w:shd w:val="clear" w:color="auto" w:fill="F8F9FA"/>
              </w:rPr>
              <w:t xml:space="preserve">a </w:t>
            </w:r>
            <w:r w:rsidRPr="00CE2E3E">
              <w:rPr>
                <w:rFonts w:cstheme="minorHAnsi"/>
                <w:shd w:val="clear" w:color="auto" w:fill="F8F9FA"/>
              </w:rPr>
              <w:t>synonym</w:t>
            </w:r>
            <w:r w:rsidR="00547AC8" w:rsidRPr="00CE2E3E">
              <w:rPr>
                <w:rFonts w:cstheme="minorHAnsi"/>
                <w:shd w:val="clear" w:color="auto" w:fill="F8F9FA"/>
              </w:rPr>
              <w:t>,</w:t>
            </w:r>
            <w:r w:rsidRPr="00CE2E3E">
              <w:rPr>
                <w:rFonts w:cstheme="minorHAnsi"/>
                <w:shd w:val="clear" w:color="auto" w:fill="F8F9FA"/>
              </w:rPr>
              <w:t xml:space="preserve"> but it does not list 1-DHEA as </w:t>
            </w:r>
            <w:r w:rsidR="00547AC8" w:rsidRPr="00CE2E3E">
              <w:rPr>
                <w:rFonts w:cstheme="minorHAnsi"/>
                <w:shd w:val="clear" w:color="auto" w:fill="F8F9FA"/>
              </w:rPr>
              <w:t xml:space="preserve">directly </w:t>
            </w:r>
            <w:r w:rsidRPr="00CE2E3E">
              <w:rPr>
                <w:rFonts w:cstheme="minorHAnsi"/>
                <w:shd w:val="clear" w:color="auto" w:fill="F8F9FA"/>
              </w:rPr>
              <w:t xml:space="preserve">synonymous to 1-Androsterone.  </w:t>
            </w:r>
            <w:r w:rsidR="006F1FDB" w:rsidRPr="00CE2E3E">
              <w:rPr>
                <w:rFonts w:cstheme="minorHAnsi"/>
                <w:szCs w:val="24"/>
              </w:rPr>
              <w:t>it seems the chemical composition is not fully understood for 1-DHEA</w:t>
            </w:r>
          </w:p>
        </w:tc>
      </w:tr>
      <w:tr w:rsidR="00DB1FD3" w:rsidRPr="00CE2E3E" w14:paraId="50727FFE" w14:textId="77777777" w:rsidTr="002B2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</w:tcPr>
          <w:p w14:paraId="31794300" w14:textId="77777777" w:rsidR="00E27AD1" w:rsidRPr="00CE2E3E" w:rsidRDefault="00E27AD1" w:rsidP="00E27AD1">
            <w:r w:rsidRPr="00CE2E3E">
              <w:t xml:space="preserve">4-androstene-3b-ol, 17-one, </w:t>
            </w:r>
            <w:r w:rsidRPr="00CE2E3E">
              <w:rPr>
                <w:vertAlign w:val="superscript"/>
              </w:rPr>
              <w:t xml:space="preserve">b </w:t>
            </w:r>
          </w:p>
          <w:p w14:paraId="140C20F5" w14:textId="77777777" w:rsidR="00E27AD1" w:rsidRPr="00CE2E3E" w:rsidRDefault="00E27AD1" w:rsidP="00E27AD1">
            <w:r w:rsidRPr="00CE2E3E">
              <w:t>AND</w:t>
            </w:r>
          </w:p>
          <w:p w14:paraId="30591532" w14:textId="77777777" w:rsidR="00E27AD1" w:rsidRPr="00CE2E3E" w:rsidRDefault="00E27AD1" w:rsidP="00E27AD1">
            <w:r w:rsidRPr="00CE2E3E">
              <w:t xml:space="preserve">4-DHEA </w:t>
            </w:r>
            <w:r w:rsidRPr="00CE2E3E">
              <w:rPr>
                <w:vertAlign w:val="superscript"/>
              </w:rPr>
              <w:t>b</w:t>
            </w:r>
          </w:p>
        </w:tc>
        <w:tc>
          <w:tcPr>
            <w:tcW w:w="3153" w:type="dxa"/>
          </w:tcPr>
          <w:p w14:paraId="648EEFDC" w14:textId="2979EA1A" w:rsidR="00E27AD1" w:rsidRPr="00CE2E3E" w:rsidRDefault="00E27AD1" w:rsidP="00E27AD1">
            <w:pPr>
              <w:numPr>
                <w:ilvl w:val="0"/>
                <w:numId w:val="5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4-Androsterone</w:t>
            </w:r>
          </w:p>
          <w:p w14:paraId="5A94BCD0" w14:textId="77777777" w:rsidR="00E27AD1" w:rsidRPr="00CE2E3E" w:rsidRDefault="00E27AD1" w:rsidP="00E27AD1">
            <w:pPr>
              <w:numPr>
                <w:ilvl w:val="0"/>
                <w:numId w:val="5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4-DHEA / 4DHEA</w:t>
            </w:r>
          </w:p>
          <w:p w14:paraId="171C5500" w14:textId="77777777" w:rsidR="00E27AD1" w:rsidRPr="00CE2E3E" w:rsidRDefault="00E27AD1" w:rsidP="00E27AD1">
            <w:pPr>
              <w:numPr>
                <w:ilvl w:val="0"/>
                <w:numId w:val="5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4-Dehydroepiandrosterone</w:t>
            </w:r>
          </w:p>
          <w:p w14:paraId="34F5A7E2" w14:textId="77777777" w:rsidR="00E27AD1" w:rsidRPr="00CE2E3E" w:rsidRDefault="00E27AD1" w:rsidP="00E27AD1">
            <w:pPr>
              <w:numPr>
                <w:ilvl w:val="0"/>
                <w:numId w:val="5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4-androstene-3β-ol-17-one</w:t>
            </w:r>
          </w:p>
          <w:p w14:paraId="4F365C7F" w14:textId="77777777" w:rsidR="00E27AD1" w:rsidRPr="00CE2E3E" w:rsidRDefault="00E27AD1" w:rsidP="00E27AD1">
            <w:pPr>
              <w:numPr>
                <w:ilvl w:val="0"/>
                <w:numId w:val="5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Style w:val="ilfuvd"/>
                <w:rFonts w:cstheme="minorHAnsi"/>
              </w:rPr>
              <w:t>3b-Hydroxy-4-androsten-17-one</w:t>
            </w:r>
          </w:p>
          <w:p w14:paraId="73875458" w14:textId="77777777" w:rsidR="00E27AD1" w:rsidRPr="00CE2E3E" w:rsidRDefault="00E27AD1" w:rsidP="00E27AD1">
            <w:pPr>
              <w:numPr>
                <w:ilvl w:val="0"/>
                <w:numId w:val="5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Style w:val="ilfuvd"/>
                <w:rFonts w:cstheme="minorHAnsi"/>
              </w:rPr>
              <w:t>3β-hydroxyandrost-4-en-17-one</w:t>
            </w:r>
          </w:p>
          <w:p w14:paraId="2EFF2F1D" w14:textId="77777777" w:rsidR="00E27AD1" w:rsidRPr="00CE2E3E" w:rsidRDefault="00E27AD1" w:rsidP="00E27AD1">
            <w:pPr>
              <w:pStyle w:val="CommentTex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CE2E3E">
              <w:rPr>
                <w:rFonts w:cstheme="minorHAnsi"/>
                <w:sz w:val="22"/>
                <w:szCs w:val="22"/>
              </w:rPr>
              <w:t>Androst-4-en-3β-ol-17-one</w:t>
            </w:r>
          </w:p>
          <w:p w14:paraId="0EBF3C16" w14:textId="77777777" w:rsidR="00933680" w:rsidRPr="00CE2E3E" w:rsidRDefault="00933680" w:rsidP="00E27AD1">
            <w:pPr>
              <w:pStyle w:val="CommentTex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CE2E3E">
              <w:rPr>
                <w:rFonts w:cstheme="minorHAnsi"/>
                <w:sz w:val="22"/>
                <w:szCs w:val="22"/>
              </w:rPr>
              <w:t>3b-hydroxy-androst-4-ene-17-one</w:t>
            </w:r>
          </w:p>
          <w:p w14:paraId="1C8980F2" w14:textId="6B487869" w:rsidR="00933680" w:rsidRPr="00CE2E3E" w:rsidRDefault="00933680" w:rsidP="0054208B">
            <w:pPr>
              <w:pStyle w:val="CommentText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CE2E3E">
              <w:rPr>
                <w:rFonts w:cstheme="minorHAnsi"/>
                <w:sz w:val="22"/>
                <w:szCs w:val="22"/>
              </w:rPr>
              <w:t>4-androsten (4-androsten-3beta-ol-17-one)</w:t>
            </w:r>
          </w:p>
        </w:tc>
        <w:tc>
          <w:tcPr>
            <w:tcW w:w="1776" w:type="dxa"/>
          </w:tcPr>
          <w:p w14:paraId="1348BBB0" w14:textId="77777777" w:rsidR="00E27AD1" w:rsidRPr="00CE2E3E" w:rsidRDefault="00E27AD1" w:rsidP="00E27A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  <w:p w14:paraId="30187A0E" w14:textId="77777777" w:rsidR="00E27AD1" w:rsidRPr="00CE2E3E" w:rsidRDefault="00E27AD1" w:rsidP="00E27AD1">
            <w:pPr>
              <w:pStyle w:val="Comment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77" w:type="dxa"/>
            <w:noWrap/>
          </w:tcPr>
          <w:p w14:paraId="360F44B3" w14:textId="36695A5F" w:rsidR="00E27AD1" w:rsidRPr="00CE2E3E" w:rsidRDefault="00795B53" w:rsidP="00795B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</w:tcPr>
          <w:p w14:paraId="50B46648" w14:textId="488B84A2" w:rsidR="00E27AD1" w:rsidRPr="00CE2E3E" w:rsidRDefault="00E27AD1" w:rsidP="00E27A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</w:tcPr>
          <w:p w14:paraId="33C4CBA0" w14:textId="23C4CA92" w:rsidR="00E27AD1" w:rsidRPr="00CE2E3E" w:rsidRDefault="00E27AD1" w:rsidP="00E27A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2340" w:type="dxa"/>
            <w:noWrap/>
          </w:tcPr>
          <w:p w14:paraId="1FC48016" w14:textId="3B7D74C2" w:rsidR="00996E37" w:rsidRPr="00CE2E3E" w:rsidRDefault="002D5A04" w:rsidP="00F30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 xml:space="preserve">4-DHEA in </w:t>
            </w:r>
            <w:r w:rsidR="00547AC8" w:rsidRPr="00CE2E3E">
              <w:t xml:space="preserve">PubChem </w:t>
            </w:r>
            <w:r w:rsidRPr="00CE2E3E">
              <w:t xml:space="preserve">lists </w:t>
            </w:r>
            <w:r w:rsidRPr="00CE2E3E">
              <w:rPr>
                <w:rFonts w:cstheme="minorHAnsi"/>
              </w:rPr>
              <w:t xml:space="preserve">4-Dehydroepiandrosterone as </w:t>
            </w:r>
            <w:r w:rsidR="00547AC8" w:rsidRPr="00CE2E3E">
              <w:rPr>
                <w:rFonts w:cstheme="minorHAnsi"/>
              </w:rPr>
              <w:t xml:space="preserve">a </w:t>
            </w:r>
            <w:r w:rsidRPr="00CE2E3E">
              <w:rPr>
                <w:rFonts w:cstheme="minorHAnsi"/>
              </w:rPr>
              <w:t>synonym</w:t>
            </w:r>
            <w:r w:rsidR="00547AC8" w:rsidRPr="00CE2E3E">
              <w:rPr>
                <w:rFonts w:cstheme="minorHAnsi"/>
              </w:rPr>
              <w:t>,</w:t>
            </w:r>
            <w:r w:rsidRPr="00CE2E3E">
              <w:rPr>
                <w:rFonts w:cstheme="minorHAnsi"/>
              </w:rPr>
              <w:t xml:space="preserve"> and </w:t>
            </w:r>
            <w:r w:rsidRPr="00CE2E3E">
              <w:t xml:space="preserve">4-androstene-3b-ol, 17-one in </w:t>
            </w:r>
            <w:r w:rsidR="00547AC8" w:rsidRPr="00CE2E3E">
              <w:t xml:space="preserve">PubChem </w:t>
            </w:r>
            <w:r w:rsidRPr="00CE2E3E">
              <w:t xml:space="preserve">lists  </w:t>
            </w:r>
            <w:r w:rsidRPr="00CE2E3E">
              <w:rPr>
                <w:rFonts w:cstheme="minorHAnsi"/>
              </w:rPr>
              <w:t xml:space="preserve">4-Dehydroepiandrosterone as </w:t>
            </w:r>
            <w:r w:rsidR="00547AC8" w:rsidRPr="00CE2E3E">
              <w:rPr>
                <w:rFonts w:cstheme="minorHAnsi"/>
              </w:rPr>
              <w:t xml:space="preserve">a </w:t>
            </w:r>
            <w:r w:rsidRPr="00CE2E3E">
              <w:rPr>
                <w:rFonts w:cstheme="minorHAnsi"/>
              </w:rPr>
              <w:t>synonym</w:t>
            </w:r>
            <w:r w:rsidR="006F1FDB" w:rsidRPr="00CE2E3E">
              <w:rPr>
                <w:rFonts w:cstheme="minorHAnsi"/>
              </w:rPr>
              <w:t xml:space="preserve"> but they are not listed as direct synonyms of each other. </w:t>
            </w:r>
            <w:r w:rsidR="006F1FDB" w:rsidRPr="00CE2E3E">
              <w:rPr>
                <w:rFonts w:cstheme="minorHAnsi"/>
                <w:szCs w:val="24"/>
              </w:rPr>
              <w:t>It seems the chemical composition is not fully understood for 4-DHEA</w:t>
            </w:r>
          </w:p>
        </w:tc>
      </w:tr>
      <w:tr w:rsidR="00DB1FD3" w:rsidRPr="00CE2E3E" w14:paraId="3935D04D" w14:textId="77777777" w:rsidTr="002B23A4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</w:tcPr>
          <w:p w14:paraId="2D2D7DFD" w14:textId="0841F6D1" w:rsidR="00575F4B" w:rsidRPr="00CE2E3E" w:rsidRDefault="00575F4B" w:rsidP="00575F4B">
            <w:r w:rsidRPr="00CE2E3E">
              <w:lastRenderedPageBreak/>
              <w:t xml:space="preserve">19-NorAndrost-4-ene-3b-ol,17-one  </w:t>
            </w:r>
            <w:r w:rsidRPr="00CE2E3E">
              <w:rPr>
                <w:vertAlign w:val="superscript"/>
              </w:rPr>
              <w:t>b</w:t>
            </w:r>
          </w:p>
          <w:p w14:paraId="5B281ADF" w14:textId="77777777" w:rsidR="00575F4B" w:rsidRPr="00CE2E3E" w:rsidRDefault="00575F4B" w:rsidP="00575F4B"/>
        </w:tc>
        <w:tc>
          <w:tcPr>
            <w:tcW w:w="3153" w:type="dxa"/>
            <w:shd w:val="clear" w:color="auto" w:fill="auto"/>
          </w:tcPr>
          <w:p w14:paraId="13E2C554" w14:textId="3482A50F" w:rsidR="00575F4B" w:rsidRPr="00CE2E3E" w:rsidRDefault="00575F4B" w:rsidP="00575F4B">
            <w:pPr>
              <w:pStyle w:val="ListParagraph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2E3E">
              <w:rPr>
                <w:rFonts w:asciiTheme="minorHAnsi" w:eastAsiaTheme="minorEastAsia" w:hAnsiTheme="minorHAnsi" w:cstheme="minorHAnsi"/>
                <w:bCs/>
                <w:sz w:val="22"/>
                <w:szCs w:val="22"/>
              </w:rPr>
              <w:t>19-</w:t>
            </w:r>
            <w:r w:rsidR="00686EE2" w:rsidRPr="00CE2E3E">
              <w:rPr>
                <w:rFonts w:asciiTheme="minorHAnsi" w:eastAsiaTheme="minorEastAsia" w:hAnsiTheme="minorHAnsi" w:cstheme="minorHAnsi"/>
                <w:bCs/>
                <w:sz w:val="22"/>
                <w:szCs w:val="22"/>
              </w:rPr>
              <w:t>4-</w:t>
            </w:r>
            <w:r w:rsidRPr="00CE2E3E">
              <w:rPr>
                <w:rFonts w:asciiTheme="minorHAnsi" w:eastAsiaTheme="minorEastAsia" w:hAnsiTheme="minorHAnsi" w:cstheme="minorHAnsi"/>
                <w:bCs/>
                <w:sz w:val="22"/>
                <w:szCs w:val="22"/>
              </w:rPr>
              <w:t xml:space="preserve">Nordehydroepiandrosterone </w:t>
            </w:r>
          </w:p>
          <w:p w14:paraId="3AEF0ED4" w14:textId="072AD7A5" w:rsidR="00575F4B" w:rsidRPr="00CE2E3E" w:rsidRDefault="00575F4B" w:rsidP="00575F4B">
            <w:pPr>
              <w:pStyle w:val="ListParagraph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2E3E">
              <w:rPr>
                <w:rFonts w:asciiTheme="minorHAnsi" w:eastAsiaTheme="minorEastAsia" w:hAnsiTheme="minorHAnsi" w:cstheme="minorHAnsi"/>
                <w:bCs/>
                <w:sz w:val="22"/>
                <w:szCs w:val="22"/>
              </w:rPr>
              <w:t>19-nor-</w:t>
            </w:r>
            <w:r w:rsidR="00686EE2" w:rsidRPr="00CE2E3E">
              <w:rPr>
                <w:rFonts w:asciiTheme="minorHAnsi" w:eastAsiaTheme="minorEastAsia" w:hAnsiTheme="minorHAnsi" w:cstheme="minorHAnsi"/>
                <w:bCs/>
                <w:sz w:val="22"/>
                <w:szCs w:val="22"/>
              </w:rPr>
              <w:t>4</w:t>
            </w:r>
            <w:r w:rsidRPr="00CE2E3E">
              <w:rPr>
                <w:rFonts w:asciiTheme="minorHAnsi" w:eastAsiaTheme="minorEastAsia" w:hAnsiTheme="minorHAnsi" w:cstheme="minorHAnsi"/>
                <w:bCs/>
                <w:sz w:val="22"/>
                <w:szCs w:val="22"/>
              </w:rPr>
              <w:t>-DHEA</w:t>
            </w:r>
          </w:p>
          <w:p w14:paraId="4AD935BE" w14:textId="119F8473" w:rsidR="002120E6" w:rsidRPr="00CE2E3E" w:rsidRDefault="00575F4B" w:rsidP="002120E6">
            <w:pPr>
              <w:pStyle w:val="ListParagraph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19-Nor-</w:t>
            </w:r>
            <w:r w:rsidR="00686EE2" w:rsidRPr="00CE2E3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-dehydroepiandrosterone</w:t>
            </w:r>
          </w:p>
          <w:p w14:paraId="4DC4318F" w14:textId="2FA8E966" w:rsidR="00575F4B" w:rsidRPr="00CE2E3E" w:rsidRDefault="00575F4B" w:rsidP="002120E6">
            <w:pPr>
              <w:pStyle w:val="ListParagraph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Estr-</w:t>
            </w:r>
            <w:r w:rsidR="00686EE2" w:rsidRPr="00CE2E3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-en-3β-ol-17-one</w:t>
            </w:r>
          </w:p>
          <w:p w14:paraId="2C9BD533" w14:textId="7E0EBBAD" w:rsidR="00933680" w:rsidRPr="00CE2E3E" w:rsidRDefault="00933680" w:rsidP="002120E6">
            <w:pPr>
              <w:pStyle w:val="ListParagraph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3β-hydroxy-19-norandrost-</w:t>
            </w:r>
            <w:r w:rsidR="00686EE2" w:rsidRPr="00CE2E3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-ene-17-one</w:t>
            </w:r>
          </w:p>
        </w:tc>
        <w:tc>
          <w:tcPr>
            <w:tcW w:w="1776" w:type="dxa"/>
          </w:tcPr>
          <w:p w14:paraId="714EC67D" w14:textId="2A9435FF" w:rsidR="00575F4B" w:rsidRPr="00CE2E3E" w:rsidRDefault="005E588F" w:rsidP="005E58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</w:tcPr>
          <w:p w14:paraId="017B0022" w14:textId="76824440" w:rsidR="00575F4B" w:rsidRPr="00CE2E3E" w:rsidRDefault="005E588F" w:rsidP="005E58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</w:tcPr>
          <w:p w14:paraId="66C0C4EF" w14:textId="3AA5DF5A" w:rsidR="00575F4B" w:rsidRPr="00CE2E3E" w:rsidRDefault="005E588F" w:rsidP="005E58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shd w:val="clear" w:color="auto" w:fill="auto"/>
            <w:noWrap/>
          </w:tcPr>
          <w:p w14:paraId="0C4FE197" w14:textId="02532A58" w:rsidR="00575F4B" w:rsidRPr="00CE2E3E" w:rsidRDefault="005E588F" w:rsidP="005E58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2340" w:type="dxa"/>
            <w:noWrap/>
          </w:tcPr>
          <w:p w14:paraId="6F8E17D9" w14:textId="2571F8B3" w:rsidR="00575F4B" w:rsidRPr="00CE2E3E" w:rsidRDefault="000F1ED4" w:rsidP="00114B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 xml:space="preserve">This is </w:t>
            </w:r>
            <w:r w:rsidR="004A7C8B" w:rsidRPr="00CE2E3E">
              <w:t xml:space="preserve">likely </w:t>
            </w:r>
            <w:r w:rsidRPr="00CE2E3E">
              <w:t xml:space="preserve">an </w:t>
            </w:r>
            <w:r w:rsidR="00BC31B6" w:rsidRPr="00CE2E3E">
              <w:t>anabolic steroid.</w:t>
            </w:r>
          </w:p>
        </w:tc>
      </w:tr>
      <w:tr w:rsidR="00DB1FD3" w:rsidRPr="00CE2E3E" w14:paraId="797E6813" w14:textId="77777777" w:rsidTr="002B2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hideMark/>
          </w:tcPr>
          <w:p w14:paraId="04385F78" w14:textId="77777777" w:rsidR="00575F4B" w:rsidRPr="00CE2E3E" w:rsidRDefault="00575F4B" w:rsidP="00575F4B">
            <w:pPr>
              <w:rPr>
                <w:bCs w:val="0"/>
              </w:rPr>
            </w:pPr>
            <w:r w:rsidRPr="00CE2E3E">
              <w:t xml:space="preserve">Unknown steroids </w:t>
            </w:r>
            <w:r w:rsidRPr="00CE2E3E">
              <w:rPr>
                <w:vertAlign w:val="superscript"/>
              </w:rPr>
              <w:t>a</w:t>
            </w:r>
          </w:p>
        </w:tc>
        <w:tc>
          <w:tcPr>
            <w:tcW w:w="3153" w:type="dxa"/>
          </w:tcPr>
          <w:p w14:paraId="01B32962" w14:textId="0AD8E952" w:rsidR="00575F4B" w:rsidRPr="00CE2E3E" w:rsidRDefault="00CF5C9F" w:rsidP="00CF5C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-</w:t>
            </w:r>
          </w:p>
        </w:tc>
        <w:tc>
          <w:tcPr>
            <w:tcW w:w="1776" w:type="dxa"/>
            <w:noWrap/>
            <w:hideMark/>
          </w:tcPr>
          <w:p w14:paraId="51473D36" w14:textId="1912C466" w:rsidR="00575F4B" w:rsidRPr="00CE2E3E" w:rsidRDefault="00114BBB" w:rsidP="00114B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  <w:hideMark/>
          </w:tcPr>
          <w:p w14:paraId="35042BB1" w14:textId="6556DE38" w:rsidR="00575F4B" w:rsidRPr="00CE2E3E" w:rsidRDefault="00114BBB" w:rsidP="00114B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  <w:hideMark/>
          </w:tcPr>
          <w:p w14:paraId="7C0D056E" w14:textId="703EC5E7" w:rsidR="00575F4B" w:rsidRPr="00CE2E3E" w:rsidRDefault="00114BBB" w:rsidP="00114B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  <w:hideMark/>
          </w:tcPr>
          <w:p w14:paraId="1A964EE4" w14:textId="00F8C519" w:rsidR="00575F4B" w:rsidRPr="00CE2E3E" w:rsidRDefault="00114BBB" w:rsidP="00114B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2340" w:type="dxa"/>
            <w:noWrap/>
            <w:hideMark/>
          </w:tcPr>
          <w:p w14:paraId="135D331C" w14:textId="6FEBF99B" w:rsidR="00575F4B" w:rsidRPr="00CE2E3E" w:rsidRDefault="00CF5C9F" w:rsidP="00575F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Some steroids may be hidden that cannot be identified</w:t>
            </w:r>
            <w:r w:rsidR="00412A36" w:rsidRPr="00CE2E3E">
              <w:t>.</w:t>
            </w:r>
          </w:p>
        </w:tc>
      </w:tr>
      <w:tr w:rsidR="00DB1FD3" w:rsidRPr="00CE2E3E" w14:paraId="56A38AEA" w14:textId="77777777" w:rsidTr="002B23A4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hideMark/>
          </w:tcPr>
          <w:p w14:paraId="01B00054" w14:textId="4889BB44" w:rsidR="00575F4B" w:rsidRPr="00CE2E3E" w:rsidRDefault="00575F4B" w:rsidP="00575F4B">
            <w:pPr>
              <w:rPr>
                <w:bCs w:val="0"/>
              </w:rPr>
            </w:pPr>
            <w:r w:rsidRPr="00CE2E3E">
              <w:t xml:space="preserve">19-norandrosta-4,9-diene-3,17 Dione </w:t>
            </w:r>
            <w:r w:rsidRPr="00CE2E3E">
              <w:rPr>
                <w:vertAlign w:val="superscript"/>
              </w:rPr>
              <w:t>a</w:t>
            </w:r>
          </w:p>
        </w:tc>
        <w:tc>
          <w:tcPr>
            <w:tcW w:w="3153" w:type="dxa"/>
          </w:tcPr>
          <w:p w14:paraId="4C793986" w14:textId="3D9D1155" w:rsidR="00575F4B" w:rsidRPr="00CE2E3E" w:rsidRDefault="00575F4B" w:rsidP="00575F4B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estra-4,9-diene-3,17-dione</w:t>
            </w:r>
          </w:p>
          <w:p w14:paraId="649BC42F" w14:textId="77777777" w:rsidR="00575F4B" w:rsidRPr="00CE2E3E" w:rsidRDefault="00575F4B" w:rsidP="00575F4B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4,9-Esteadine-3,17-dione</w:t>
            </w:r>
          </w:p>
          <w:p w14:paraId="2776E74D" w14:textId="53E8F8D6" w:rsidR="003347A7" w:rsidRPr="00CE2E3E" w:rsidRDefault="00B7749C" w:rsidP="00575F4B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t>m</w:t>
            </w:r>
            <w:r w:rsidR="003347A7" w:rsidRPr="00CE2E3E">
              <w:t>ethyldienedione</w:t>
            </w:r>
          </w:p>
          <w:p w14:paraId="36F9578D" w14:textId="75D7AA6E" w:rsidR="00996E37" w:rsidRPr="00CE2E3E" w:rsidRDefault="00996E37" w:rsidP="00575F4B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t>dienedione</w:t>
            </w:r>
          </w:p>
        </w:tc>
        <w:tc>
          <w:tcPr>
            <w:tcW w:w="1776" w:type="dxa"/>
            <w:hideMark/>
          </w:tcPr>
          <w:p w14:paraId="1B2857DF" w14:textId="77777777" w:rsidR="00575F4B" w:rsidRPr="00CE2E3E" w:rsidRDefault="00575F4B" w:rsidP="00575F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-</w:t>
            </w:r>
          </w:p>
          <w:p w14:paraId="580952E8" w14:textId="4FB62EA5" w:rsidR="00575F4B" w:rsidRPr="00CE2E3E" w:rsidRDefault="00575F4B" w:rsidP="0057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7" w:type="dxa"/>
            <w:hideMark/>
          </w:tcPr>
          <w:p w14:paraId="155986FB" w14:textId="1642E2F2" w:rsidR="00855A16" w:rsidRPr="00CE2E3E" w:rsidRDefault="00A72349" w:rsidP="004A7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ascii="Calibri" w:hAnsi="Calibri" w:cs="Calibri"/>
                <w:color w:val="222222"/>
                <w:shd w:val="clear" w:color="auto" w:fill="FFFFFF"/>
              </w:rPr>
              <w:t>Schedule III drug list</w:t>
            </w:r>
            <w:r w:rsidR="00197EDD" w:rsidRPr="00CE2E3E">
              <w:rPr>
                <w:rFonts w:ascii="Calibri" w:hAnsi="Calibri" w:cs="Calibri"/>
                <w:color w:val="222222"/>
                <w:shd w:val="clear" w:color="auto" w:fill="FFFFFF"/>
              </w:rPr>
              <w:t>s</w:t>
            </w:r>
            <w:r w:rsidRPr="00CE2E3E">
              <w:rPr>
                <w:rFonts w:ascii="Calibri" w:hAnsi="Calibri" w:cs="Calibri"/>
                <w:color w:val="222222"/>
                <w:shd w:val="clear" w:color="auto" w:fill="FFFFFF"/>
              </w:rPr>
              <w:t>: 19-nor-4,9(10)-androstadienedione</w:t>
            </w:r>
            <w:r w:rsidR="00855A16" w:rsidRPr="00CE2E3E">
              <w:rPr>
                <w:rFonts w:ascii="Calibri" w:hAnsi="Calibri" w:cs="Calibri"/>
                <w:color w:val="222222"/>
                <w:shd w:val="clear" w:color="auto" w:fill="FFFFFF"/>
              </w:rPr>
              <w:t xml:space="preserve"> (</w:t>
            </w:r>
            <w:r w:rsidR="00855A16" w:rsidRPr="00CE2E3E">
              <w:rPr>
                <w:rFonts w:cstheme="minorHAnsi"/>
              </w:rPr>
              <w:t>estra-4,9(10)-diene-3,17-dione)</w:t>
            </w:r>
          </w:p>
          <w:p w14:paraId="75BFB703" w14:textId="30706597" w:rsidR="00575F4B" w:rsidRPr="00CE2E3E" w:rsidRDefault="00575F4B" w:rsidP="00575F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8BE778E" w14:textId="3DE65830" w:rsidR="00575F4B" w:rsidRPr="00CE2E3E" w:rsidRDefault="00575F4B" w:rsidP="0057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7" w:type="dxa"/>
            <w:noWrap/>
            <w:hideMark/>
          </w:tcPr>
          <w:p w14:paraId="3DFD7B4C" w14:textId="0AAABA92" w:rsidR="00575F4B" w:rsidRPr="00CE2E3E" w:rsidRDefault="00575F4B" w:rsidP="00575F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  <w:hideMark/>
          </w:tcPr>
          <w:p w14:paraId="174A47ED" w14:textId="77777777" w:rsidR="004A7D17" w:rsidRPr="00CE2E3E" w:rsidRDefault="004A7D17" w:rsidP="004A7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DoD Prohibited:</w:t>
            </w:r>
          </w:p>
          <w:p w14:paraId="1EA6E248" w14:textId="17B61383" w:rsidR="00575F4B" w:rsidRPr="00CE2E3E" w:rsidRDefault="004A7D17" w:rsidP="004A7D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DEA: Schedule III drug</w:t>
            </w:r>
          </w:p>
        </w:tc>
        <w:tc>
          <w:tcPr>
            <w:tcW w:w="2340" w:type="dxa"/>
            <w:noWrap/>
            <w:hideMark/>
          </w:tcPr>
          <w:p w14:paraId="49624DDB" w14:textId="58ACE676" w:rsidR="00197EDD" w:rsidRPr="00CE2E3E" w:rsidRDefault="00575F4B" w:rsidP="00197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This compound is likely a</w:t>
            </w:r>
            <w:r w:rsidR="00197EDD" w:rsidRPr="00CE2E3E">
              <w:t>n</w:t>
            </w:r>
            <w:r w:rsidRPr="00CE2E3E">
              <w:t xml:space="preserve"> </w:t>
            </w:r>
            <w:r w:rsidR="00A72349" w:rsidRPr="00CE2E3E">
              <w:t>anabolic</w:t>
            </w:r>
            <w:r w:rsidRPr="00CE2E3E">
              <w:t xml:space="preserve"> steroid</w:t>
            </w:r>
            <w:r w:rsidR="00554FE8" w:rsidRPr="00CE2E3E">
              <w:t>.</w:t>
            </w:r>
            <w:r w:rsidR="00481511" w:rsidRPr="00CE2E3E">
              <w:rPr>
                <w:rFonts w:cstheme="minorHAnsi"/>
                <w:vertAlign w:val="superscript"/>
              </w:rPr>
              <w:t xml:space="preserve"> 5</w:t>
            </w:r>
            <w:r w:rsidR="00A72349" w:rsidRPr="00CE2E3E">
              <w:rPr>
                <w:rFonts w:cstheme="minorHAnsi"/>
                <w:vertAlign w:val="superscript"/>
              </w:rPr>
              <w:t xml:space="preserve"> </w:t>
            </w:r>
            <w:r w:rsidR="00197EDD" w:rsidRPr="00CE2E3E">
              <w:rPr>
                <w:rFonts w:ascii="Calibri" w:hAnsi="Calibri" w:cs="Calibri"/>
                <w:color w:val="222222"/>
                <w:shd w:val="clear" w:color="auto" w:fill="FFFFFF"/>
              </w:rPr>
              <w:t>19-nor-4,9(10)-androstadienedione</w:t>
            </w:r>
            <w:r w:rsidR="00855A16" w:rsidRPr="00CE2E3E">
              <w:rPr>
                <w:rFonts w:ascii="Calibri" w:hAnsi="Calibri" w:cs="Calibri"/>
                <w:color w:val="222222"/>
                <w:shd w:val="clear" w:color="auto" w:fill="FFFFFF"/>
              </w:rPr>
              <w:t xml:space="preserve"> (</w:t>
            </w:r>
            <w:r w:rsidR="00855A16" w:rsidRPr="00CE2E3E">
              <w:rPr>
                <w:rFonts w:cstheme="minorHAnsi"/>
              </w:rPr>
              <w:t>estra-4,9(10)-diene-3,17-dione)</w:t>
            </w:r>
          </w:p>
          <w:p w14:paraId="0343AF2A" w14:textId="38DB1FDE" w:rsidR="00575F4B" w:rsidRPr="00CE2E3E" w:rsidRDefault="00575F4B" w:rsidP="00197E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1FD3" w:rsidRPr="00CE2E3E" w14:paraId="27E23CA9" w14:textId="77777777" w:rsidTr="002B2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</w:tcPr>
          <w:p w14:paraId="6E32F919" w14:textId="29B2051B" w:rsidR="00575F4B" w:rsidRPr="00CE2E3E" w:rsidRDefault="00575F4B" w:rsidP="00575F4B">
            <w:r w:rsidRPr="00CE2E3E">
              <w:t xml:space="preserve">Epiandrosterone </w:t>
            </w:r>
            <w:r w:rsidRPr="00CE2E3E">
              <w:rPr>
                <w:vertAlign w:val="superscript"/>
              </w:rPr>
              <w:t>b</w:t>
            </w:r>
          </w:p>
        </w:tc>
        <w:tc>
          <w:tcPr>
            <w:tcW w:w="3153" w:type="dxa"/>
          </w:tcPr>
          <w:p w14:paraId="44871B2D" w14:textId="77777777" w:rsidR="00575F4B" w:rsidRPr="00CE2E3E" w:rsidRDefault="00575F4B" w:rsidP="00575F4B">
            <w:pPr>
              <w:numPr>
                <w:ilvl w:val="0"/>
                <w:numId w:val="1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3-hydroxy-androstane-17-one</w:t>
            </w:r>
          </w:p>
          <w:p w14:paraId="0E2A57D4" w14:textId="77777777" w:rsidR="00575F4B" w:rsidRPr="00CE2E3E" w:rsidRDefault="00575F4B" w:rsidP="00575F4B">
            <w:pPr>
              <w:numPr>
                <w:ilvl w:val="0"/>
                <w:numId w:val="1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trans-Androsterone</w:t>
            </w:r>
          </w:p>
          <w:p w14:paraId="097828A0" w14:textId="77777777" w:rsidR="00575F4B" w:rsidRPr="00CE2E3E" w:rsidRDefault="00575F4B" w:rsidP="00575F4B">
            <w:pPr>
              <w:numPr>
                <w:ilvl w:val="0"/>
                <w:numId w:val="1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Isoandrosterone</w:t>
            </w:r>
          </w:p>
          <w:p w14:paraId="61BB35F9" w14:textId="77777777" w:rsidR="00575F4B" w:rsidRPr="00CE2E3E" w:rsidRDefault="00575F4B" w:rsidP="00575F4B">
            <w:pPr>
              <w:numPr>
                <w:ilvl w:val="0"/>
                <w:numId w:val="1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3-Epiandrosterone</w:t>
            </w:r>
          </w:p>
          <w:p w14:paraId="661285F8" w14:textId="77777777" w:rsidR="00575F4B" w:rsidRPr="00CE2E3E" w:rsidRDefault="00575F4B" w:rsidP="00575F4B">
            <w:pPr>
              <w:numPr>
                <w:ilvl w:val="0"/>
                <w:numId w:val="1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Epi-Andro</w:t>
            </w:r>
          </w:p>
          <w:p w14:paraId="6FAA663D" w14:textId="77777777" w:rsidR="00575F4B" w:rsidRPr="00CE2E3E" w:rsidRDefault="00575F4B" w:rsidP="00575F4B">
            <w:pPr>
              <w:numPr>
                <w:ilvl w:val="0"/>
                <w:numId w:val="1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3β-Hydroxy-5α-androstan-17-one</w:t>
            </w:r>
          </w:p>
          <w:p w14:paraId="7721289E" w14:textId="77777777" w:rsidR="00575F4B" w:rsidRPr="00CE2E3E" w:rsidRDefault="00575F4B" w:rsidP="00575F4B">
            <w:pPr>
              <w:numPr>
                <w:ilvl w:val="0"/>
                <w:numId w:val="1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5α-Androstan-3β-ol-17-one</w:t>
            </w:r>
          </w:p>
          <w:p w14:paraId="4E203C58" w14:textId="77777777" w:rsidR="00575F4B" w:rsidRPr="00CE2E3E" w:rsidRDefault="00575F4B" w:rsidP="00575F4B">
            <w:pPr>
              <w:numPr>
                <w:ilvl w:val="0"/>
                <w:numId w:val="1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3β-hydroxy-5α-androstan-17-one azine</w:t>
            </w:r>
          </w:p>
          <w:p w14:paraId="3641D26E" w14:textId="45B7DB0D" w:rsidR="00575F4B" w:rsidRPr="00CE2E3E" w:rsidRDefault="00575F4B" w:rsidP="00575F4B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3β-androsterone</w:t>
            </w:r>
          </w:p>
        </w:tc>
        <w:tc>
          <w:tcPr>
            <w:tcW w:w="1776" w:type="dxa"/>
          </w:tcPr>
          <w:p w14:paraId="348B1364" w14:textId="2564C285" w:rsidR="00575F4B" w:rsidRPr="00CE2E3E" w:rsidRDefault="00575F4B" w:rsidP="00E11A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lastRenderedPageBreak/>
              <w:t>S1-1</w:t>
            </w:r>
            <w:r w:rsidR="00E11A36" w:rsidRPr="00CE2E3E">
              <w:rPr>
                <w:vertAlign w:val="superscript"/>
              </w:rPr>
              <w:t xml:space="preserve"> c</w:t>
            </w:r>
            <w:r w:rsidRPr="00CE2E3E">
              <w:t>: Anabolic Androgenic Steroids [AAS] (Listed as Epiandrosterone (3β-hydroxy-5α-androstan17-one))</w:t>
            </w:r>
          </w:p>
        </w:tc>
        <w:tc>
          <w:tcPr>
            <w:tcW w:w="1777" w:type="dxa"/>
            <w:noWrap/>
          </w:tcPr>
          <w:p w14:paraId="69B1E2DB" w14:textId="77777777" w:rsidR="00575F4B" w:rsidRPr="00CE2E3E" w:rsidRDefault="00575F4B" w:rsidP="00575F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  <w:p w14:paraId="5673BEF7" w14:textId="519F5CA4" w:rsidR="00575F4B" w:rsidRPr="00CE2E3E" w:rsidRDefault="00575F4B" w:rsidP="00575F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77" w:type="dxa"/>
            <w:noWrap/>
          </w:tcPr>
          <w:p w14:paraId="3171E931" w14:textId="56043EE1" w:rsidR="00575F4B" w:rsidRPr="00CE2E3E" w:rsidRDefault="00575F4B" w:rsidP="00575F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</w:tcPr>
          <w:p w14:paraId="7A0BC002" w14:textId="6D737B6E" w:rsidR="00575F4B" w:rsidRPr="00CE2E3E" w:rsidRDefault="005E588F" w:rsidP="009F58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WADA: S1-1 [AAS]</w:t>
            </w:r>
          </w:p>
        </w:tc>
        <w:tc>
          <w:tcPr>
            <w:tcW w:w="2340" w:type="dxa"/>
            <w:noWrap/>
          </w:tcPr>
          <w:p w14:paraId="2FD20A4F" w14:textId="1C777321" w:rsidR="00575F4B" w:rsidRPr="00CE2E3E" w:rsidRDefault="00575F4B" w:rsidP="00575F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 </w:t>
            </w:r>
          </w:p>
        </w:tc>
      </w:tr>
      <w:tr w:rsidR="00DB1FD3" w:rsidRPr="00CE2E3E" w14:paraId="3FC1B8F0" w14:textId="77777777" w:rsidTr="002B23A4">
        <w:trPr>
          <w:trHeight w:val="1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</w:tcPr>
          <w:p w14:paraId="3120C405" w14:textId="77777777" w:rsidR="00575F4B" w:rsidRPr="00CE2E3E" w:rsidRDefault="00575F4B" w:rsidP="00575F4B">
            <w:r w:rsidRPr="00CE2E3E">
              <w:t xml:space="preserve">Androstenedione </w:t>
            </w:r>
            <w:r w:rsidRPr="00CE2E3E">
              <w:rPr>
                <w:vertAlign w:val="superscript"/>
              </w:rPr>
              <w:t>a</w:t>
            </w:r>
            <w:r w:rsidRPr="00CE2E3E">
              <w:t xml:space="preserve"> / </w:t>
            </w:r>
          </w:p>
          <w:p w14:paraId="6272F1E5" w14:textId="77777777" w:rsidR="00575F4B" w:rsidRPr="00CE2E3E" w:rsidRDefault="00575F4B" w:rsidP="00575F4B">
            <w:r w:rsidRPr="00CE2E3E">
              <w:t>AND</w:t>
            </w:r>
          </w:p>
          <w:p w14:paraId="11DF296F" w14:textId="6EB6DAA5" w:rsidR="00575F4B" w:rsidRPr="00CE2E3E" w:rsidRDefault="00575F4B" w:rsidP="00575F4B">
            <w:pPr>
              <w:rPr>
                <w:vertAlign w:val="superscript"/>
              </w:rPr>
            </w:pPr>
            <w:r w:rsidRPr="00CE2E3E">
              <w:t xml:space="preserve">Androstenedione type of compounds </w:t>
            </w:r>
            <w:r w:rsidRPr="00CE2E3E">
              <w:rPr>
                <w:vertAlign w:val="superscript"/>
              </w:rPr>
              <w:t>a</w:t>
            </w:r>
          </w:p>
          <w:p w14:paraId="2BF5B616" w14:textId="78BF46B6" w:rsidR="00575F4B" w:rsidRPr="00CE2E3E" w:rsidRDefault="00575F4B" w:rsidP="00575F4B"/>
        </w:tc>
        <w:tc>
          <w:tcPr>
            <w:tcW w:w="3153" w:type="dxa"/>
          </w:tcPr>
          <w:p w14:paraId="71BBD9C7" w14:textId="77777777" w:rsidR="00575F4B" w:rsidRPr="00CE2E3E" w:rsidRDefault="00575F4B" w:rsidP="00575F4B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bCs/>
                <w:sz w:val="22"/>
                <w:szCs w:val="22"/>
              </w:rPr>
              <w:t>4-androstenedione</w:t>
            </w: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87DFA05" w14:textId="77777777" w:rsidR="00575F4B" w:rsidRPr="00CE2E3E" w:rsidRDefault="00575F4B" w:rsidP="00575F4B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bCs/>
                <w:sz w:val="22"/>
                <w:szCs w:val="22"/>
              </w:rPr>
              <w:t>Δ</w:t>
            </w:r>
            <w:r w:rsidRPr="00CE2E3E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4</w:t>
            </w:r>
            <w:r w:rsidRPr="00CE2E3E">
              <w:rPr>
                <w:rFonts w:asciiTheme="minorHAnsi" w:hAnsiTheme="minorHAnsi" w:cstheme="minorHAnsi"/>
                <w:bCs/>
                <w:sz w:val="22"/>
                <w:szCs w:val="22"/>
              </w:rPr>
              <w:t>-dione</w:t>
            </w:r>
          </w:p>
          <w:p w14:paraId="53ED7146" w14:textId="77777777" w:rsidR="00575F4B" w:rsidRPr="00CE2E3E" w:rsidRDefault="00575F4B" w:rsidP="00575F4B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bCs/>
                <w:sz w:val="22"/>
                <w:szCs w:val="22"/>
              </w:rPr>
              <w:t>androst-4-ene-3,17-dione</w:t>
            </w:r>
          </w:p>
          <w:p w14:paraId="571F7401" w14:textId="77777777" w:rsidR="00575F4B" w:rsidRPr="00CE2E3E" w:rsidRDefault="00575F4B" w:rsidP="00575F4B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 xml:space="preserve">4-Androstene-3,17-dione </w:t>
            </w:r>
          </w:p>
          <w:p w14:paraId="154C85B8" w14:textId="77777777" w:rsidR="00575F4B" w:rsidRPr="00CE2E3E" w:rsidRDefault="00575F4B" w:rsidP="00292188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 xml:space="preserve">17-Ketotestosterone </w:t>
            </w:r>
          </w:p>
          <w:p w14:paraId="16B78174" w14:textId="77777777" w:rsidR="003D3A5A" w:rsidRPr="00CE2E3E" w:rsidRDefault="003D3A5A" w:rsidP="00292188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ADIONE</w:t>
            </w:r>
            <w:r w:rsidR="003347A7" w:rsidRPr="00CE2E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DE19BE4" w14:textId="46D50F55" w:rsidR="008E3AA1" w:rsidRPr="00CE2E3E" w:rsidRDefault="003347A7" w:rsidP="008E3AA1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 xml:space="preserve">Other types of compounds: </w:t>
            </w:r>
            <w:r w:rsidR="008E3AA1" w:rsidRPr="00CE2E3E">
              <w:rPr>
                <w:rFonts w:asciiTheme="minorHAnsi" w:hAnsiTheme="minorHAnsi" w:cstheme="minorHAnsi"/>
                <w:sz w:val="22"/>
                <w:szCs w:val="22"/>
              </w:rPr>
              <w:t>5-Androstenedione (androst-5-en-3,17-dione), 1-Androstenedione (5alpha-androst-1-en-3,17-dione)</w:t>
            </w:r>
          </w:p>
        </w:tc>
        <w:tc>
          <w:tcPr>
            <w:tcW w:w="1776" w:type="dxa"/>
          </w:tcPr>
          <w:p w14:paraId="6F87D88C" w14:textId="77777777" w:rsidR="008E3AA1" w:rsidRPr="00CE2E3E" w:rsidRDefault="00575F4B" w:rsidP="008E3AA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t>S1-1</w:t>
            </w:r>
            <w:r w:rsidR="00E11A36" w:rsidRPr="00CE2E3E">
              <w:rPr>
                <w:vertAlign w:val="superscript"/>
              </w:rPr>
              <w:t xml:space="preserve"> c</w:t>
            </w:r>
            <w:r w:rsidRPr="00CE2E3E">
              <w:t>: Anabolic Androgenic Steroids [AAS] (Listed as Androstenedione (androst-4-ene-3,17- dione</w:t>
            </w:r>
            <w:r w:rsidR="008E3AA1" w:rsidRPr="00CE2E3E">
              <w:t>,</w:t>
            </w:r>
            <w:r w:rsidR="008E3AA1" w:rsidRPr="00CE2E3E">
              <w:rPr>
                <w:rFonts w:cstheme="minorHAnsi"/>
              </w:rPr>
              <w:t xml:space="preserve"> 1-Androstenedione (5α-androst-1-ene-3,</w:t>
            </w:r>
          </w:p>
          <w:p w14:paraId="0C5740D6" w14:textId="25290962" w:rsidR="00575F4B" w:rsidRPr="00CE2E3E" w:rsidRDefault="008E3AA1" w:rsidP="008E3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CE2E3E">
              <w:rPr>
                <w:rFonts w:cstheme="minorHAnsi"/>
                <w:sz w:val="24"/>
                <w:szCs w:val="24"/>
              </w:rPr>
              <w:t xml:space="preserve">17-dione, 5-Androstenedione (androst-5-en-3,17-dione) </w:t>
            </w:r>
          </w:p>
        </w:tc>
        <w:tc>
          <w:tcPr>
            <w:tcW w:w="1777" w:type="dxa"/>
            <w:noWrap/>
          </w:tcPr>
          <w:p w14:paraId="5D2EF51B" w14:textId="67C8E758" w:rsidR="00575F4B" w:rsidRPr="00CE2E3E" w:rsidRDefault="00575F4B" w:rsidP="0057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Schedule III drug (Listed as 4-Androstenedione (androst-4-en-</w:t>
            </w:r>
            <w:r w:rsidRPr="00CE2E3E">
              <w:rPr>
                <w:rFonts w:cstheme="minorHAnsi"/>
              </w:rPr>
              <w:t>3,17-dione</w:t>
            </w:r>
            <w:r w:rsidR="008E3AA1" w:rsidRPr="00CE2E3E">
              <w:rPr>
                <w:rFonts w:cstheme="minorHAnsi"/>
              </w:rPr>
              <w:t>, 5-Androstenedione (androst-5-en-3,17-dione), 1-Androstenedione (5alpha-androst-1-en-3,17-dione)</w:t>
            </w:r>
          </w:p>
          <w:p w14:paraId="0A5F193A" w14:textId="1C0F6C39" w:rsidR="003347A7" w:rsidRPr="00CE2E3E" w:rsidRDefault="003347A7" w:rsidP="0057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7" w:type="dxa"/>
            <w:noWrap/>
          </w:tcPr>
          <w:p w14:paraId="7D57847B" w14:textId="3C92C6C9" w:rsidR="00575F4B" w:rsidRPr="00CE2E3E" w:rsidRDefault="00575F4B" w:rsidP="00160A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FDA Structure Category: Steroid</w:t>
            </w:r>
            <w:r w:rsidR="00160A33" w:rsidRPr="00CE2E3E">
              <w:t xml:space="preserve"> (Listed as </w:t>
            </w:r>
            <w:r w:rsidRPr="00CE2E3E">
              <w:t>4-androstenedione</w:t>
            </w:r>
            <w:r w:rsidR="00160A33" w:rsidRPr="00CE2E3E">
              <w:t>)</w:t>
            </w:r>
            <w:r w:rsidR="00072E63" w:rsidRPr="00CE2E3E">
              <w:rPr>
                <w:vertAlign w:val="superscript"/>
              </w:rPr>
              <w:t>6</w:t>
            </w:r>
            <w:r w:rsidR="00160A33" w:rsidRPr="00CE2E3E">
              <w:t xml:space="preserve"> </w:t>
            </w:r>
          </w:p>
        </w:tc>
        <w:tc>
          <w:tcPr>
            <w:tcW w:w="1777" w:type="dxa"/>
            <w:noWrap/>
          </w:tcPr>
          <w:p w14:paraId="6233C44D" w14:textId="2D5EC4F6" w:rsidR="00C71E0A" w:rsidRPr="00CE2E3E" w:rsidRDefault="00C52B90" w:rsidP="009F58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DoD Prohibited:</w:t>
            </w:r>
          </w:p>
          <w:p w14:paraId="21826EA7" w14:textId="6C2AE4F6" w:rsidR="00575F4B" w:rsidRPr="00CE2E3E" w:rsidRDefault="00575F4B" w:rsidP="009F58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 xml:space="preserve">DEA: Schedule III drug </w:t>
            </w:r>
          </w:p>
        </w:tc>
        <w:tc>
          <w:tcPr>
            <w:tcW w:w="2340" w:type="dxa"/>
            <w:noWrap/>
          </w:tcPr>
          <w:p w14:paraId="23DBBBD6" w14:textId="70904497" w:rsidR="00575F4B" w:rsidRPr="00CE2E3E" w:rsidRDefault="00575F4B" w:rsidP="0057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 </w:t>
            </w:r>
          </w:p>
        </w:tc>
      </w:tr>
      <w:tr w:rsidR="00DB1FD3" w:rsidRPr="00CE2E3E" w14:paraId="193FDA26" w14:textId="77777777" w:rsidTr="002B2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</w:tcPr>
          <w:p w14:paraId="16A24C66" w14:textId="18EE0234" w:rsidR="00575F4B" w:rsidRPr="00CE2E3E" w:rsidRDefault="00575F4B" w:rsidP="00575F4B">
            <w:r w:rsidRPr="00CE2E3E">
              <w:t>androstadienedione</w:t>
            </w:r>
            <w:r w:rsidRPr="00CE2E3E">
              <w:rPr>
                <w:vertAlign w:val="superscript"/>
              </w:rPr>
              <w:t>a</w:t>
            </w:r>
          </w:p>
        </w:tc>
        <w:tc>
          <w:tcPr>
            <w:tcW w:w="3153" w:type="dxa"/>
          </w:tcPr>
          <w:p w14:paraId="6591F464" w14:textId="77777777" w:rsidR="003D3A5A" w:rsidRPr="00CE2E3E" w:rsidRDefault="00575F4B" w:rsidP="00E973D4">
            <w:pPr>
              <w:numPr>
                <w:ilvl w:val="0"/>
                <w:numId w:val="10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 xml:space="preserve">1, 4-androstadiene-3, 17-Dione </w:t>
            </w:r>
          </w:p>
          <w:p w14:paraId="12F2726D" w14:textId="3043B3E7" w:rsidR="000507CB" w:rsidRPr="00CE2E3E" w:rsidRDefault="003D3A5A" w:rsidP="003D3A5A">
            <w:pPr>
              <w:numPr>
                <w:ilvl w:val="0"/>
                <w:numId w:val="10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B</w:t>
            </w:r>
            <w:r w:rsidR="00575F4B" w:rsidRPr="00CE2E3E">
              <w:rPr>
                <w:rFonts w:cstheme="minorHAnsi"/>
              </w:rPr>
              <w:t>oldione</w:t>
            </w:r>
          </w:p>
          <w:p w14:paraId="2BFDCB7D" w14:textId="73EDAF52" w:rsidR="003D3A5A" w:rsidRPr="00CE2E3E" w:rsidRDefault="003D3A5A" w:rsidP="003D3A5A">
            <w:pPr>
              <w:numPr>
                <w:ilvl w:val="0"/>
                <w:numId w:val="10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1,4-AD</w:t>
            </w:r>
          </w:p>
        </w:tc>
        <w:tc>
          <w:tcPr>
            <w:tcW w:w="1776" w:type="dxa"/>
          </w:tcPr>
          <w:p w14:paraId="18E190D8" w14:textId="3804F57D" w:rsidR="00575F4B" w:rsidRPr="00CE2E3E" w:rsidRDefault="00940025" w:rsidP="00795B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S1-1</w:t>
            </w:r>
            <w:r w:rsidR="00E11A36" w:rsidRPr="00CE2E3E">
              <w:t xml:space="preserve"> </w:t>
            </w:r>
            <w:r w:rsidR="00E11A36" w:rsidRPr="00CE2E3E">
              <w:rPr>
                <w:vertAlign w:val="superscript"/>
              </w:rPr>
              <w:t>c</w:t>
            </w:r>
            <w:r w:rsidRPr="00CE2E3E">
              <w:t>: Anabolic Androgenic Steroids [AAS] (Listed as Boldione (androsta-1,4-diene-3,17-dione)</w:t>
            </w:r>
          </w:p>
          <w:p w14:paraId="6B59B168" w14:textId="2A24638D" w:rsidR="00575F4B" w:rsidRPr="00CE2E3E" w:rsidRDefault="00575F4B" w:rsidP="00795B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77" w:type="dxa"/>
            <w:noWrap/>
          </w:tcPr>
          <w:p w14:paraId="207E652B" w14:textId="3D4DADD5" w:rsidR="00575F4B" w:rsidRPr="00CE2E3E" w:rsidRDefault="009F587F" w:rsidP="00795B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Schedule II</w:t>
            </w:r>
            <w:r w:rsidR="00D76EC2" w:rsidRPr="00CE2E3E">
              <w:t>I</w:t>
            </w:r>
            <w:r w:rsidRPr="00CE2E3E">
              <w:t xml:space="preserve"> drug (</w:t>
            </w:r>
            <w:r w:rsidR="001F5EDD" w:rsidRPr="00CE2E3E">
              <w:t>Listed as Boldione</w:t>
            </w:r>
            <w:r w:rsidRPr="00CE2E3E">
              <w:t>)</w:t>
            </w:r>
          </w:p>
          <w:p w14:paraId="6AF7C024" w14:textId="467530E5" w:rsidR="00575F4B" w:rsidRPr="00CE2E3E" w:rsidRDefault="00575F4B" w:rsidP="00795B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77" w:type="dxa"/>
            <w:noWrap/>
          </w:tcPr>
          <w:p w14:paraId="3D930B81" w14:textId="53A0E82A" w:rsidR="00575F4B" w:rsidRPr="00CE2E3E" w:rsidRDefault="00575F4B" w:rsidP="00795B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</w:tcPr>
          <w:p w14:paraId="018A1E73" w14:textId="77777777" w:rsidR="005F75F5" w:rsidRPr="00CE2E3E" w:rsidRDefault="005F75F5" w:rsidP="005F75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DoD Prohibited:</w:t>
            </w:r>
          </w:p>
          <w:p w14:paraId="4D2D3964" w14:textId="1F313A6C" w:rsidR="00940025" w:rsidRPr="00CE2E3E" w:rsidRDefault="001C6546" w:rsidP="00795B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DEA: Schedule III drug</w:t>
            </w:r>
          </w:p>
        </w:tc>
        <w:tc>
          <w:tcPr>
            <w:tcW w:w="2340" w:type="dxa"/>
            <w:noWrap/>
          </w:tcPr>
          <w:p w14:paraId="5AFF8FE3" w14:textId="2AC770A9" w:rsidR="00575F4B" w:rsidRPr="00CE2E3E" w:rsidRDefault="00575F4B" w:rsidP="00575F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1FD3" w:rsidRPr="00CE2E3E" w14:paraId="600E3628" w14:textId="77777777" w:rsidTr="002B23A4">
        <w:trPr>
          <w:trHeight w:val="2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hideMark/>
          </w:tcPr>
          <w:p w14:paraId="59B1F9BE" w14:textId="164D4152" w:rsidR="00575F4B" w:rsidRPr="00CE2E3E" w:rsidRDefault="00575F4B" w:rsidP="00575F4B">
            <w:pPr>
              <w:rPr>
                <w:vertAlign w:val="superscript"/>
              </w:rPr>
            </w:pPr>
            <w:r w:rsidRPr="00CE2E3E">
              <w:lastRenderedPageBreak/>
              <w:t>5</w:t>
            </w:r>
            <w:r w:rsidRPr="00CE2E3E">
              <w:rPr>
                <w:rFonts w:cstheme="minorHAnsi"/>
              </w:rPr>
              <w:t>α</w:t>
            </w:r>
            <w:r w:rsidRPr="00CE2E3E">
              <w:t>-Hydroxy Laxogenin</w:t>
            </w:r>
            <w:r w:rsidR="00191C60" w:rsidRPr="00CE2E3E">
              <w:t xml:space="preserve"> Acetate</w:t>
            </w:r>
            <w:r w:rsidRPr="00CE2E3E">
              <w:rPr>
                <w:vertAlign w:val="superscript"/>
              </w:rPr>
              <w:t>b</w:t>
            </w:r>
          </w:p>
        </w:tc>
        <w:tc>
          <w:tcPr>
            <w:tcW w:w="3153" w:type="dxa"/>
          </w:tcPr>
          <w:p w14:paraId="4C41E74E" w14:textId="77777777" w:rsidR="00575F4B" w:rsidRPr="00CE2E3E" w:rsidRDefault="00C01934" w:rsidP="00C01934">
            <w:pPr>
              <w:pStyle w:val="ListParagraph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5-Alpha-Hydroxy-Laxogenin</w:t>
            </w:r>
          </w:p>
          <w:p w14:paraId="208A5B8B" w14:textId="77777777" w:rsidR="00C01934" w:rsidRPr="00CE2E3E" w:rsidRDefault="00C01934" w:rsidP="00C01934">
            <w:pPr>
              <w:pStyle w:val="ListParagraph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5a-Hydroxy-Laxogenin</w:t>
            </w:r>
          </w:p>
          <w:p w14:paraId="1DFAA97D" w14:textId="77777777" w:rsidR="00C01934" w:rsidRPr="00CE2E3E" w:rsidRDefault="00C01934" w:rsidP="00C01934">
            <w:pPr>
              <w:pStyle w:val="ListParagraph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(25R)-3beta,5alpha-Dihydroxyspirostan-6-one</w:t>
            </w:r>
          </w:p>
          <w:p w14:paraId="4632D4B3" w14:textId="77777777" w:rsidR="00C01934" w:rsidRPr="00CE2E3E" w:rsidRDefault="00C01934" w:rsidP="00C01934">
            <w:pPr>
              <w:pStyle w:val="ListParagraph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Spirostan-6-one, 3,5-dihydroxy-, (3beta,5alpha,25R)-</w:t>
            </w:r>
          </w:p>
          <w:p w14:paraId="3C7659B1" w14:textId="77777777" w:rsidR="00C01934" w:rsidRPr="00CE2E3E" w:rsidRDefault="00C01934" w:rsidP="00C01934">
            <w:pPr>
              <w:pStyle w:val="ListParagraph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Spirostan-6-one, 3,5-dihydroxy-, (3b,5a,25R)-</w:t>
            </w:r>
          </w:p>
          <w:p w14:paraId="5FF7BAB4" w14:textId="77777777" w:rsidR="00C01934" w:rsidRPr="00CE2E3E" w:rsidRDefault="00C01934" w:rsidP="00C01934">
            <w:pPr>
              <w:pStyle w:val="ListParagraph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25R,5alpha-Spirostan-3beta,5-diol-6-one</w:t>
            </w:r>
          </w:p>
          <w:p w14:paraId="584F182A" w14:textId="77777777" w:rsidR="00C01934" w:rsidRPr="00CE2E3E" w:rsidRDefault="00C01934" w:rsidP="00C01934">
            <w:pPr>
              <w:pStyle w:val="ListParagraph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25-R-Spirostan-5A-Diol-6-One-3-One</w:t>
            </w:r>
          </w:p>
          <w:p w14:paraId="28FF870E" w14:textId="61847C9F" w:rsidR="00C01934" w:rsidRPr="00CE2E3E" w:rsidRDefault="00C01934" w:rsidP="00C01934">
            <w:pPr>
              <w:pStyle w:val="ListParagraph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 xml:space="preserve">25R Spirostan-5a-diol-6-one-3-one </w:t>
            </w:r>
            <w:r w:rsidR="00A8595B" w:rsidRPr="00CE2E3E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ecanoate</w:t>
            </w:r>
          </w:p>
          <w:p w14:paraId="1BC6D9C6" w14:textId="7A2795D6" w:rsidR="00C01934" w:rsidRPr="00CE2E3E" w:rsidRDefault="00A8595B" w:rsidP="00C01934">
            <w:pPr>
              <w:pStyle w:val="ListParagraph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25R spirostan-5a-diol-6-one -3-one U</w:t>
            </w:r>
            <w:r w:rsidR="00C01934" w:rsidRPr="00CE2E3E">
              <w:rPr>
                <w:rFonts w:asciiTheme="minorHAnsi" w:hAnsiTheme="minorHAnsi" w:cstheme="minorHAnsi"/>
                <w:sz w:val="22"/>
                <w:szCs w:val="22"/>
              </w:rPr>
              <w:t>ndecanoate</w:t>
            </w:r>
          </w:p>
        </w:tc>
        <w:tc>
          <w:tcPr>
            <w:tcW w:w="1776" w:type="dxa"/>
            <w:noWrap/>
            <w:hideMark/>
          </w:tcPr>
          <w:p w14:paraId="7AC0E72D" w14:textId="77777777" w:rsidR="00575F4B" w:rsidRPr="00CE2E3E" w:rsidRDefault="00575F4B" w:rsidP="00575F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-</w:t>
            </w:r>
          </w:p>
          <w:p w14:paraId="369D3C0D" w14:textId="2BFBED07" w:rsidR="00575F4B" w:rsidRPr="00CE2E3E" w:rsidRDefault="00575F4B" w:rsidP="0057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7" w:type="dxa"/>
            <w:noWrap/>
            <w:hideMark/>
          </w:tcPr>
          <w:p w14:paraId="052ED037" w14:textId="77777777" w:rsidR="00575F4B" w:rsidRPr="00CE2E3E" w:rsidRDefault="00575F4B" w:rsidP="00575F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-</w:t>
            </w:r>
          </w:p>
          <w:p w14:paraId="49157E43" w14:textId="5571AE0B" w:rsidR="00575F4B" w:rsidRPr="00CE2E3E" w:rsidRDefault="00575F4B" w:rsidP="0057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7" w:type="dxa"/>
            <w:hideMark/>
          </w:tcPr>
          <w:p w14:paraId="5899AB60" w14:textId="472A646D" w:rsidR="00575F4B" w:rsidRPr="00CE2E3E" w:rsidRDefault="00575F4B" w:rsidP="0057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FDA Advisory List: 5-alpha-hydroxy laxogenin</w:t>
            </w:r>
            <w:r w:rsidR="007E5878" w:rsidRPr="00CE2E3E">
              <w:rPr>
                <w:vertAlign w:val="superscript"/>
              </w:rPr>
              <w:t>7</w:t>
            </w:r>
            <w:r w:rsidRPr="00CE2E3E">
              <w:t xml:space="preserve"> </w:t>
            </w:r>
          </w:p>
        </w:tc>
        <w:tc>
          <w:tcPr>
            <w:tcW w:w="1777" w:type="dxa"/>
            <w:noWrap/>
            <w:hideMark/>
          </w:tcPr>
          <w:p w14:paraId="1A507651" w14:textId="1998CFF2" w:rsidR="00575F4B" w:rsidRPr="00CE2E3E" w:rsidRDefault="00677224" w:rsidP="000A20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FDA Advisory List</w:t>
            </w:r>
          </w:p>
        </w:tc>
        <w:tc>
          <w:tcPr>
            <w:tcW w:w="2340" w:type="dxa"/>
            <w:noWrap/>
            <w:hideMark/>
          </w:tcPr>
          <w:p w14:paraId="721AA0F4" w14:textId="438783D9" w:rsidR="00575F4B" w:rsidRPr="00CE2E3E" w:rsidRDefault="00575F4B" w:rsidP="0057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E2E3E">
              <w:t>5</w:t>
            </w:r>
            <w:r w:rsidRPr="00CE2E3E">
              <w:rPr>
                <w:rFonts w:cstheme="minorHAnsi"/>
              </w:rPr>
              <w:t>α</w:t>
            </w:r>
            <w:r w:rsidRPr="00CE2E3E">
              <w:t>-Hydroxy Laxogenin</w:t>
            </w:r>
            <w:r w:rsidRPr="00CE2E3E">
              <w:rPr>
                <w:vertAlign w:val="superscript"/>
              </w:rPr>
              <w:t xml:space="preserve"> </w:t>
            </w:r>
            <w:r w:rsidRPr="00CE2E3E">
              <w:t xml:space="preserve">was not detected but </w:t>
            </w:r>
            <w:r w:rsidRPr="00CE2E3E">
              <w:rPr>
                <w:b/>
              </w:rPr>
              <w:t>diosgenin</w:t>
            </w:r>
            <w:r w:rsidR="00392B99" w:rsidRPr="00CE2E3E">
              <w:rPr>
                <w:b/>
              </w:rPr>
              <w:t>, delta4-diosgenone,</w:t>
            </w:r>
            <w:r w:rsidRPr="00CE2E3E">
              <w:rPr>
                <w:b/>
              </w:rPr>
              <w:t xml:space="preserve"> and </w:t>
            </w:r>
          </w:p>
          <w:p w14:paraId="3ED081BE" w14:textId="5BDD8C08" w:rsidR="00575F4B" w:rsidRPr="00CE2E3E" w:rsidRDefault="00575F4B" w:rsidP="0057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vertAlign w:val="superscript"/>
              </w:rPr>
            </w:pPr>
            <w:r w:rsidRPr="00CE2E3E">
              <w:rPr>
                <w:b/>
              </w:rPr>
              <w:t xml:space="preserve">Laxogenin derivatives </w:t>
            </w:r>
            <w:r w:rsidRPr="00CE2E3E">
              <w:t>were detected</w:t>
            </w:r>
            <w:r w:rsidR="00902B88" w:rsidRPr="00CE2E3E">
              <w:rPr>
                <w:vertAlign w:val="superscript"/>
              </w:rPr>
              <w:t>a</w:t>
            </w:r>
          </w:p>
        </w:tc>
      </w:tr>
      <w:tr w:rsidR="00DB1FD3" w:rsidRPr="00CE2E3E" w14:paraId="486CFFD7" w14:textId="77777777" w:rsidTr="002B2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hideMark/>
          </w:tcPr>
          <w:p w14:paraId="4B42CD9A" w14:textId="6DECFE99" w:rsidR="00575F4B" w:rsidRPr="00CE2E3E" w:rsidRDefault="00575F4B" w:rsidP="00575F4B">
            <w:r w:rsidRPr="00CE2E3E">
              <w:t xml:space="preserve">3,5-diiodo-l-thyronine </w:t>
            </w:r>
            <w:r w:rsidRPr="00CE2E3E">
              <w:rPr>
                <w:vertAlign w:val="superscript"/>
              </w:rPr>
              <w:t>b</w:t>
            </w:r>
          </w:p>
        </w:tc>
        <w:tc>
          <w:tcPr>
            <w:tcW w:w="3153" w:type="dxa"/>
          </w:tcPr>
          <w:p w14:paraId="18BDC588" w14:textId="77777777" w:rsidR="00575F4B" w:rsidRPr="00CE2E3E" w:rsidRDefault="00575F4B" w:rsidP="00575F4B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CE2E3E">
              <w:rPr>
                <w:rFonts w:cstheme="minorHAnsi"/>
                <w:bCs/>
              </w:rPr>
              <w:t>3,5-Diiodothyronine</w:t>
            </w:r>
            <w:r w:rsidRPr="00CE2E3E">
              <w:rPr>
                <w:rFonts w:cstheme="minorHAnsi"/>
              </w:rPr>
              <w:t xml:space="preserve"> </w:t>
            </w:r>
          </w:p>
          <w:p w14:paraId="434FC3DA" w14:textId="77777777" w:rsidR="00575F4B" w:rsidRPr="00CE2E3E" w:rsidRDefault="00575F4B" w:rsidP="00575F4B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CE2E3E">
              <w:rPr>
                <w:rFonts w:cstheme="minorHAnsi"/>
                <w:bCs/>
              </w:rPr>
              <w:t>3,5-T</w:t>
            </w:r>
            <w:r w:rsidRPr="00CE2E3E">
              <w:rPr>
                <w:rFonts w:cstheme="minorHAnsi"/>
                <w:bCs/>
                <w:vertAlign w:val="subscript"/>
              </w:rPr>
              <w:t>2</w:t>
            </w:r>
          </w:p>
          <w:p w14:paraId="3C8A9CE3" w14:textId="66196D0B" w:rsidR="00575F4B" w:rsidRPr="00CE2E3E" w:rsidRDefault="00575F4B" w:rsidP="00575F4B">
            <w:pPr>
              <w:pStyle w:val="ListParagraph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bCs/>
                <w:sz w:val="22"/>
                <w:szCs w:val="22"/>
              </w:rPr>
              <w:t>T</w:t>
            </w:r>
            <w:r w:rsidRPr="00CE2E3E">
              <w:rPr>
                <w:rFonts w:asciiTheme="minorHAnsi" w:hAnsiTheme="minorHAnsi" w:cstheme="minorHAnsi"/>
                <w:bCs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776" w:type="dxa"/>
            <w:noWrap/>
            <w:hideMark/>
          </w:tcPr>
          <w:p w14:paraId="5CD67552" w14:textId="02BCB626" w:rsidR="00575F4B" w:rsidRPr="00CE2E3E" w:rsidRDefault="00795B53" w:rsidP="00795B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  <w:hideMark/>
          </w:tcPr>
          <w:p w14:paraId="2A5FA59B" w14:textId="6C47CA1B" w:rsidR="00575F4B" w:rsidRPr="00CE2E3E" w:rsidRDefault="00795B53" w:rsidP="00795B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  <w:hideMark/>
          </w:tcPr>
          <w:p w14:paraId="3260E47B" w14:textId="38ED89CF" w:rsidR="00575F4B" w:rsidRPr="00CE2E3E" w:rsidRDefault="00575F4B" w:rsidP="00795B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 xml:space="preserve">FDA Notice: </w:t>
            </w:r>
            <w:hyperlink r:id="rId8" w:history="1"/>
            <w:r w:rsidRPr="00CE2E3E">
              <w:t xml:space="preserve"> “Does not meet the definition of a dietary ingredient”</w:t>
            </w:r>
            <w:r w:rsidR="007E5878" w:rsidRPr="00CE2E3E">
              <w:rPr>
                <w:vertAlign w:val="superscript"/>
              </w:rPr>
              <w:t>8</w:t>
            </w:r>
          </w:p>
        </w:tc>
        <w:tc>
          <w:tcPr>
            <w:tcW w:w="1777" w:type="dxa"/>
            <w:noWrap/>
            <w:hideMark/>
          </w:tcPr>
          <w:p w14:paraId="4A3C4D61" w14:textId="2DBAF0EB" w:rsidR="00575F4B" w:rsidRPr="00CE2E3E" w:rsidRDefault="00575F4B" w:rsidP="00575F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2340" w:type="dxa"/>
            <w:hideMark/>
          </w:tcPr>
          <w:p w14:paraId="06716CF1" w14:textId="464C27DC" w:rsidR="00575F4B" w:rsidRPr="00CE2E3E" w:rsidRDefault="00575F4B" w:rsidP="00575F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1FD3" w:rsidRPr="00CE2E3E" w14:paraId="69C421C9" w14:textId="77777777" w:rsidTr="002B23A4">
        <w:trPr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hideMark/>
          </w:tcPr>
          <w:p w14:paraId="76093C99" w14:textId="10F6AB01" w:rsidR="00575F4B" w:rsidRPr="00CE2E3E" w:rsidRDefault="00575F4B" w:rsidP="00575F4B">
            <w:pPr>
              <w:rPr>
                <w:bCs w:val="0"/>
              </w:rPr>
            </w:pPr>
            <w:r w:rsidRPr="00CE2E3E">
              <w:t xml:space="preserve">Demelverine </w:t>
            </w:r>
            <w:r w:rsidRPr="00CE2E3E">
              <w:rPr>
                <w:vertAlign w:val="superscript"/>
              </w:rPr>
              <w:t>a</w:t>
            </w:r>
            <w:r w:rsidRPr="00CE2E3E">
              <w:t xml:space="preserve"> (Methphenethamine)</w:t>
            </w:r>
          </w:p>
        </w:tc>
        <w:tc>
          <w:tcPr>
            <w:tcW w:w="3153" w:type="dxa"/>
          </w:tcPr>
          <w:p w14:paraId="6378BE09" w14:textId="77777777" w:rsidR="00575F4B" w:rsidRPr="00CE2E3E" w:rsidRDefault="00575F4B" w:rsidP="00575F4B">
            <w:pPr>
              <w:pStyle w:val="ListParagraph"/>
              <w:numPr>
                <w:ilvl w:val="0"/>
                <w:numId w:val="3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N-methyl-N-phenethyl-2-phenylethanamine</w:t>
            </w:r>
          </w:p>
          <w:p w14:paraId="2A1F50F0" w14:textId="6EAC68B7" w:rsidR="00575F4B" w:rsidRPr="00CE2E3E" w:rsidRDefault="00575F4B" w:rsidP="00575F4B">
            <w:pPr>
              <w:pStyle w:val="ListParagraph"/>
              <w:numPr>
                <w:ilvl w:val="0"/>
                <w:numId w:val="3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Style w:val="Hyperlink"/>
                <w:rFonts w:asciiTheme="minorHAnsi" w:hAnsiTheme="minorHAnsi" w:cstheme="minorHAnsi"/>
                <w:color w:val="auto"/>
                <w:sz w:val="22"/>
                <w:szCs w:val="22"/>
                <w:u w:val="none"/>
              </w:rPr>
              <w:t>N-Methyldiphenethylamine</w:t>
            </w:r>
          </w:p>
          <w:p w14:paraId="30E8B175" w14:textId="3CD64869" w:rsidR="00575F4B" w:rsidRPr="00CE2E3E" w:rsidRDefault="00575F4B" w:rsidP="00575F4B">
            <w:pPr>
              <w:pStyle w:val="ListParagraph"/>
              <w:numPr>
                <w:ilvl w:val="0"/>
                <w:numId w:val="3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Style w:val="Hyperlink"/>
                <w:rFonts w:asciiTheme="minorHAnsi" w:hAnsiTheme="minorHAnsi" w:cstheme="minorHAnsi"/>
                <w:color w:val="auto"/>
                <w:sz w:val="22"/>
                <w:szCs w:val="22"/>
                <w:u w:val="none"/>
              </w:rPr>
              <w:t>N-Methyl-β,β-diphenyldiethylamine</w:t>
            </w:r>
          </w:p>
        </w:tc>
        <w:tc>
          <w:tcPr>
            <w:tcW w:w="1776" w:type="dxa"/>
            <w:noWrap/>
            <w:hideMark/>
          </w:tcPr>
          <w:p w14:paraId="5B66A9D3" w14:textId="7AA1B456" w:rsidR="00575F4B" w:rsidRPr="00CE2E3E" w:rsidRDefault="000A5667" w:rsidP="00392B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 xml:space="preserve">S6-B </w:t>
            </w:r>
            <w:r w:rsidRPr="00CE2E3E">
              <w:rPr>
                <w:vertAlign w:val="superscript"/>
              </w:rPr>
              <w:t>d</w:t>
            </w:r>
            <w:r w:rsidRPr="00CE2E3E">
              <w:t>: Specified Stimulants (Listed as Phenethylamine and its derivatives)</w:t>
            </w:r>
          </w:p>
        </w:tc>
        <w:tc>
          <w:tcPr>
            <w:tcW w:w="1777" w:type="dxa"/>
            <w:noWrap/>
            <w:hideMark/>
          </w:tcPr>
          <w:p w14:paraId="0C8DE164" w14:textId="19216B17" w:rsidR="00575F4B" w:rsidRPr="00CE2E3E" w:rsidRDefault="00795B53" w:rsidP="00795B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  <w:hideMark/>
          </w:tcPr>
          <w:p w14:paraId="3A0C75B9" w14:textId="32161FCE" w:rsidR="00575F4B" w:rsidRPr="00CE2E3E" w:rsidRDefault="00795B53" w:rsidP="00795B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  <w:hideMark/>
          </w:tcPr>
          <w:p w14:paraId="0C57499C" w14:textId="15CF027F" w:rsidR="00575F4B" w:rsidRPr="00CE2E3E" w:rsidRDefault="00795B53" w:rsidP="00795B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2340" w:type="dxa"/>
            <w:noWrap/>
            <w:hideMark/>
          </w:tcPr>
          <w:p w14:paraId="0BAF93C2" w14:textId="7C984AAA" w:rsidR="00575F4B" w:rsidRPr="00CE2E3E" w:rsidRDefault="008128A6" w:rsidP="0057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Synthetic</w:t>
            </w:r>
            <w:r w:rsidR="00795B53" w:rsidRPr="00CE2E3E">
              <w:t xml:space="preserve"> compound</w:t>
            </w:r>
          </w:p>
        </w:tc>
      </w:tr>
      <w:tr w:rsidR="00DB1FD3" w:rsidRPr="00CE2E3E" w14:paraId="556503B8" w14:textId="77777777" w:rsidTr="002B2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hideMark/>
          </w:tcPr>
          <w:p w14:paraId="3CEEAA7E" w14:textId="0298357C" w:rsidR="00575F4B" w:rsidRPr="00CE2E3E" w:rsidRDefault="00575F4B" w:rsidP="00575F4B">
            <w:r w:rsidRPr="00CE2E3E">
              <w:t xml:space="preserve">Hordenine HCl </w:t>
            </w:r>
            <w:r w:rsidRPr="00CE2E3E">
              <w:rPr>
                <w:vertAlign w:val="superscript"/>
              </w:rPr>
              <w:t>b</w:t>
            </w:r>
          </w:p>
        </w:tc>
        <w:tc>
          <w:tcPr>
            <w:tcW w:w="3153" w:type="dxa"/>
          </w:tcPr>
          <w:p w14:paraId="0329B53D" w14:textId="258EC257" w:rsidR="00575F4B" w:rsidRPr="00CE2E3E" w:rsidRDefault="00575F4B" w:rsidP="00575F4B">
            <w:pPr>
              <w:pStyle w:val="ListParagraph"/>
              <w:numPr>
                <w:ilvl w:val="0"/>
                <w:numId w:val="2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Anhaline</w:t>
            </w:r>
          </w:p>
          <w:p w14:paraId="0C060171" w14:textId="70C24F6E" w:rsidR="00575F4B" w:rsidRPr="00CE2E3E" w:rsidRDefault="00575F4B" w:rsidP="00575F4B">
            <w:pPr>
              <w:pStyle w:val="ListParagraph"/>
              <w:numPr>
                <w:ilvl w:val="0"/>
                <w:numId w:val="2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Eremursine</w:t>
            </w:r>
          </w:p>
          <w:p w14:paraId="24C686A2" w14:textId="71C3859D" w:rsidR="00575F4B" w:rsidRPr="00CE2E3E" w:rsidRDefault="00575F4B" w:rsidP="00575F4B">
            <w:pPr>
              <w:pStyle w:val="ListParagraph"/>
              <w:numPr>
                <w:ilvl w:val="0"/>
                <w:numId w:val="2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Style w:val="Hyperlink"/>
                <w:rFonts w:asciiTheme="minorHAnsi" w:hAnsiTheme="minorHAnsi" w:cstheme="minorHAnsi"/>
                <w:color w:val="auto"/>
                <w:sz w:val="22"/>
                <w:szCs w:val="22"/>
                <w:u w:val="none"/>
              </w:rPr>
              <w:lastRenderedPageBreak/>
              <w:t>N,N-Dimethyl-2-(4-hydroxyphenyl)ethylamine</w:t>
            </w:r>
          </w:p>
          <w:p w14:paraId="5750AF0B" w14:textId="573468C7" w:rsidR="00575F4B" w:rsidRPr="00CE2E3E" w:rsidRDefault="00575F4B" w:rsidP="00575F4B">
            <w:pPr>
              <w:pStyle w:val="ListParagraph"/>
              <w:numPr>
                <w:ilvl w:val="0"/>
                <w:numId w:val="2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N,N-dimethyltyramine</w:t>
            </w:r>
          </w:p>
          <w:p w14:paraId="340D0F16" w14:textId="1401A03F" w:rsidR="00575F4B" w:rsidRPr="00CE2E3E" w:rsidRDefault="00575F4B" w:rsidP="00575F4B">
            <w:pPr>
              <w:pStyle w:val="ListParagraph"/>
              <w:numPr>
                <w:ilvl w:val="0"/>
                <w:numId w:val="2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Peyocactine</w:t>
            </w:r>
          </w:p>
          <w:p w14:paraId="70B3BDC8" w14:textId="1D6D42DE" w:rsidR="00575F4B" w:rsidRPr="00CE2E3E" w:rsidRDefault="00575F4B" w:rsidP="00575F4B">
            <w:pPr>
              <w:pStyle w:val="ListParagraph"/>
              <w:numPr>
                <w:ilvl w:val="0"/>
                <w:numId w:val="2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Cactine</w:t>
            </w:r>
          </w:p>
          <w:p w14:paraId="4F4BC44B" w14:textId="50FA9D14" w:rsidR="00575F4B" w:rsidRPr="00CE2E3E" w:rsidRDefault="001F5EDD" w:rsidP="00575F4B">
            <w:pPr>
              <w:pStyle w:val="ListParagraph"/>
              <w:numPr>
                <w:ilvl w:val="0"/>
                <w:numId w:val="2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575F4B" w:rsidRPr="00CE2E3E">
              <w:rPr>
                <w:rFonts w:asciiTheme="minorHAnsi" w:hAnsiTheme="minorHAnsi" w:cstheme="minorHAnsi"/>
                <w:sz w:val="22"/>
                <w:szCs w:val="22"/>
              </w:rPr>
              <w:t>-hydroxy-N,N-dimethylphenethylamine</w:t>
            </w:r>
          </w:p>
          <w:p w14:paraId="3245F993" w14:textId="77777777" w:rsidR="00575F4B" w:rsidRPr="00CE2E3E" w:rsidRDefault="00575F4B" w:rsidP="00575F4B">
            <w:pPr>
              <w:pStyle w:val="ListParagraph"/>
              <w:numPr>
                <w:ilvl w:val="0"/>
                <w:numId w:val="2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4-[2-(Dimethylamino)ehtyl]phenol</w:t>
            </w:r>
          </w:p>
          <w:p w14:paraId="6E6B8154" w14:textId="44031CB4" w:rsidR="004D3045" w:rsidRPr="00CE2E3E" w:rsidRDefault="004D3045" w:rsidP="00575F4B">
            <w:pPr>
              <w:pStyle w:val="ListParagraph"/>
              <w:numPr>
                <w:ilvl w:val="0"/>
                <w:numId w:val="2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 xml:space="preserve">2-(4-hydroxyphenyl)N,Ndimethyl </w:t>
            </w:r>
            <w:r w:rsidR="00C217C8" w:rsidRPr="00CE2E3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 xml:space="preserve"> Ethylamine</w:t>
            </w:r>
          </w:p>
          <w:p w14:paraId="48ED13BE" w14:textId="11F7BFEB" w:rsidR="009F7C94" w:rsidRPr="00CE2E3E" w:rsidRDefault="009F7C94" w:rsidP="00575F4B">
            <w:pPr>
              <w:pStyle w:val="ListParagraph"/>
              <w:numPr>
                <w:ilvl w:val="0"/>
                <w:numId w:val="2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Ordenine</w:t>
            </w:r>
          </w:p>
          <w:p w14:paraId="38FB4A09" w14:textId="7DFB299D" w:rsidR="00F055C1" w:rsidRPr="00CE2E3E" w:rsidRDefault="009F7C94" w:rsidP="009F7C94">
            <w:pPr>
              <w:pStyle w:val="ListParagraph"/>
              <w:numPr>
                <w:ilvl w:val="0"/>
                <w:numId w:val="2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N,N-Dimethyl-4-hydroxy-beta-phenethylamine</w:t>
            </w:r>
          </w:p>
        </w:tc>
        <w:tc>
          <w:tcPr>
            <w:tcW w:w="1776" w:type="dxa"/>
            <w:noWrap/>
            <w:hideMark/>
          </w:tcPr>
          <w:p w14:paraId="2B0F8568" w14:textId="28904CB1" w:rsidR="00575F4B" w:rsidRPr="00CE2E3E" w:rsidRDefault="000A5667" w:rsidP="00795B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lastRenderedPageBreak/>
              <w:t xml:space="preserve">S6-B </w:t>
            </w:r>
            <w:r w:rsidRPr="00CE2E3E">
              <w:rPr>
                <w:vertAlign w:val="superscript"/>
              </w:rPr>
              <w:t>d</w:t>
            </w:r>
            <w:r w:rsidRPr="00CE2E3E">
              <w:t xml:space="preserve">: Specified Stimulants </w:t>
            </w:r>
            <w:r w:rsidRPr="00CE2E3E">
              <w:lastRenderedPageBreak/>
              <w:t>(Listed as Phenethylamine and its derivatives)</w:t>
            </w:r>
          </w:p>
        </w:tc>
        <w:tc>
          <w:tcPr>
            <w:tcW w:w="1777" w:type="dxa"/>
            <w:noWrap/>
            <w:hideMark/>
          </w:tcPr>
          <w:p w14:paraId="0D7DB443" w14:textId="1F4184C2" w:rsidR="00575F4B" w:rsidRPr="00CE2E3E" w:rsidRDefault="00795B53" w:rsidP="00795B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lastRenderedPageBreak/>
              <w:t>-</w:t>
            </w:r>
          </w:p>
        </w:tc>
        <w:tc>
          <w:tcPr>
            <w:tcW w:w="1777" w:type="dxa"/>
            <w:noWrap/>
            <w:hideMark/>
          </w:tcPr>
          <w:p w14:paraId="2A791AC6" w14:textId="18B027A4" w:rsidR="00575F4B" w:rsidRPr="00CE2E3E" w:rsidRDefault="00575F4B" w:rsidP="00392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 xml:space="preserve">FDA </w:t>
            </w:r>
            <w:r w:rsidRPr="00CE2E3E">
              <w:rPr>
                <w:rStyle w:val="Hyperlink"/>
                <w:rFonts w:cstheme="minorHAnsi"/>
                <w:color w:val="auto"/>
                <w:u w:val="none"/>
              </w:rPr>
              <w:t>Advisory List</w:t>
            </w:r>
            <w:r w:rsidRPr="00CE2E3E">
              <w:rPr>
                <w:rFonts w:cstheme="minorHAnsi"/>
              </w:rPr>
              <w:t xml:space="preserve">: </w:t>
            </w:r>
            <w:r w:rsidR="00392B99" w:rsidRPr="00CE2E3E">
              <w:rPr>
                <w:rFonts w:cstheme="minorHAnsi"/>
              </w:rPr>
              <w:t xml:space="preserve">does not </w:t>
            </w:r>
            <w:r w:rsidR="00392B99" w:rsidRPr="00CE2E3E">
              <w:rPr>
                <w:rFonts w:cstheme="minorHAnsi"/>
              </w:rPr>
              <w:lastRenderedPageBreak/>
              <w:t>appear to be lawful ingredient in dietary supplements</w:t>
            </w:r>
            <w:r w:rsidR="007E5878" w:rsidRPr="00CE2E3E">
              <w:rPr>
                <w:rFonts w:cstheme="minorHAnsi"/>
                <w:vertAlign w:val="superscript"/>
              </w:rPr>
              <w:t>7</w:t>
            </w:r>
          </w:p>
        </w:tc>
        <w:tc>
          <w:tcPr>
            <w:tcW w:w="1777" w:type="dxa"/>
            <w:noWrap/>
            <w:hideMark/>
          </w:tcPr>
          <w:p w14:paraId="6EFB853F" w14:textId="637E1AF4" w:rsidR="00575F4B" w:rsidRPr="00CE2E3E" w:rsidRDefault="00392B99" w:rsidP="009A6C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lastRenderedPageBreak/>
              <w:t>FDA</w:t>
            </w:r>
            <w:r w:rsidR="00BB3EC5" w:rsidRPr="00CE2E3E">
              <w:t xml:space="preserve"> </w:t>
            </w:r>
            <w:r w:rsidRPr="00CE2E3E">
              <w:t>Advisory List</w:t>
            </w:r>
          </w:p>
        </w:tc>
        <w:tc>
          <w:tcPr>
            <w:tcW w:w="2340" w:type="dxa"/>
            <w:noWrap/>
            <w:hideMark/>
          </w:tcPr>
          <w:p w14:paraId="4233B9A0" w14:textId="2F8ED06F" w:rsidR="00575F4B" w:rsidRPr="00CE2E3E" w:rsidRDefault="00575F4B" w:rsidP="00575F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1FD3" w:rsidRPr="00CE2E3E" w14:paraId="15F9AD15" w14:textId="77777777" w:rsidTr="002B23A4">
        <w:trPr>
          <w:trHeight w:val="1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hideMark/>
          </w:tcPr>
          <w:p w14:paraId="6784E44F" w14:textId="1BB13CD4" w:rsidR="00575F4B" w:rsidRPr="00CE2E3E" w:rsidRDefault="00575F4B" w:rsidP="00575F4B">
            <w:pPr>
              <w:rPr>
                <w:rFonts w:cstheme="minorHAnsi"/>
              </w:rPr>
            </w:pPr>
            <w:r w:rsidRPr="00CE2E3E">
              <w:rPr>
                <w:rFonts w:cstheme="minorHAnsi"/>
              </w:rPr>
              <w:t>Huperzia A (Toothed Clubmoss (</w:t>
            </w:r>
            <w:r w:rsidRPr="00CE2E3E">
              <w:rPr>
                <w:rFonts w:cstheme="minorHAnsi"/>
                <w:i/>
                <w:iCs/>
              </w:rPr>
              <w:t>Huperzia serrata</w:t>
            </w:r>
            <w:r w:rsidRPr="00CE2E3E">
              <w:rPr>
                <w:rFonts w:cstheme="minorHAnsi"/>
              </w:rPr>
              <w:t xml:space="preserve"> aerial parts extract) </w:t>
            </w:r>
            <w:r w:rsidRPr="00CE2E3E">
              <w:rPr>
                <w:rFonts w:cstheme="minorHAnsi"/>
                <w:vertAlign w:val="superscript"/>
              </w:rPr>
              <w:t>b</w:t>
            </w:r>
            <w:r w:rsidRPr="00CE2E3E">
              <w:rPr>
                <w:rFonts w:cstheme="minorHAnsi"/>
              </w:rPr>
              <w:t xml:space="preserve"> </w:t>
            </w:r>
          </w:p>
          <w:p w14:paraId="2340787B" w14:textId="7B5AD9C7" w:rsidR="00575F4B" w:rsidRPr="00CE2E3E" w:rsidRDefault="00575F4B" w:rsidP="00575F4B">
            <w:pPr>
              <w:rPr>
                <w:rFonts w:cstheme="minorHAnsi"/>
              </w:rPr>
            </w:pPr>
            <w:r w:rsidRPr="00CE2E3E">
              <w:rPr>
                <w:rFonts w:cstheme="minorHAnsi"/>
              </w:rPr>
              <w:t>AND</w:t>
            </w:r>
          </w:p>
          <w:p w14:paraId="1F4C8675" w14:textId="524D4CF0" w:rsidR="00575F4B" w:rsidRPr="00CE2E3E" w:rsidRDefault="00575F4B" w:rsidP="00575F4B">
            <w:pPr>
              <w:rPr>
                <w:rFonts w:cstheme="minorHAnsi"/>
              </w:rPr>
            </w:pPr>
            <w:r w:rsidRPr="00CE2E3E">
              <w:rPr>
                <w:rFonts w:cstheme="minorHAnsi"/>
              </w:rPr>
              <w:t xml:space="preserve">Huperzine A [(from toothed Clubmoss (Huperzia serrata) aerial parts extract] </w:t>
            </w:r>
            <w:r w:rsidRPr="00CE2E3E">
              <w:rPr>
                <w:rFonts w:cstheme="minorHAnsi"/>
                <w:vertAlign w:val="superscript"/>
              </w:rPr>
              <w:t>b</w:t>
            </w:r>
            <w:r w:rsidRPr="00CE2E3E">
              <w:rPr>
                <w:rFonts w:cstheme="minorHAnsi"/>
              </w:rPr>
              <w:t xml:space="preserve"> AND Huperzia serrate (aerial parts) Extract Standardized to 1% Huperzia A </w:t>
            </w:r>
            <w:r w:rsidRPr="00CE2E3E">
              <w:rPr>
                <w:rFonts w:cstheme="minorHAnsi"/>
                <w:vertAlign w:val="superscript"/>
              </w:rPr>
              <w:t>b</w:t>
            </w:r>
            <w:r w:rsidRPr="00CE2E3E">
              <w:rPr>
                <w:rFonts w:cstheme="minorHAnsi"/>
              </w:rPr>
              <w:t xml:space="preserve"> AND Huperzia A (from Toothed Clubmoss (Huperzia serrata aerial parts extract) </w:t>
            </w:r>
            <w:r w:rsidRPr="00CE2E3E">
              <w:rPr>
                <w:rFonts w:cstheme="minorHAnsi"/>
                <w:vertAlign w:val="superscript"/>
              </w:rPr>
              <w:t>b</w:t>
            </w:r>
            <w:r w:rsidRPr="00CE2E3E">
              <w:rPr>
                <w:rFonts w:cstheme="minorHAnsi"/>
              </w:rPr>
              <w:t xml:space="preserve"> AND </w:t>
            </w:r>
            <w:r w:rsidRPr="00CE2E3E">
              <w:rPr>
                <w:rFonts w:cstheme="minorHAnsi"/>
              </w:rPr>
              <w:lastRenderedPageBreak/>
              <w:t xml:space="preserve">Huperzia serrata Extract powder (Huperzia serrata) (whole herb) </w:t>
            </w:r>
            <w:r w:rsidRPr="00CE2E3E">
              <w:rPr>
                <w:rFonts w:cstheme="minorHAnsi"/>
                <w:vertAlign w:val="superscript"/>
              </w:rPr>
              <w:t>b</w:t>
            </w:r>
            <w:r w:rsidRPr="00CE2E3E">
              <w:rPr>
                <w:rFonts w:cstheme="minorHAnsi"/>
              </w:rPr>
              <w:t xml:space="preserve"> AND Huperzine A (Huperzia Serrata) </w:t>
            </w:r>
            <w:r w:rsidRPr="00CE2E3E">
              <w:rPr>
                <w:rFonts w:cstheme="minorHAnsi"/>
                <w:vertAlign w:val="superscript"/>
              </w:rPr>
              <w:t>b</w:t>
            </w:r>
          </w:p>
        </w:tc>
        <w:tc>
          <w:tcPr>
            <w:tcW w:w="3153" w:type="dxa"/>
          </w:tcPr>
          <w:p w14:paraId="040EA0D9" w14:textId="77777777" w:rsidR="00575F4B" w:rsidRPr="00CE2E3E" w:rsidRDefault="00575F4B" w:rsidP="00575F4B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Huperzine A</w:t>
            </w:r>
          </w:p>
          <w:p w14:paraId="04C318F3" w14:textId="6297F1CC" w:rsidR="00575F4B" w:rsidRPr="00CE2E3E" w:rsidRDefault="00575F4B" w:rsidP="00795B53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HupA</w:t>
            </w:r>
          </w:p>
        </w:tc>
        <w:tc>
          <w:tcPr>
            <w:tcW w:w="1776" w:type="dxa"/>
            <w:noWrap/>
            <w:hideMark/>
          </w:tcPr>
          <w:p w14:paraId="55CEFD76" w14:textId="258F671D" w:rsidR="00575F4B" w:rsidRPr="00CE2E3E" w:rsidRDefault="00795B53" w:rsidP="00795B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-</w:t>
            </w:r>
          </w:p>
        </w:tc>
        <w:tc>
          <w:tcPr>
            <w:tcW w:w="1777" w:type="dxa"/>
            <w:noWrap/>
            <w:hideMark/>
          </w:tcPr>
          <w:p w14:paraId="00DE723C" w14:textId="09739463" w:rsidR="00575F4B" w:rsidRPr="00CE2E3E" w:rsidRDefault="00795B53" w:rsidP="00795B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-</w:t>
            </w:r>
          </w:p>
        </w:tc>
        <w:tc>
          <w:tcPr>
            <w:tcW w:w="1777" w:type="dxa"/>
            <w:noWrap/>
            <w:hideMark/>
          </w:tcPr>
          <w:p w14:paraId="70D11D85" w14:textId="797556C9" w:rsidR="00575F4B" w:rsidRPr="00CE2E3E" w:rsidRDefault="00795B53" w:rsidP="00795B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-</w:t>
            </w:r>
          </w:p>
        </w:tc>
        <w:tc>
          <w:tcPr>
            <w:tcW w:w="1777" w:type="dxa"/>
            <w:noWrap/>
            <w:hideMark/>
          </w:tcPr>
          <w:p w14:paraId="6EA01917" w14:textId="32104D11" w:rsidR="00575F4B" w:rsidRPr="00CE2E3E" w:rsidRDefault="00795B53" w:rsidP="00795B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2340" w:type="dxa"/>
            <w:noWrap/>
            <w:hideMark/>
          </w:tcPr>
          <w:p w14:paraId="0EEF8623" w14:textId="481345A7" w:rsidR="00575F4B" w:rsidRPr="00CE2E3E" w:rsidRDefault="00575F4B" w:rsidP="0062797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Consid</w:t>
            </w:r>
            <w:r w:rsidR="00B80BBD" w:rsidRPr="00CE2E3E">
              <w:rPr>
                <w:rFonts w:cstheme="minorHAnsi"/>
              </w:rPr>
              <w:t xml:space="preserve">ered a drug in </w:t>
            </w:r>
            <w:r w:rsidR="00627974" w:rsidRPr="00CE2E3E">
              <w:rPr>
                <w:rFonts w:cstheme="minorHAnsi"/>
              </w:rPr>
              <w:t xml:space="preserve">some </w:t>
            </w:r>
            <w:r w:rsidR="00B80BBD" w:rsidRPr="00CE2E3E">
              <w:rPr>
                <w:rFonts w:cstheme="minorHAnsi"/>
              </w:rPr>
              <w:t>countries</w:t>
            </w:r>
            <w:r w:rsidR="00412A36" w:rsidRPr="00CE2E3E">
              <w:rPr>
                <w:rFonts w:cstheme="minorHAnsi"/>
              </w:rPr>
              <w:t>.</w:t>
            </w:r>
            <w:r w:rsidR="007E5878" w:rsidRPr="00CE2E3E">
              <w:rPr>
                <w:rFonts w:cstheme="minorHAnsi"/>
                <w:vertAlign w:val="superscript"/>
              </w:rPr>
              <w:t>9</w:t>
            </w:r>
          </w:p>
        </w:tc>
      </w:tr>
      <w:tr w:rsidR="00DB1FD3" w:rsidRPr="00CE2E3E" w14:paraId="5DA82056" w14:textId="77777777" w:rsidTr="002B2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hideMark/>
          </w:tcPr>
          <w:p w14:paraId="2671B33B" w14:textId="4C9F98CB" w:rsidR="00575F4B" w:rsidRPr="00CE2E3E" w:rsidRDefault="00575F4B" w:rsidP="00575F4B">
            <w:pPr>
              <w:rPr>
                <w:bCs w:val="0"/>
              </w:rPr>
            </w:pPr>
            <w:r w:rsidRPr="00CE2E3E">
              <w:t xml:space="preserve">Hydroxyepianderosterone </w:t>
            </w:r>
            <w:r w:rsidRPr="00CE2E3E">
              <w:rPr>
                <w:vertAlign w:val="superscript"/>
              </w:rPr>
              <w:t>a</w:t>
            </w:r>
          </w:p>
        </w:tc>
        <w:tc>
          <w:tcPr>
            <w:tcW w:w="3153" w:type="dxa"/>
          </w:tcPr>
          <w:p w14:paraId="74D057CC" w14:textId="56C31C3C" w:rsidR="00575F4B" w:rsidRPr="00CE2E3E" w:rsidRDefault="00484C9A" w:rsidP="00484C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-</w:t>
            </w:r>
          </w:p>
        </w:tc>
        <w:tc>
          <w:tcPr>
            <w:tcW w:w="1776" w:type="dxa"/>
            <w:noWrap/>
            <w:hideMark/>
          </w:tcPr>
          <w:p w14:paraId="72F5A58A" w14:textId="7A2415A5" w:rsidR="00575F4B" w:rsidRPr="00CE2E3E" w:rsidRDefault="00575F4B" w:rsidP="00795B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  <w:hideMark/>
          </w:tcPr>
          <w:p w14:paraId="54DC876F" w14:textId="555F426B" w:rsidR="00575F4B" w:rsidRPr="00CE2E3E" w:rsidRDefault="00795B53" w:rsidP="00795B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  <w:hideMark/>
          </w:tcPr>
          <w:p w14:paraId="2B44812C" w14:textId="5BDD54D2" w:rsidR="00575F4B" w:rsidRPr="00CE2E3E" w:rsidRDefault="00575F4B" w:rsidP="00575F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-</w:t>
            </w:r>
          </w:p>
        </w:tc>
        <w:tc>
          <w:tcPr>
            <w:tcW w:w="1777" w:type="dxa"/>
            <w:noWrap/>
            <w:hideMark/>
          </w:tcPr>
          <w:p w14:paraId="1AC1979A" w14:textId="56D6CDE0" w:rsidR="00575F4B" w:rsidRPr="00CE2E3E" w:rsidRDefault="00795B53" w:rsidP="00795B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2340" w:type="dxa"/>
            <w:noWrap/>
          </w:tcPr>
          <w:p w14:paraId="0FE19F47" w14:textId="142F3670" w:rsidR="00575F4B" w:rsidRPr="00CE2E3E" w:rsidRDefault="00C61106" w:rsidP="00C611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This may be an incomplete name and a</w:t>
            </w:r>
            <w:r w:rsidR="00484C9A" w:rsidRPr="00CE2E3E">
              <w:rPr>
                <w:rFonts w:cstheme="minorHAnsi"/>
              </w:rPr>
              <w:t>nalyses could not identify</w:t>
            </w:r>
            <w:r w:rsidRPr="00CE2E3E">
              <w:rPr>
                <w:rFonts w:cstheme="minorHAnsi"/>
              </w:rPr>
              <w:t xml:space="preserve"> which kind of epianderosterone it was</w:t>
            </w:r>
          </w:p>
        </w:tc>
      </w:tr>
      <w:tr w:rsidR="00DB1FD3" w:rsidRPr="00CE2E3E" w14:paraId="5D4F3784" w14:textId="77777777" w:rsidTr="002B23A4">
        <w:trPr>
          <w:trHeight w:val="1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hideMark/>
          </w:tcPr>
          <w:p w14:paraId="15ED7044" w14:textId="404AB174" w:rsidR="00575F4B" w:rsidRPr="00CE2E3E" w:rsidRDefault="00EC57B7" w:rsidP="00575F4B">
            <w:pPr>
              <w:rPr>
                <w:rFonts w:cstheme="minorHAnsi"/>
              </w:rPr>
            </w:pPr>
            <w:hyperlink r:id="rId9" w:history="1">
              <w:r w:rsidR="00575F4B" w:rsidRPr="00CE2E3E">
                <w:rPr>
                  <w:rFonts w:cstheme="minorHAnsi"/>
                </w:rPr>
                <w:t xml:space="preserve">Isopropylnorsynephrine </w:t>
              </w:r>
              <w:r w:rsidR="00575F4B" w:rsidRPr="00CE2E3E">
                <w:rPr>
                  <w:rFonts w:cstheme="minorHAnsi"/>
                  <w:vertAlign w:val="superscript"/>
                </w:rPr>
                <w:t>b</w:t>
              </w:r>
              <w:r w:rsidR="00575F4B" w:rsidRPr="00CE2E3E">
                <w:rPr>
                  <w:rFonts w:cstheme="minorHAnsi"/>
                </w:rPr>
                <w:t xml:space="preserve"> </w:t>
              </w:r>
            </w:hyperlink>
          </w:p>
        </w:tc>
        <w:tc>
          <w:tcPr>
            <w:tcW w:w="3153" w:type="dxa"/>
          </w:tcPr>
          <w:p w14:paraId="1E9A1B82" w14:textId="77777777" w:rsidR="00575F4B" w:rsidRPr="00CE2E3E" w:rsidRDefault="00575F4B" w:rsidP="002120E6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Isopropyloctopamine</w:t>
            </w:r>
          </w:p>
          <w:p w14:paraId="191E06B2" w14:textId="77777777" w:rsidR="00575F4B" w:rsidRPr="00CE2E3E" w:rsidRDefault="00575F4B" w:rsidP="002120E6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Betaphrine</w:t>
            </w:r>
          </w:p>
          <w:p w14:paraId="72482506" w14:textId="77777777" w:rsidR="00575F4B" w:rsidRPr="00CE2E3E" w:rsidRDefault="00575F4B" w:rsidP="002120E6">
            <w:pPr>
              <w:pStyle w:val="ListParagraph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Deterenol</w:t>
            </w:r>
          </w:p>
          <w:p w14:paraId="611E2D50" w14:textId="77777777" w:rsidR="00803171" w:rsidRPr="00CE2E3E" w:rsidRDefault="00803171" w:rsidP="00803171">
            <w:pPr>
              <w:pStyle w:val="ListParagraph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N-isopropylnorsynephrine</w:t>
            </w:r>
          </w:p>
          <w:p w14:paraId="637C1B64" w14:textId="5DBD3F69" w:rsidR="00C61106" w:rsidRPr="00CE2E3E" w:rsidRDefault="00803171" w:rsidP="00803171">
            <w:pPr>
              <w:pStyle w:val="ListParagraph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N-isopropyloctopamine</w:t>
            </w:r>
          </w:p>
        </w:tc>
        <w:tc>
          <w:tcPr>
            <w:tcW w:w="1776" w:type="dxa"/>
            <w:noWrap/>
            <w:hideMark/>
          </w:tcPr>
          <w:p w14:paraId="50F89F31" w14:textId="64589AA5" w:rsidR="00575F4B" w:rsidRPr="00CE2E3E" w:rsidRDefault="00C61106" w:rsidP="00C611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-</w:t>
            </w:r>
          </w:p>
        </w:tc>
        <w:tc>
          <w:tcPr>
            <w:tcW w:w="1777" w:type="dxa"/>
            <w:noWrap/>
            <w:hideMark/>
          </w:tcPr>
          <w:p w14:paraId="2F023CA1" w14:textId="77777777" w:rsidR="00575F4B" w:rsidRPr="00CE2E3E" w:rsidRDefault="00575F4B" w:rsidP="009F7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-</w:t>
            </w:r>
          </w:p>
          <w:p w14:paraId="6D00075F" w14:textId="5814BF78" w:rsidR="00575F4B" w:rsidRPr="00CE2E3E" w:rsidRDefault="00575F4B" w:rsidP="009F58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77" w:type="dxa"/>
            <w:noWrap/>
            <w:hideMark/>
          </w:tcPr>
          <w:p w14:paraId="3527A8EB" w14:textId="39F6FCFD" w:rsidR="00575F4B" w:rsidRPr="00CE2E3E" w:rsidRDefault="00575F4B" w:rsidP="009F58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FDA Notice: “Betaphrine</w:t>
            </w:r>
            <w:r w:rsidR="00586899" w:rsidRPr="00CE2E3E">
              <w:rPr>
                <w:rFonts w:cstheme="minorHAnsi"/>
              </w:rPr>
              <w:t>” is not a dietary ingredient</w:t>
            </w:r>
            <w:r w:rsidR="007E5878" w:rsidRPr="00CE2E3E">
              <w:rPr>
                <w:rFonts w:cstheme="minorHAnsi"/>
                <w:vertAlign w:val="superscript"/>
              </w:rPr>
              <w:t>10</w:t>
            </w:r>
          </w:p>
        </w:tc>
        <w:tc>
          <w:tcPr>
            <w:tcW w:w="1777" w:type="dxa"/>
            <w:noWrap/>
          </w:tcPr>
          <w:p w14:paraId="79FF757E" w14:textId="6249FEB0" w:rsidR="00575F4B" w:rsidRPr="00CE2E3E" w:rsidRDefault="00964FC7" w:rsidP="00EC66F1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 xml:space="preserve">DoD Prohibited: Listed as Isopropylnorsynephrine </w:t>
            </w:r>
            <w:r w:rsidR="00EC66F1" w:rsidRPr="00CE2E3E">
              <w:rPr>
                <w:rFonts w:asciiTheme="minorHAnsi" w:hAnsiTheme="minorHAnsi" w:cstheme="minorHAnsi"/>
                <w:sz w:val="22"/>
                <w:szCs w:val="22"/>
              </w:rPr>
              <w:t>(including common synonyms)</w:t>
            </w:r>
          </w:p>
        </w:tc>
        <w:tc>
          <w:tcPr>
            <w:tcW w:w="2340" w:type="dxa"/>
            <w:hideMark/>
          </w:tcPr>
          <w:p w14:paraId="584B56D6" w14:textId="65CD8E6F" w:rsidR="00575F4B" w:rsidRPr="00CE2E3E" w:rsidRDefault="00575F4B" w:rsidP="0057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1FD3" w:rsidRPr="00CE2E3E" w14:paraId="606B4B3C" w14:textId="77777777" w:rsidTr="002B2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hideMark/>
          </w:tcPr>
          <w:p w14:paraId="773FF9FD" w14:textId="7A5EBF67" w:rsidR="00907A8F" w:rsidRPr="00CE2E3E" w:rsidRDefault="00907A8F" w:rsidP="00907A8F">
            <w:r w:rsidRPr="00CE2E3E">
              <w:t xml:space="preserve">N Methyl Tyramine </w:t>
            </w:r>
            <w:r w:rsidRPr="00CE2E3E">
              <w:rPr>
                <w:vertAlign w:val="superscript"/>
              </w:rPr>
              <w:t>b</w:t>
            </w:r>
          </w:p>
        </w:tc>
        <w:tc>
          <w:tcPr>
            <w:tcW w:w="3153" w:type="dxa"/>
          </w:tcPr>
          <w:p w14:paraId="7C4C475A" w14:textId="24656B86" w:rsidR="00907A8F" w:rsidRPr="00CE2E3E" w:rsidRDefault="00907A8F" w:rsidP="00907A8F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NMT</w:t>
            </w:r>
          </w:p>
          <w:p w14:paraId="155A3F5C" w14:textId="02D5140D" w:rsidR="00907A8F" w:rsidRPr="00CE2E3E" w:rsidRDefault="00907A8F" w:rsidP="00907A8F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Methyl-4-tyramine</w:t>
            </w:r>
          </w:p>
          <w:p w14:paraId="7B4640D6" w14:textId="77777777" w:rsidR="00907A8F" w:rsidRPr="00CE2E3E" w:rsidRDefault="00907A8F" w:rsidP="00907A8F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N-Methyltyramine</w:t>
            </w:r>
          </w:p>
          <w:p w14:paraId="44824C8B" w14:textId="77777777" w:rsidR="00907A8F" w:rsidRPr="00CE2E3E" w:rsidRDefault="00907A8F" w:rsidP="00907A8F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P-(2-Methylaminoethyl)phenol</w:t>
            </w:r>
          </w:p>
          <w:p w14:paraId="154B1EE8" w14:textId="77777777" w:rsidR="00907A8F" w:rsidRPr="00CE2E3E" w:rsidRDefault="00907A8F" w:rsidP="00907A8F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N-Methyl-Tyramine</w:t>
            </w:r>
          </w:p>
          <w:p w14:paraId="2891D9C8" w14:textId="77777777" w:rsidR="00907A8F" w:rsidRPr="00CE2E3E" w:rsidRDefault="00907A8F" w:rsidP="00907A8F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4-Hydroxy-N-methylphenethylamine</w:t>
            </w:r>
          </w:p>
          <w:p w14:paraId="582CA149" w14:textId="77777777" w:rsidR="00907A8F" w:rsidRPr="00CE2E3E" w:rsidRDefault="00907A8F" w:rsidP="00907A8F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P-(2-(Methylamino)ethyl)phenol</w:t>
            </w:r>
          </w:p>
          <w:p w14:paraId="58D3E6BB" w14:textId="0E9A7C14" w:rsidR="00907A8F" w:rsidRPr="00CE2E3E" w:rsidRDefault="00907A8F" w:rsidP="00907A8F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P-(2-Methylaminoethyl)-phenol</w:t>
            </w:r>
          </w:p>
        </w:tc>
        <w:tc>
          <w:tcPr>
            <w:tcW w:w="1776" w:type="dxa"/>
            <w:noWrap/>
            <w:hideMark/>
          </w:tcPr>
          <w:p w14:paraId="6C664748" w14:textId="5796C748" w:rsidR="00907A8F" w:rsidRPr="00CE2E3E" w:rsidRDefault="00907A8F" w:rsidP="00907A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  <w:hideMark/>
          </w:tcPr>
          <w:p w14:paraId="2AC99669" w14:textId="4E6801F4" w:rsidR="00907A8F" w:rsidRPr="00CE2E3E" w:rsidRDefault="00907A8F" w:rsidP="00907A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  <w:hideMark/>
          </w:tcPr>
          <w:p w14:paraId="129BFA5C" w14:textId="15DB1F07" w:rsidR="00907A8F" w:rsidRPr="00CE2E3E" w:rsidRDefault="00907A8F" w:rsidP="00907A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 xml:space="preserve">FDA </w:t>
            </w:r>
            <w:r w:rsidRPr="00CE2E3E">
              <w:rPr>
                <w:rStyle w:val="Hyperlink"/>
                <w:rFonts w:cstheme="minorHAnsi"/>
                <w:color w:val="auto"/>
                <w:u w:val="none"/>
              </w:rPr>
              <w:t>Advisory List does not appear to be lawful ingredient in dietary supplements</w:t>
            </w:r>
            <w:r w:rsidR="007E5878" w:rsidRPr="00CE2E3E">
              <w:rPr>
                <w:rStyle w:val="Hyperlink"/>
                <w:rFonts w:cstheme="minorHAnsi"/>
                <w:color w:val="auto"/>
                <w:u w:val="none"/>
                <w:vertAlign w:val="superscript"/>
              </w:rPr>
              <w:t>7</w:t>
            </w:r>
          </w:p>
        </w:tc>
        <w:tc>
          <w:tcPr>
            <w:tcW w:w="1777" w:type="dxa"/>
            <w:noWrap/>
            <w:hideMark/>
          </w:tcPr>
          <w:p w14:paraId="3013D321" w14:textId="1A92E25D" w:rsidR="00907A8F" w:rsidRPr="00CE2E3E" w:rsidRDefault="00907A8F" w:rsidP="009A6C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FDA</w:t>
            </w:r>
            <w:r w:rsidR="00BB3EC5" w:rsidRPr="00CE2E3E">
              <w:t xml:space="preserve"> </w:t>
            </w:r>
            <w:r w:rsidRPr="00CE2E3E">
              <w:t>Advisory List</w:t>
            </w:r>
          </w:p>
        </w:tc>
        <w:tc>
          <w:tcPr>
            <w:tcW w:w="2340" w:type="dxa"/>
            <w:noWrap/>
            <w:hideMark/>
          </w:tcPr>
          <w:p w14:paraId="03975A2E" w14:textId="071FBD98" w:rsidR="00907A8F" w:rsidRPr="00CE2E3E" w:rsidRDefault="00907A8F" w:rsidP="00907A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1FD3" w:rsidRPr="00CE2E3E" w14:paraId="4C4D9646" w14:textId="77777777" w:rsidTr="002B23A4">
        <w:trPr>
          <w:trHeight w:val="9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hideMark/>
          </w:tcPr>
          <w:p w14:paraId="5EE9A6A8" w14:textId="43346029" w:rsidR="00907A8F" w:rsidRPr="00CE2E3E" w:rsidRDefault="00907A8F" w:rsidP="00907A8F">
            <w:pPr>
              <w:rPr>
                <w:rFonts w:cstheme="minorHAnsi"/>
              </w:rPr>
            </w:pPr>
            <w:r w:rsidRPr="00CE2E3E">
              <w:rPr>
                <w:rFonts w:cstheme="minorHAnsi"/>
              </w:rPr>
              <w:lastRenderedPageBreak/>
              <w:t xml:space="preserve">Octodrine HCl </w:t>
            </w:r>
            <w:r w:rsidRPr="00CE2E3E">
              <w:rPr>
                <w:rFonts w:cstheme="minorHAnsi"/>
                <w:vertAlign w:val="superscript"/>
              </w:rPr>
              <w:t>b</w:t>
            </w:r>
          </w:p>
        </w:tc>
        <w:tc>
          <w:tcPr>
            <w:tcW w:w="3153" w:type="dxa"/>
          </w:tcPr>
          <w:p w14:paraId="0D89EF1F" w14:textId="77777777" w:rsidR="00071B33" w:rsidRPr="00CE2E3E" w:rsidRDefault="00071B33" w:rsidP="00907A8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</w:rPr>
            </w:pPr>
            <w:r w:rsidRPr="00CE2E3E">
              <w:rPr>
                <w:rFonts w:eastAsia="Times New Roman" w:cstheme="minorHAnsi"/>
              </w:rPr>
              <w:t>DMHA</w:t>
            </w:r>
          </w:p>
          <w:p w14:paraId="7B1FEECC" w14:textId="77777777" w:rsidR="00071B33" w:rsidRPr="00CE2E3E" w:rsidRDefault="00071B33" w:rsidP="00907A8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</w:rPr>
            </w:pPr>
            <w:r w:rsidRPr="00CE2E3E">
              <w:rPr>
                <w:rFonts w:eastAsia="Times New Roman" w:cstheme="minorHAnsi"/>
              </w:rPr>
              <w:t xml:space="preserve">Dimethylhexylamine </w:t>
            </w:r>
          </w:p>
          <w:p w14:paraId="2D81F02B" w14:textId="13190B29" w:rsidR="00907A8F" w:rsidRPr="00CE2E3E" w:rsidRDefault="00907A8F" w:rsidP="00907A8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</w:rPr>
            </w:pPr>
            <w:r w:rsidRPr="00CE2E3E">
              <w:rPr>
                <w:rFonts w:eastAsia="Times New Roman" w:cstheme="minorHAnsi"/>
              </w:rPr>
              <w:t>1,5-Dimethylhexylamine</w:t>
            </w:r>
          </w:p>
          <w:p w14:paraId="6CE77AEF" w14:textId="77777777" w:rsidR="00907A8F" w:rsidRPr="00CE2E3E" w:rsidRDefault="00907A8F" w:rsidP="00907A8F">
            <w:pPr>
              <w:numPr>
                <w:ilvl w:val="0"/>
                <w:numId w:val="21"/>
              </w:numPr>
              <w:shd w:val="clear" w:color="auto" w:fill="FFFFFF"/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</w:rPr>
            </w:pPr>
            <w:r w:rsidRPr="00CE2E3E">
              <w:rPr>
                <w:rFonts w:eastAsia="Times New Roman" w:cstheme="minorHAnsi"/>
              </w:rPr>
              <w:t>1,5-DMHA</w:t>
            </w:r>
          </w:p>
          <w:p w14:paraId="07641073" w14:textId="77777777" w:rsidR="00907A8F" w:rsidRPr="00CE2E3E" w:rsidRDefault="00907A8F" w:rsidP="00907A8F">
            <w:pPr>
              <w:numPr>
                <w:ilvl w:val="0"/>
                <w:numId w:val="21"/>
              </w:numPr>
              <w:shd w:val="clear" w:color="auto" w:fill="FFFFFF"/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</w:rPr>
            </w:pPr>
            <w:r w:rsidRPr="00CE2E3E">
              <w:rPr>
                <w:rFonts w:eastAsia="Times New Roman" w:cstheme="minorHAnsi"/>
              </w:rPr>
              <w:t>2-amino-5-methylheptane</w:t>
            </w:r>
          </w:p>
          <w:p w14:paraId="24D7B55D" w14:textId="77777777" w:rsidR="00907A8F" w:rsidRPr="00CE2E3E" w:rsidRDefault="00907A8F" w:rsidP="00907A8F">
            <w:pPr>
              <w:numPr>
                <w:ilvl w:val="0"/>
                <w:numId w:val="21"/>
              </w:numPr>
              <w:shd w:val="clear" w:color="auto" w:fill="FFFFFF"/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</w:rPr>
            </w:pPr>
            <w:r w:rsidRPr="00CE2E3E">
              <w:rPr>
                <w:rFonts w:eastAsia="Times New Roman" w:cstheme="minorHAnsi"/>
              </w:rPr>
              <w:t>2-amino-6-methylheptane</w:t>
            </w:r>
          </w:p>
          <w:p w14:paraId="0255835C" w14:textId="77777777" w:rsidR="00907A8F" w:rsidRPr="00CE2E3E" w:rsidRDefault="00907A8F" w:rsidP="00907A8F">
            <w:pPr>
              <w:numPr>
                <w:ilvl w:val="0"/>
                <w:numId w:val="21"/>
              </w:numPr>
              <w:shd w:val="clear" w:color="auto" w:fill="FFFFFF"/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</w:rPr>
            </w:pPr>
            <w:r w:rsidRPr="00CE2E3E">
              <w:rPr>
                <w:rFonts w:eastAsia="Times New Roman" w:cstheme="minorHAnsi"/>
              </w:rPr>
              <w:t>2-aminoisoheptane</w:t>
            </w:r>
          </w:p>
          <w:p w14:paraId="259D1A58" w14:textId="77777777" w:rsidR="00907A8F" w:rsidRPr="00CE2E3E" w:rsidRDefault="00907A8F" w:rsidP="00907A8F">
            <w:pPr>
              <w:numPr>
                <w:ilvl w:val="0"/>
                <w:numId w:val="21"/>
              </w:numPr>
              <w:shd w:val="clear" w:color="auto" w:fill="FFFFFF"/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</w:rPr>
            </w:pPr>
            <w:r w:rsidRPr="00CE2E3E">
              <w:rPr>
                <w:rFonts w:eastAsia="Times New Roman" w:cstheme="minorHAnsi"/>
              </w:rPr>
              <w:t>2-Heptylamine, 6-methyl-</w:t>
            </w:r>
          </w:p>
          <w:p w14:paraId="1708651C" w14:textId="77777777" w:rsidR="00907A8F" w:rsidRPr="00CE2E3E" w:rsidRDefault="00907A8F" w:rsidP="00907A8F">
            <w:pPr>
              <w:numPr>
                <w:ilvl w:val="0"/>
                <w:numId w:val="21"/>
              </w:numPr>
              <w:shd w:val="clear" w:color="auto" w:fill="FFFFFF"/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</w:rPr>
            </w:pPr>
            <w:r w:rsidRPr="00CE2E3E">
              <w:rPr>
                <w:rFonts w:eastAsia="Times New Roman" w:cstheme="minorHAnsi"/>
              </w:rPr>
              <w:t>2-Isooctyl amine</w:t>
            </w:r>
          </w:p>
          <w:p w14:paraId="381BA410" w14:textId="77777777" w:rsidR="00907A8F" w:rsidRPr="00CE2E3E" w:rsidRDefault="00907A8F" w:rsidP="00907A8F">
            <w:pPr>
              <w:numPr>
                <w:ilvl w:val="0"/>
                <w:numId w:val="21"/>
              </w:numPr>
              <w:shd w:val="clear" w:color="auto" w:fill="FFFFFF"/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</w:rPr>
            </w:pPr>
            <w:r w:rsidRPr="00CE2E3E">
              <w:rPr>
                <w:rFonts w:eastAsia="Times New Roman" w:cstheme="minorHAnsi"/>
              </w:rPr>
              <w:t>2-Metil-6-amino-eptano</w:t>
            </w:r>
          </w:p>
          <w:p w14:paraId="1771B8D4" w14:textId="77777777" w:rsidR="00907A8F" w:rsidRPr="00CE2E3E" w:rsidRDefault="00907A8F" w:rsidP="00907A8F">
            <w:pPr>
              <w:numPr>
                <w:ilvl w:val="0"/>
                <w:numId w:val="21"/>
              </w:numPr>
              <w:shd w:val="clear" w:color="auto" w:fill="FFFFFF"/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</w:rPr>
            </w:pPr>
            <w:r w:rsidRPr="00CE2E3E">
              <w:rPr>
                <w:rFonts w:eastAsia="Times New Roman" w:cstheme="minorHAnsi"/>
              </w:rPr>
              <w:t>6-Amino-2-methylheptane</w:t>
            </w:r>
          </w:p>
          <w:p w14:paraId="00CC6DA5" w14:textId="77777777" w:rsidR="00907A8F" w:rsidRPr="00CE2E3E" w:rsidRDefault="00907A8F" w:rsidP="00907A8F">
            <w:pPr>
              <w:numPr>
                <w:ilvl w:val="0"/>
                <w:numId w:val="21"/>
              </w:numPr>
              <w:shd w:val="clear" w:color="auto" w:fill="FFFFFF"/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</w:rPr>
            </w:pPr>
            <w:r w:rsidRPr="00CE2E3E">
              <w:rPr>
                <w:rFonts w:eastAsia="Times New Roman" w:cstheme="minorHAnsi"/>
              </w:rPr>
              <w:t>Amidrine</w:t>
            </w:r>
          </w:p>
          <w:p w14:paraId="3D96F123" w14:textId="77777777" w:rsidR="00907A8F" w:rsidRPr="00CE2E3E" w:rsidRDefault="00907A8F" w:rsidP="00907A8F">
            <w:pPr>
              <w:numPr>
                <w:ilvl w:val="0"/>
                <w:numId w:val="21"/>
              </w:numPr>
              <w:shd w:val="clear" w:color="auto" w:fill="FFFFFF"/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</w:rPr>
            </w:pPr>
            <w:r w:rsidRPr="00CE2E3E">
              <w:rPr>
                <w:rFonts w:eastAsia="Times New Roman" w:cstheme="minorHAnsi"/>
              </w:rPr>
              <w:t>Octodrine</w:t>
            </w:r>
          </w:p>
          <w:p w14:paraId="55BDBA68" w14:textId="0C910A00" w:rsidR="00907A8F" w:rsidRPr="00CE2E3E" w:rsidRDefault="00907A8F" w:rsidP="00907A8F">
            <w:pPr>
              <w:numPr>
                <w:ilvl w:val="0"/>
                <w:numId w:val="21"/>
              </w:numPr>
              <w:shd w:val="clear" w:color="auto" w:fill="FFFFFF"/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</w:rPr>
            </w:pPr>
            <w:r w:rsidRPr="00CE2E3E">
              <w:rPr>
                <w:rFonts w:eastAsia="Times New Roman" w:cstheme="minorHAnsi"/>
              </w:rPr>
              <w:t>Vaporpac</w:t>
            </w:r>
          </w:p>
        </w:tc>
        <w:tc>
          <w:tcPr>
            <w:tcW w:w="1776" w:type="dxa"/>
            <w:noWrap/>
            <w:hideMark/>
          </w:tcPr>
          <w:p w14:paraId="38D166AD" w14:textId="51806E2F" w:rsidR="00907A8F" w:rsidRPr="00CE2E3E" w:rsidRDefault="00907A8F" w:rsidP="00E11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S6-B</w:t>
            </w:r>
            <w:r w:rsidR="00E11A36" w:rsidRPr="00CE2E3E">
              <w:rPr>
                <w:rFonts w:cstheme="minorHAnsi"/>
              </w:rPr>
              <w:t xml:space="preserve"> </w:t>
            </w:r>
            <w:r w:rsidR="00E11A36" w:rsidRPr="00CE2E3E">
              <w:rPr>
                <w:rFonts w:cstheme="minorHAnsi"/>
                <w:vertAlign w:val="superscript"/>
              </w:rPr>
              <w:t>d</w:t>
            </w:r>
            <w:r w:rsidRPr="00CE2E3E">
              <w:rPr>
                <w:rFonts w:cstheme="minorHAnsi"/>
              </w:rPr>
              <w:t>: Listed as Octodrine (1,5-dimethylhexylamine))</w:t>
            </w:r>
          </w:p>
        </w:tc>
        <w:tc>
          <w:tcPr>
            <w:tcW w:w="1777" w:type="dxa"/>
            <w:noWrap/>
            <w:hideMark/>
          </w:tcPr>
          <w:p w14:paraId="00F9E61A" w14:textId="3C3049E0" w:rsidR="00907A8F" w:rsidRPr="00CE2E3E" w:rsidRDefault="00907A8F" w:rsidP="00907A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-</w:t>
            </w:r>
          </w:p>
        </w:tc>
        <w:tc>
          <w:tcPr>
            <w:tcW w:w="1777" w:type="dxa"/>
          </w:tcPr>
          <w:p w14:paraId="0DFD3370" w14:textId="29D67BFC" w:rsidR="00907A8F" w:rsidRPr="00CE2E3E" w:rsidRDefault="00907A8F" w:rsidP="00907A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FDA Notice and Warnings:</w:t>
            </w:r>
            <w:r w:rsidRPr="00CE2E3E">
              <w:rPr>
                <w:rFonts w:cstheme="minorHAnsi"/>
                <w:i/>
              </w:rPr>
              <w:t xml:space="preserve"> The FDA is not aware of any information demonstrating that DMHA was lawfully marketed as a dietary ingredient</w:t>
            </w:r>
            <w:r w:rsidRPr="00CE2E3E">
              <w:rPr>
                <w:rFonts w:cstheme="minorHAnsi"/>
              </w:rPr>
              <w:t xml:space="preserve"> prior to 1994 and there exists no documentation for DMHA as a new dietary ingredient</w:t>
            </w:r>
            <w:r w:rsidR="00DA0DE5" w:rsidRPr="00CE2E3E">
              <w:rPr>
                <w:rFonts w:cstheme="minorHAnsi"/>
                <w:vertAlign w:val="superscript"/>
              </w:rPr>
              <w:t>11</w:t>
            </w:r>
          </w:p>
        </w:tc>
        <w:tc>
          <w:tcPr>
            <w:tcW w:w="1777" w:type="dxa"/>
            <w:noWrap/>
            <w:hideMark/>
          </w:tcPr>
          <w:p w14:paraId="4D57776A" w14:textId="391890DA" w:rsidR="00907A8F" w:rsidRPr="00CE2E3E" w:rsidRDefault="00A3093C" w:rsidP="00E11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 xml:space="preserve">DoD Prohibited: </w:t>
            </w:r>
            <w:r w:rsidR="00E11A36" w:rsidRPr="00CE2E3E">
              <w:t xml:space="preserve">Listed as </w:t>
            </w:r>
            <w:r w:rsidR="00907A8F" w:rsidRPr="00CE2E3E">
              <w:t>DMHA</w:t>
            </w:r>
            <w:r w:rsidR="00E11A36" w:rsidRPr="00CE2E3E">
              <w:t xml:space="preserve"> (including all Common synonyms)</w:t>
            </w:r>
            <w:r w:rsidR="00F900E0" w:rsidRPr="00CE2E3E">
              <w:rPr>
                <w:vertAlign w:val="superscript"/>
              </w:rPr>
              <w:t>3</w:t>
            </w:r>
          </w:p>
        </w:tc>
        <w:tc>
          <w:tcPr>
            <w:tcW w:w="2340" w:type="dxa"/>
            <w:noWrap/>
            <w:hideMark/>
          </w:tcPr>
          <w:p w14:paraId="2F8CEC2F" w14:textId="7C988D19" w:rsidR="00907A8F" w:rsidRPr="00CE2E3E" w:rsidRDefault="00907A8F" w:rsidP="00907A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</w:p>
        </w:tc>
      </w:tr>
      <w:tr w:rsidR="00DB1FD3" w:rsidRPr="00CE2E3E" w14:paraId="2E74F073" w14:textId="77777777" w:rsidTr="002B2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hideMark/>
          </w:tcPr>
          <w:p w14:paraId="578AD50B" w14:textId="7BFEF334" w:rsidR="00907A8F" w:rsidRPr="00CE2E3E" w:rsidRDefault="00907A8F" w:rsidP="00907A8F">
            <w:r w:rsidRPr="00CE2E3E">
              <w:t xml:space="preserve">PEAs (Includes: Beta Phenethylamine HCl </w:t>
            </w:r>
            <w:r w:rsidRPr="00CE2E3E">
              <w:rPr>
                <w:vertAlign w:val="superscript"/>
              </w:rPr>
              <w:t>b</w:t>
            </w:r>
            <w:r w:rsidRPr="00CE2E3E">
              <w:t xml:space="preserve"> AND N-Phenethyl Dimethylamine/ N-Phenethyl- Dimethylamine </w:t>
            </w:r>
            <w:r w:rsidRPr="00CE2E3E">
              <w:rPr>
                <w:vertAlign w:val="superscript"/>
              </w:rPr>
              <w:t>b</w:t>
            </w:r>
            <w:r w:rsidRPr="00CE2E3E">
              <w:rPr>
                <w:b w:val="0"/>
              </w:rPr>
              <w:t xml:space="preserve"> </w:t>
            </w:r>
            <w:r w:rsidRPr="00CE2E3E">
              <w:t>AND</w:t>
            </w:r>
            <w:r w:rsidRPr="00CE2E3E">
              <w:rPr>
                <w:b w:val="0"/>
              </w:rPr>
              <w:t xml:space="preserve"> </w:t>
            </w:r>
            <w:r w:rsidRPr="00CE2E3E">
              <w:t xml:space="preserve">Beta Phenylethylamine </w:t>
            </w:r>
            <w:r w:rsidRPr="00CE2E3E">
              <w:rPr>
                <w:vertAlign w:val="superscript"/>
              </w:rPr>
              <w:t>b</w:t>
            </w:r>
            <w:r w:rsidRPr="00CE2E3E">
              <w:t>)</w:t>
            </w:r>
          </w:p>
        </w:tc>
        <w:tc>
          <w:tcPr>
            <w:tcW w:w="3153" w:type="dxa"/>
          </w:tcPr>
          <w:p w14:paraId="058B448E" w14:textId="77777777" w:rsidR="00907A8F" w:rsidRPr="00CE2E3E" w:rsidRDefault="00907A8F" w:rsidP="00907A8F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CE2E3E">
              <w:rPr>
                <w:rFonts w:cstheme="minorHAnsi"/>
                <w:bCs/>
              </w:rPr>
              <w:t>PEA</w:t>
            </w:r>
          </w:p>
          <w:p w14:paraId="4AD1B581" w14:textId="77777777" w:rsidR="00907A8F" w:rsidRPr="00CE2E3E" w:rsidRDefault="00907A8F" w:rsidP="00907A8F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CE2E3E">
              <w:rPr>
                <w:rFonts w:cstheme="minorHAnsi"/>
                <w:bCs/>
              </w:rPr>
              <w:t>β-PEA</w:t>
            </w:r>
          </w:p>
          <w:p w14:paraId="6FA3F346" w14:textId="77777777" w:rsidR="00907A8F" w:rsidRPr="00CE2E3E" w:rsidRDefault="00907A8F" w:rsidP="00907A8F">
            <w:pPr>
              <w:pStyle w:val="ListParagraph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bCs/>
                <w:sz w:val="22"/>
                <w:szCs w:val="22"/>
              </w:rPr>
              <w:t>β-phenethylamine</w:t>
            </w:r>
          </w:p>
          <w:p w14:paraId="24EF50C7" w14:textId="77777777" w:rsidR="00071B33" w:rsidRPr="00CE2E3E" w:rsidRDefault="00071B33" w:rsidP="00907A8F">
            <w:pPr>
              <w:pStyle w:val="ListParagraph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t>Phenylethylamine</w:t>
            </w:r>
          </w:p>
          <w:p w14:paraId="5A835CAB" w14:textId="71A5F162" w:rsidR="007A0E4D" w:rsidRPr="00CE2E3E" w:rsidRDefault="007A0E4D" w:rsidP="00907A8F">
            <w:pPr>
              <w:pStyle w:val="ListParagraph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bCs/>
                <w:sz w:val="22"/>
                <w:szCs w:val="22"/>
              </w:rPr>
              <w:t>β-</w:t>
            </w:r>
            <w:r w:rsidRPr="00CE2E3E">
              <w:t>phenylethylamine</w:t>
            </w:r>
          </w:p>
        </w:tc>
        <w:tc>
          <w:tcPr>
            <w:tcW w:w="1776" w:type="dxa"/>
            <w:hideMark/>
          </w:tcPr>
          <w:p w14:paraId="041BEA21" w14:textId="19AC1305" w:rsidR="00907A8F" w:rsidRPr="00CE2E3E" w:rsidRDefault="00907A8F" w:rsidP="00E11A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S6-B</w:t>
            </w:r>
            <w:r w:rsidR="00E11A36" w:rsidRPr="00CE2E3E">
              <w:t xml:space="preserve"> </w:t>
            </w:r>
            <w:r w:rsidR="00E11A36" w:rsidRPr="00CE2E3E">
              <w:rPr>
                <w:vertAlign w:val="superscript"/>
              </w:rPr>
              <w:t>d</w:t>
            </w:r>
            <w:r w:rsidRPr="00CE2E3E">
              <w:t>: Specified Stimulants (Listed as Phenethylamine and its derivatives)</w:t>
            </w:r>
          </w:p>
        </w:tc>
        <w:tc>
          <w:tcPr>
            <w:tcW w:w="1777" w:type="dxa"/>
            <w:noWrap/>
            <w:hideMark/>
          </w:tcPr>
          <w:p w14:paraId="06CAC52C" w14:textId="77777777" w:rsidR="00907A8F" w:rsidRPr="00CE2E3E" w:rsidRDefault="00907A8F" w:rsidP="00907A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  <w:p w14:paraId="3DF1B361" w14:textId="2CC46E5E" w:rsidR="00907A8F" w:rsidRPr="00CE2E3E" w:rsidRDefault="00907A8F" w:rsidP="00907A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77" w:type="dxa"/>
            <w:noWrap/>
            <w:hideMark/>
          </w:tcPr>
          <w:p w14:paraId="5338BD68" w14:textId="77777777" w:rsidR="00907A8F" w:rsidRPr="00CE2E3E" w:rsidRDefault="00907A8F" w:rsidP="00907A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  <w:p w14:paraId="7C7B5D56" w14:textId="2BFAE53A" w:rsidR="00907A8F" w:rsidRPr="00CE2E3E" w:rsidRDefault="00907A8F" w:rsidP="00907A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77" w:type="dxa"/>
            <w:noWrap/>
            <w:hideMark/>
          </w:tcPr>
          <w:p w14:paraId="7E354929" w14:textId="69F6CDDB" w:rsidR="00907A8F" w:rsidRPr="00CE2E3E" w:rsidRDefault="002B68CD" w:rsidP="002B68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2340" w:type="dxa"/>
            <w:noWrap/>
            <w:hideMark/>
          </w:tcPr>
          <w:p w14:paraId="5D44AB85" w14:textId="5AA01EC1" w:rsidR="00907A8F" w:rsidRPr="00CE2E3E" w:rsidRDefault="00D16783" w:rsidP="00907A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PEAs are stimulant substances with structures similar to amphetamine, catecholamines, and other substances</w:t>
            </w:r>
            <w:r w:rsidR="00412A36" w:rsidRPr="00CE2E3E">
              <w:rPr>
                <w:rFonts w:cstheme="minorHAnsi"/>
              </w:rPr>
              <w:t>.</w:t>
            </w:r>
          </w:p>
        </w:tc>
      </w:tr>
      <w:tr w:rsidR="00DB1FD3" w:rsidRPr="00CE2E3E" w14:paraId="4A813383" w14:textId="77777777" w:rsidTr="002B23A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hideMark/>
          </w:tcPr>
          <w:p w14:paraId="57392B2A" w14:textId="2D55A228" w:rsidR="00907A8F" w:rsidRPr="00CE2E3E" w:rsidRDefault="00907A8F" w:rsidP="00907A8F">
            <w:r w:rsidRPr="00CE2E3E">
              <w:t xml:space="preserve">Pregnenolone </w:t>
            </w:r>
            <w:r w:rsidRPr="00CE2E3E">
              <w:rPr>
                <w:vertAlign w:val="superscript"/>
              </w:rPr>
              <w:t>b</w:t>
            </w:r>
          </w:p>
        </w:tc>
        <w:tc>
          <w:tcPr>
            <w:tcW w:w="3153" w:type="dxa"/>
          </w:tcPr>
          <w:p w14:paraId="2EE0602D" w14:textId="77777777" w:rsidR="00907A8F" w:rsidRPr="00CE2E3E" w:rsidRDefault="00907A8F" w:rsidP="00907A8F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  <w:bCs/>
              </w:rPr>
              <w:t>pregn-5-en-3β-ol-20-one</w:t>
            </w:r>
          </w:p>
          <w:p w14:paraId="70D65ABD" w14:textId="77777777" w:rsidR="00907A8F" w:rsidRPr="00CE2E3E" w:rsidRDefault="00907A8F" w:rsidP="00907A8F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 xml:space="preserve">P5 </w:t>
            </w:r>
          </w:p>
          <w:p w14:paraId="6A63EDEF" w14:textId="77777777" w:rsidR="00907A8F" w:rsidRPr="00CE2E3E" w:rsidRDefault="00907A8F" w:rsidP="00907A8F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 xml:space="preserve">5-Pregnenolone </w:t>
            </w:r>
          </w:p>
          <w:p w14:paraId="16ABCB9C" w14:textId="77777777" w:rsidR="00907A8F" w:rsidRPr="00CE2E3E" w:rsidRDefault="00907A8F" w:rsidP="00907A8F">
            <w:pPr>
              <w:numPr>
                <w:ilvl w:val="0"/>
                <w:numId w:val="9"/>
              </w:num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δ</w:t>
            </w:r>
            <w:r w:rsidRPr="00CE2E3E">
              <w:rPr>
                <w:rFonts w:cstheme="minorHAnsi"/>
                <w:vertAlign w:val="superscript"/>
              </w:rPr>
              <w:t>5</w:t>
            </w:r>
            <w:r w:rsidRPr="00CE2E3E">
              <w:rPr>
                <w:rFonts w:cstheme="minorHAnsi"/>
              </w:rPr>
              <w:t xml:space="preserve">-Pregnene-3β-ol-20-one </w:t>
            </w:r>
          </w:p>
          <w:p w14:paraId="61C2F6E9" w14:textId="57AED4B8" w:rsidR="00907A8F" w:rsidRPr="00CE2E3E" w:rsidRDefault="00907A8F" w:rsidP="00907A8F">
            <w:pPr>
              <w:pStyle w:val="ListParagraph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Pregn-5-en-3β-ol-20-one</w:t>
            </w:r>
          </w:p>
        </w:tc>
        <w:tc>
          <w:tcPr>
            <w:tcW w:w="1776" w:type="dxa"/>
            <w:noWrap/>
            <w:hideMark/>
          </w:tcPr>
          <w:p w14:paraId="6D7261A0" w14:textId="77777777" w:rsidR="00907A8F" w:rsidRPr="00CE2E3E" w:rsidRDefault="00907A8F" w:rsidP="00907A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-</w:t>
            </w:r>
          </w:p>
          <w:p w14:paraId="4739DDB9" w14:textId="42C728BB" w:rsidR="00907A8F" w:rsidRPr="00CE2E3E" w:rsidRDefault="00907A8F" w:rsidP="00907A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7" w:type="dxa"/>
            <w:noWrap/>
            <w:hideMark/>
          </w:tcPr>
          <w:p w14:paraId="33714A4D" w14:textId="77777777" w:rsidR="00907A8F" w:rsidRPr="00CE2E3E" w:rsidRDefault="00907A8F" w:rsidP="00907A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-</w:t>
            </w:r>
          </w:p>
          <w:p w14:paraId="11FBD887" w14:textId="58183335" w:rsidR="00907A8F" w:rsidRPr="00CE2E3E" w:rsidRDefault="00907A8F" w:rsidP="00907A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7" w:type="dxa"/>
            <w:noWrap/>
            <w:hideMark/>
          </w:tcPr>
          <w:p w14:paraId="05AE701D" w14:textId="25D914B0" w:rsidR="00907A8F" w:rsidRPr="00CE2E3E" w:rsidRDefault="00907A8F" w:rsidP="00907A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FDA Unapproved drug</w:t>
            </w:r>
            <w:r w:rsidR="00C34B32" w:rsidRPr="00CE2E3E">
              <w:rPr>
                <w:vertAlign w:val="superscript"/>
              </w:rPr>
              <w:t>12</w:t>
            </w:r>
            <w:r w:rsidRPr="00CE2E3E">
              <w:t xml:space="preserve"> </w:t>
            </w:r>
          </w:p>
        </w:tc>
        <w:tc>
          <w:tcPr>
            <w:tcW w:w="1777" w:type="dxa"/>
            <w:noWrap/>
            <w:hideMark/>
          </w:tcPr>
          <w:p w14:paraId="46E32E4E" w14:textId="7E79CB84" w:rsidR="00907A8F" w:rsidRPr="00CE2E3E" w:rsidRDefault="00BB3EC5" w:rsidP="00BA5B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 xml:space="preserve">FDA </w:t>
            </w:r>
            <w:r w:rsidR="00907A8F" w:rsidRPr="00CE2E3E">
              <w:t>Unapprov</w:t>
            </w:r>
            <w:r w:rsidR="00BA5BAD" w:rsidRPr="00CE2E3E">
              <w:t>ed drug</w:t>
            </w:r>
            <w:r w:rsidR="00F900E0" w:rsidRPr="00CE2E3E">
              <w:rPr>
                <w:vertAlign w:val="superscript"/>
              </w:rPr>
              <w:t>3</w:t>
            </w:r>
          </w:p>
        </w:tc>
        <w:tc>
          <w:tcPr>
            <w:tcW w:w="2340" w:type="dxa"/>
            <w:noWrap/>
            <w:hideMark/>
          </w:tcPr>
          <w:p w14:paraId="14743E28" w14:textId="77777777" w:rsidR="00907A8F" w:rsidRPr="00CE2E3E" w:rsidRDefault="00907A8F" w:rsidP="00907A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 </w:t>
            </w:r>
          </w:p>
        </w:tc>
      </w:tr>
      <w:tr w:rsidR="00DB1FD3" w:rsidRPr="00CE2E3E" w14:paraId="517CD1D0" w14:textId="77777777" w:rsidTr="002B2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noWrap/>
            <w:hideMark/>
          </w:tcPr>
          <w:p w14:paraId="59A1FE28" w14:textId="525CEFFE" w:rsidR="00D16783" w:rsidRPr="00CE2E3E" w:rsidRDefault="00D16783" w:rsidP="00D16783">
            <w:r w:rsidRPr="00CE2E3E">
              <w:lastRenderedPageBreak/>
              <w:t xml:space="preserve">Synephrine </w:t>
            </w:r>
            <w:r w:rsidRPr="00CE2E3E">
              <w:rPr>
                <w:vertAlign w:val="superscript"/>
              </w:rPr>
              <w:t>b</w:t>
            </w:r>
          </w:p>
        </w:tc>
        <w:tc>
          <w:tcPr>
            <w:tcW w:w="3153" w:type="dxa"/>
          </w:tcPr>
          <w:p w14:paraId="172C623A" w14:textId="56B29320" w:rsidR="00D16783" w:rsidRPr="00CE2E3E" w:rsidRDefault="00D16783" w:rsidP="00D16783">
            <w:pPr>
              <w:pStyle w:val="ListParagraph"/>
              <w:numPr>
                <w:ilvl w:val="0"/>
                <w:numId w:val="3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Style w:val="Hyperlink"/>
                <w:rFonts w:asciiTheme="minorHAnsi" w:hAnsiTheme="minorHAnsi" w:cstheme="minorHAnsi"/>
                <w:color w:val="auto"/>
                <w:sz w:val="22"/>
                <w:szCs w:val="22"/>
                <w:u w:val="none"/>
              </w:rPr>
              <w:t>p-Synephrine</w:t>
            </w:r>
          </w:p>
          <w:p w14:paraId="1CC110C2" w14:textId="335D61D9" w:rsidR="00D16783" w:rsidRPr="00CE2E3E" w:rsidRDefault="00D16783" w:rsidP="00D16783">
            <w:pPr>
              <w:pStyle w:val="ListParagraph"/>
              <w:numPr>
                <w:ilvl w:val="0"/>
                <w:numId w:val="3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Style w:val="Hyperlink"/>
                <w:rFonts w:asciiTheme="minorHAnsi" w:hAnsiTheme="minorHAnsi" w:cstheme="minorHAnsi"/>
                <w:color w:val="auto"/>
                <w:sz w:val="22"/>
                <w:szCs w:val="22"/>
                <w:u w:val="none"/>
              </w:rPr>
              <w:t>Oxedrine</w:t>
            </w:r>
          </w:p>
          <w:p w14:paraId="062A4340" w14:textId="77777777" w:rsidR="00D16783" w:rsidRPr="00CE2E3E" w:rsidRDefault="00D16783" w:rsidP="00D16783">
            <w:pPr>
              <w:pStyle w:val="ListParagraph"/>
              <w:numPr>
                <w:ilvl w:val="0"/>
                <w:numId w:val="3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Parasympatol</w:t>
            </w:r>
          </w:p>
          <w:p w14:paraId="7FBD76AA" w14:textId="6A03A0C2" w:rsidR="004A7C8B" w:rsidRPr="00CE2E3E" w:rsidRDefault="004A7C8B" w:rsidP="004A7C8B">
            <w:pPr>
              <w:pStyle w:val="ListParagraph"/>
              <w:numPr>
                <w:ilvl w:val="0"/>
                <w:numId w:val="3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Synephrine HCl</w:t>
            </w:r>
          </w:p>
          <w:p w14:paraId="530589E2" w14:textId="4455FE0B" w:rsidR="007A0E4D" w:rsidRPr="00CE2E3E" w:rsidRDefault="007A0E4D" w:rsidP="00E94205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</w:p>
        </w:tc>
        <w:tc>
          <w:tcPr>
            <w:tcW w:w="1776" w:type="dxa"/>
            <w:hideMark/>
          </w:tcPr>
          <w:p w14:paraId="36A02F01" w14:textId="207C12F3" w:rsidR="00D16783" w:rsidRPr="00CE2E3E" w:rsidRDefault="00D16783" w:rsidP="00D167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On the 2021 Monitoring Program &amp; not considered a Prohibited Substance; stimulant</w:t>
            </w:r>
          </w:p>
        </w:tc>
        <w:tc>
          <w:tcPr>
            <w:tcW w:w="1777" w:type="dxa"/>
            <w:noWrap/>
            <w:hideMark/>
          </w:tcPr>
          <w:p w14:paraId="4EB6B517" w14:textId="77777777" w:rsidR="00D16783" w:rsidRPr="00CE2E3E" w:rsidRDefault="00D16783" w:rsidP="00D16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 -</w:t>
            </w:r>
          </w:p>
          <w:p w14:paraId="3A381779" w14:textId="1C3C41D8" w:rsidR="00D16783" w:rsidRPr="00CE2E3E" w:rsidRDefault="00D16783" w:rsidP="00D167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77" w:type="dxa"/>
            <w:noWrap/>
            <w:hideMark/>
          </w:tcPr>
          <w:p w14:paraId="14E95C32" w14:textId="64921ADF" w:rsidR="00D16783" w:rsidRPr="00CE2E3E" w:rsidRDefault="00D16783" w:rsidP="00C34B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rPr>
                <w:rStyle w:val="Hyperlink"/>
                <w:color w:val="auto"/>
                <w:u w:val="none"/>
              </w:rPr>
              <w:t>FDA Warning Letter: Problematic in unnatural amounts</w:t>
            </w:r>
            <w:r w:rsidR="00291375" w:rsidRPr="00CE2E3E">
              <w:rPr>
                <w:rStyle w:val="Hyperlink"/>
                <w:color w:val="auto"/>
                <w:u w:val="none"/>
                <w:vertAlign w:val="superscript"/>
              </w:rPr>
              <w:t>1</w:t>
            </w:r>
            <w:r w:rsidR="00C34B32" w:rsidRPr="00CE2E3E">
              <w:rPr>
                <w:rStyle w:val="Hyperlink"/>
                <w:color w:val="auto"/>
                <w:u w:val="none"/>
                <w:vertAlign w:val="superscript"/>
              </w:rPr>
              <w:t>3</w:t>
            </w:r>
          </w:p>
        </w:tc>
        <w:tc>
          <w:tcPr>
            <w:tcW w:w="1777" w:type="dxa"/>
            <w:noWrap/>
            <w:hideMark/>
          </w:tcPr>
          <w:p w14:paraId="15887DEB" w14:textId="77777777" w:rsidR="00D16783" w:rsidRPr="00CE2E3E" w:rsidRDefault="00D16783" w:rsidP="00D16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 -</w:t>
            </w:r>
          </w:p>
          <w:p w14:paraId="4820172C" w14:textId="524E00FB" w:rsidR="00D16783" w:rsidRPr="00CE2E3E" w:rsidRDefault="00D16783" w:rsidP="00D167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40" w:type="dxa"/>
            <w:noWrap/>
            <w:hideMark/>
          </w:tcPr>
          <w:p w14:paraId="1225DC30" w14:textId="7348925D" w:rsidR="00D16783" w:rsidRPr="00CE2E3E" w:rsidRDefault="00D16783" w:rsidP="00D167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rPr>
                <w:rFonts w:cstheme="minorHAnsi"/>
              </w:rPr>
              <w:t>Could be made in a laboratory; National Collegiate Athletic Association (NCAA) bans synephrine</w:t>
            </w:r>
            <w:r w:rsidR="00481511" w:rsidRPr="00CE2E3E">
              <w:rPr>
                <w:rFonts w:cstheme="minorHAnsi"/>
              </w:rPr>
              <w:t>.</w:t>
            </w:r>
          </w:p>
        </w:tc>
      </w:tr>
      <w:tr w:rsidR="00DB1FD3" w:rsidRPr="00CE2E3E" w14:paraId="19845D2A" w14:textId="77777777" w:rsidTr="002B23A4">
        <w:trPr>
          <w:trHeight w:val="19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hideMark/>
          </w:tcPr>
          <w:p w14:paraId="3C89F121" w14:textId="121CD90B" w:rsidR="00D16783" w:rsidRPr="00CE2E3E" w:rsidRDefault="00D16783" w:rsidP="00D16783">
            <w:r w:rsidRPr="00CE2E3E">
              <w:t xml:space="preserve">Theophylline </w:t>
            </w:r>
            <w:r w:rsidRPr="00CE2E3E">
              <w:rPr>
                <w:vertAlign w:val="superscript"/>
              </w:rPr>
              <w:t>b</w:t>
            </w:r>
          </w:p>
        </w:tc>
        <w:tc>
          <w:tcPr>
            <w:tcW w:w="3153" w:type="dxa"/>
          </w:tcPr>
          <w:p w14:paraId="1055560A" w14:textId="77777777" w:rsidR="00D16783" w:rsidRPr="00CE2E3E" w:rsidRDefault="00D16783" w:rsidP="00D16783">
            <w:pPr>
              <w:pStyle w:val="ListParagraph"/>
              <w:numPr>
                <w:ilvl w:val="0"/>
                <w:numId w:val="3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1,3-Dimethylxanthine</w:t>
            </w:r>
          </w:p>
          <w:p w14:paraId="695A9DFE" w14:textId="34D26D5D" w:rsidR="00D16783" w:rsidRPr="00CE2E3E" w:rsidRDefault="00D16783" w:rsidP="00D16783">
            <w:pPr>
              <w:pStyle w:val="ListParagraph"/>
              <w:numPr>
                <w:ilvl w:val="0"/>
                <w:numId w:val="3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>Elixophyllin</w:t>
            </w:r>
          </w:p>
        </w:tc>
        <w:tc>
          <w:tcPr>
            <w:tcW w:w="1776" w:type="dxa"/>
            <w:noWrap/>
            <w:hideMark/>
          </w:tcPr>
          <w:p w14:paraId="12F44D4B" w14:textId="0B4128F1" w:rsidR="00D16783" w:rsidRPr="00CE2E3E" w:rsidRDefault="00D16783" w:rsidP="00D16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  <w:hideMark/>
          </w:tcPr>
          <w:p w14:paraId="4145E29B" w14:textId="03945250" w:rsidR="00D16783" w:rsidRPr="00CE2E3E" w:rsidRDefault="00D16783" w:rsidP="00D16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  <w:hideMark/>
          </w:tcPr>
          <w:p w14:paraId="31131C2B" w14:textId="27EAFC2A" w:rsidR="00D16783" w:rsidRPr="00CE2E3E" w:rsidRDefault="007A0E4D" w:rsidP="00C34B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rPr>
                <w:rStyle w:val="Hyperlink"/>
                <w:color w:val="auto"/>
                <w:u w:val="none"/>
              </w:rPr>
              <w:t>Available as a p</w:t>
            </w:r>
            <w:r w:rsidR="00D16783" w:rsidRPr="00CE2E3E">
              <w:rPr>
                <w:rStyle w:val="Hyperlink"/>
                <w:color w:val="auto"/>
                <w:u w:val="none"/>
              </w:rPr>
              <w:t xml:space="preserve">rescription </w:t>
            </w:r>
            <w:hyperlink r:id="rId10" w:history="1">
              <w:r w:rsidR="00D16783" w:rsidRPr="00CE2E3E">
                <w:rPr>
                  <w:rStyle w:val="Hyperlink"/>
                  <w:color w:val="auto"/>
                  <w:u w:val="none"/>
                </w:rPr>
                <w:t>Drug</w:t>
              </w:r>
            </w:hyperlink>
            <w:r w:rsidR="00F900E0" w:rsidRPr="00CE2E3E">
              <w:rPr>
                <w:rStyle w:val="CommentReference"/>
                <w:sz w:val="22"/>
                <w:szCs w:val="22"/>
                <w:vertAlign w:val="superscript"/>
              </w:rPr>
              <w:t>1</w:t>
            </w:r>
            <w:r w:rsidR="00C34B32" w:rsidRPr="00CE2E3E">
              <w:rPr>
                <w:rStyle w:val="CommentReference"/>
                <w:sz w:val="22"/>
                <w:szCs w:val="22"/>
                <w:vertAlign w:val="superscript"/>
              </w:rPr>
              <w:t>4</w:t>
            </w:r>
            <w:r w:rsidR="00F900E0" w:rsidRPr="00CE2E3E">
              <w:rPr>
                <w:rStyle w:val="CommentReference"/>
                <w:sz w:val="22"/>
                <w:szCs w:val="22"/>
                <w:vertAlign w:val="superscript"/>
              </w:rPr>
              <w:t>,1</w:t>
            </w:r>
            <w:r w:rsidR="00C34B32" w:rsidRPr="00CE2E3E">
              <w:rPr>
                <w:rStyle w:val="CommentReference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777" w:type="dxa"/>
            <w:noWrap/>
            <w:hideMark/>
          </w:tcPr>
          <w:p w14:paraId="0CC4627D" w14:textId="77777777" w:rsidR="004A7C8B" w:rsidRPr="00CE2E3E" w:rsidRDefault="004A7C8B" w:rsidP="004A7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 -</w:t>
            </w:r>
          </w:p>
          <w:p w14:paraId="514C90F3" w14:textId="30B43790" w:rsidR="00D16783" w:rsidRPr="00CE2E3E" w:rsidRDefault="00D16783" w:rsidP="004A7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vertAlign w:val="superscript"/>
              </w:rPr>
            </w:pPr>
          </w:p>
        </w:tc>
        <w:tc>
          <w:tcPr>
            <w:tcW w:w="2340" w:type="dxa"/>
            <w:noWrap/>
            <w:hideMark/>
          </w:tcPr>
          <w:p w14:paraId="0161A1AF" w14:textId="122EAE02" w:rsidR="00D16783" w:rsidRPr="00CE2E3E" w:rsidRDefault="00D16783" w:rsidP="00A309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Stimulant and smooth muscle relaxant, in cocoa, and tea leaves. Can be found in plant materials in lower amounts (allowed from plants)</w:t>
            </w:r>
            <w:r w:rsidR="00A3093C" w:rsidRPr="00CE2E3E">
              <w:t xml:space="preserve">; </w:t>
            </w:r>
            <w:r w:rsidRPr="00CE2E3E">
              <w:t>prepared synthetically (NOT allowed</w:t>
            </w:r>
            <w:r w:rsidR="007A0E4D" w:rsidRPr="00CE2E3E">
              <w:t xml:space="preserve"> as a prescription drug</w:t>
            </w:r>
            <w:r w:rsidRPr="00CE2E3E">
              <w:t>).</w:t>
            </w:r>
          </w:p>
        </w:tc>
      </w:tr>
      <w:tr w:rsidR="00DB1FD3" w:rsidRPr="00CE2E3E" w14:paraId="0DB30CA8" w14:textId="77777777" w:rsidTr="002B2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hideMark/>
          </w:tcPr>
          <w:p w14:paraId="4612817F" w14:textId="3057A52F" w:rsidR="00D16783" w:rsidRPr="00CE2E3E" w:rsidRDefault="00D16783" w:rsidP="00D16783">
            <w:r w:rsidRPr="00CE2E3E">
              <w:t xml:space="preserve">Vinpocetine </w:t>
            </w:r>
            <w:r w:rsidRPr="00CE2E3E">
              <w:rPr>
                <w:vertAlign w:val="superscript"/>
              </w:rPr>
              <w:t>b</w:t>
            </w:r>
          </w:p>
        </w:tc>
        <w:tc>
          <w:tcPr>
            <w:tcW w:w="3153" w:type="dxa"/>
          </w:tcPr>
          <w:p w14:paraId="4C2564A7" w14:textId="77777777" w:rsidR="00D16783" w:rsidRPr="00CE2E3E" w:rsidRDefault="00D16783" w:rsidP="00D16783">
            <w:pPr>
              <w:pStyle w:val="ListParagraph"/>
              <w:numPr>
                <w:ilvl w:val="0"/>
                <w:numId w:val="2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t xml:space="preserve">Ethyl apovincaminate </w:t>
            </w:r>
          </w:p>
          <w:p w14:paraId="3FA0ACF9" w14:textId="326E1D5B" w:rsidR="00D16783" w:rsidRPr="00CE2E3E" w:rsidRDefault="00D16783" w:rsidP="00E94205">
            <w:pPr>
              <w:pStyle w:val="ListParagraph"/>
              <w:numPr>
                <w:ilvl w:val="0"/>
                <w:numId w:val="2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6" w:type="dxa"/>
            <w:noWrap/>
            <w:hideMark/>
          </w:tcPr>
          <w:p w14:paraId="6B58DE90" w14:textId="77777777" w:rsidR="00D16783" w:rsidRPr="00CE2E3E" w:rsidRDefault="00D16783" w:rsidP="00D16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  <w:p w14:paraId="4EFEBE00" w14:textId="1BC839AA" w:rsidR="00D16783" w:rsidRPr="00CE2E3E" w:rsidRDefault="00D16783" w:rsidP="00D167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77" w:type="dxa"/>
            <w:noWrap/>
            <w:hideMark/>
          </w:tcPr>
          <w:p w14:paraId="1AA7719B" w14:textId="77777777" w:rsidR="00D16783" w:rsidRPr="00CE2E3E" w:rsidRDefault="00D16783" w:rsidP="00D167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>-</w:t>
            </w:r>
          </w:p>
          <w:p w14:paraId="1DCBF02D" w14:textId="4B5F1B4F" w:rsidR="00D16783" w:rsidRPr="00CE2E3E" w:rsidRDefault="00D16783" w:rsidP="00D167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77" w:type="dxa"/>
            <w:noWrap/>
          </w:tcPr>
          <w:p w14:paraId="33C9B096" w14:textId="665FAE48" w:rsidR="00D16783" w:rsidRPr="00CE2E3E" w:rsidRDefault="00D16783" w:rsidP="00C34B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2E3E">
              <w:t>On September 6, 2016 FDA announced its tentative conclusion vinpocetine  does not meet the definition of a dietary ingredient</w:t>
            </w:r>
            <w:r w:rsidR="00F900E0" w:rsidRPr="00CE2E3E">
              <w:rPr>
                <w:vertAlign w:val="superscript"/>
              </w:rPr>
              <w:t>1</w:t>
            </w:r>
            <w:r w:rsidR="00C34B32" w:rsidRPr="00CE2E3E">
              <w:rPr>
                <w:vertAlign w:val="superscript"/>
              </w:rPr>
              <w:t>6</w:t>
            </w:r>
          </w:p>
        </w:tc>
        <w:tc>
          <w:tcPr>
            <w:tcW w:w="1777" w:type="dxa"/>
            <w:noWrap/>
            <w:hideMark/>
          </w:tcPr>
          <w:p w14:paraId="1339DF01" w14:textId="21817C5E" w:rsidR="00D16783" w:rsidRPr="00CE2E3E" w:rsidRDefault="00A3093C" w:rsidP="002A3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2E3E">
              <w:t xml:space="preserve">DoD Prohibited: </w:t>
            </w:r>
            <w:r w:rsidR="002A32CD" w:rsidRPr="00CE2E3E">
              <w:t xml:space="preserve">Listed as: </w:t>
            </w:r>
            <w:r w:rsidR="00D16783" w:rsidRPr="00CE2E3E">
              <w:rPr>
                <w:rFonts w:cstheme="minorHAnsi"/>
              </w:rPr>
              <w:t>Vinpocetine</w:t>
            </w:r>
            <w:r w:rsidR="002A32CD" w:rsidRPr="00CE2E3E">
              <w:rPr>
                <w:rFonts w:cstheme="minorHAnsi"/>
              </w:rPr>
              <w:t xml:space="preserve"> (including all Common synonyms)</w:t>
            </w:r>
            <w:r w:rsidR="00F900E0" w:rsidRPr="00CE2E3E">
              <w:rPr>
                <w:rFonts w:cstheme="minorHAnsi"/>
                <w:vertAlign w:val="superscript"/>
              </w:rPr>
              <w:t>3</w:t>
            </w:r>
          </w:p>
        </w:tc>
        <w:tc>
          <w:tcPr>
            <w:tcW w:w="2340" w:type="dxa"/>
            <w:hideMark/>
          </w:tcPr>
          <w:p w14:paraId="2E2CF4AB" w14:textId="045AF527" w:rsidR="00D16783" w:rsidRPr="00CE2E3E" w:rsidRDefault="00D16783" w:rsidP="00D167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1FD3" w:rsidRPr="00CE2E3E" w14:paraId="6B6C9DA3" w14:textId="77777777" w:rsidTr="002B23A4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</w:tcPr>
          <w:p w14:paraId="180BBA94" w14:textId="4E80F055" w:rsidR="00D16783" w:rsidRPr="00CE2E3E" w:rsidRDefault="00D16783" w:rsidP="00D16783">
            <w:pPr>
              <w:rPr>
                <w:bCs w:val="0"/>
              </w:rPr>
            </w:pPr>
            <w:r w:rsidRPr="00CE2E3E">
              <w:rPr>
                <w:bCs w:val="0"/>
              </w:rPr>
              <w:t xml:space="preserve">Yohimbine HCl </w:t>
            </w:r>
            <w:r w:rsidRPr="00CE2E3E">
              <w:rPr>
                <w:bCs w:val="0"/>
                <w:vertAlign w:val="superscript"/>
              </w:rPr>
              <w:t>b</w:t>
            </w:r>
            <w:r w:rsidRPr="00CE2E3E">
              <w:rPr>
                <w:bCs w:val="0"/>
              </w:rPr>
              <w:t xml:space="preserve"> or </w:t>
            </w:r>
          </w:p>
          <w:p w14:paraId="01C92F65" w14:textId="2F8967F3" w:rsidR="00D16783" w:rsidRPr="00CE2E3E" w:rsidRDefault="00D16783" w:rsidP="00D16783">
            <w:r w:rsidRPr="00CE2E3E">
              <w:lastRenderedPageBreak/>
              <w:t xml:space="preserve">Yohimbe Extract (bark) </w:t>
            </w:r>
            <w:r w:rsidRPr="00CE2E3E">
              <w:rPr>
                <w:vertAlign w:val="superscript"/>
              </w:rPr>
              <w:t>b</w:t>
            </w:r>
            <w:r w:rsidRPr="00CE2E3E">
              <w:t xml:space="preserve"> </w:t>
            </w:r>
            <w:r w:rsidR="00622D7F" w:rsidRPr="00CE2E3E">
              <w:t xml:space="preserve">and </w:t>
            </w:r>
            <w:r w:rsidRPr="00CE2E3E">
              <w:t xml:space="preserve">Yohimbe extract (as </w:t>
            </w:r>
            <w:r w:rsidRPr="00CE2E3E">
              <w:rPr>
                <w:i/>
              </w:rPr>
              <w:t>Pausinystalia yohimbe</w:t>
            </w:r>
            <w:r w:rsidRPr="00CE2E3E">
              <w:t>)</w:t>
            </w:r>
            <w:ins w:id="0" w:author="Bharathi Avula" w:date="2021-10-30T10:42:00Z">
              <w:r w:rsidR="006B3CB3" w:rsidRPr="00CE2E3E">
                <w:t xml:space="preserve"> </w:t>
              </w:r>
            </w:ins>
            <w:r w:rsidRPr="00CE2E3E">
              <w:t xml:space="preserve">(bark) Standardized for 6% yohimbine Supplying rauwolscine </w:t>
            </w:r>
            <w:r w:rsidRPr="00CE2E3E">
              <w:rPr>
                <w:vertAlign w:val="superscript"/>
              </w:rPr>
              <w:t xml:space="preserve">b </w:t>
            </w:r>
            <w:r w:rsidRPr="00CE2E3E">
              <w:t>AND Yohimbe extract (as</w:t>
            </w:r>
          </w:p>
          <w:p w14:paraId="1E2BE161" w14:textId="77777777" w:rsidR="00D16783" w:rsidRPr="00CE2E3E" w:rsidRDefault="00D16783" w:rsidP="00D16783">
            <w:r w:rsidRPr="00CE2E3E">
              <w:rPr>
                <w:i/>
              </w:rPr>
              <w:t>Pausinystalia yohimbe</w:t>
            </w:r>
            <w:r w:rsidRPr="00CE2E3E">
              <w:t>)(bark)</w:t>
            </w:r>
          </w:p>
          <w:p w14:paraId="2AE27F7F" w14:textId="456594AB" w:rsidR="00D16783" w:rsidRPr="00CE2E3E" w:rsidRDefault="00D16783" w:rsidP="00D16783">
            <w:r w:rsidRPr="00CE2E3E">
              <w:t xml:space="preserve">supplying yohimbe </w:t>
            </w:r>
            <w:r w:rsidRPr="00CE2E3E">
              <w:rPr>
                <w:vertAlign w:val="superscript"/>
              </w:rPr>
              <w:t xml:space="preserve">b </w:t>
            </w:r>
            <w:r w:rsidRPr="00CE2E3E">
              <w:t xml:space="preserve">AND Yohimbe Extract (bark) </w:t>
            </w:r>
            <w:r w:rsidRPr="00CE2E3E">
              <w:rPr>
                <w:vertAlign w:val="superscript"/>
              </w:rPr>
              <w:t xml:space="preserve">b </w:t>
            </w:r>
            <w:r w:rsidRPr="00CE2E3E">
              <w:t xml:space="preserve">AND </w:t>
            </w:r>
            <w:r w:rsidRPr="00CE2E3E">
              <w:rPr>
                <w:i/>
              </w:rPr>
              <w:t>Rauwolfia vomitoria</w:t>
            </w:r>
            <w:r w:rsidRPr="00CE2E3E">
              <w:t xml:space="preserve"> Extract (std. min. 90% alpha yohimbine)</w:t>
            </w:r>
            <w:ins w:id="1" w:author="Bharathi Avula" w:date="2021-10-30T10:42:00Z">
              <w:r w:rsidR="006B3CB3" w:rsidRPr="00CE2E3E">
                <w:t xml:space="preserve"> </w:t>
              </w:r>
            </w:ins>
            <w:r w:rsidRPr="00CE2E3E">
              <w:t xml:space="preserve">(rootbark) </w:t>
            </w:r>
            <w:r w:rsidRPr="00CE2E3E">
              <w:rPr>
                <w:vertAlign w:val="superscript"/>
              </w:rPr>
              <w:t>b</w:t>
            </w:r>
            <w:r w:rsidRPr="00CE2E3E">
              <w:t xml:space="preserve"> AND Alpha Yohimbine </w:t>
            </w:r>
            <w:r w:rsidRPr="00CE2E3E">
              <w:rPr>
                <w:vertAlign w:val="superscript"/>
              </w:rPr>
              <w:t>b</w:t>
            </w:r>
          </w:p>
        </w:tc>
        <w:tc>
          <w:tcPr>
            <w:tcW w:w="3153" w:type="dxa"/>
          </w:tcPr>
          <w:p w14:paraId="4B8E4FE6" w14:textId="7564B4CC" w:rsidR="00107595" w:rsidRPr="00CE2E3E" w:rsidRDefault="00C74142" w:rsidP="00D332CE">
            <w:pPr>
              <w:pStyle w:val="ListParagraph"/>
              <w:numPr>
                <w:ilvl w:val="0"/>
                <w:numId w:val="4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2E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yohimbine is also known as quebrachine</w:t>
            </w:r>
          </w:p>
          <w:p w14:paraId="57F274CC" w14:textId="78A1C33A" w:rsidR="00D332CE" w:rsidRPr="00CE2E3E" w:rsidRDefault="00D332CE" w:rsidP="009D3ABE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6" w:type="dxa"/>
            <w:noWrap/>
          </w:tcPr>
          <w:p w14:paraId="4E41ED99" w14:textId="549F5B94" w:rsidR="00D16783" w:rsidRPr="00CE2E3E" w:rsidRDefault="00D16783" w:rsidP="00D16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lastRenderedPageBreak/>
              <w:t>-</w:t>
            </w:r>
          </w:p>
        </w:tc>
        <w:tc>
          <w:tcPr>
            <w:tcW w:w="1777" w:type="dxa"/>
            <w:noWrap/>
          </w:tcPr>
          <w:p w14:paraId="5244E4D7" w14:textId="00892B4A" w:rsidR="00D16783" w:rsidRPr="00CE2E3E" w:rsidRDefault="00D16783" w:rsidP="00D16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>-</w:t>
            </w:r>
          </w:p>
        </w:tc>
        <w:tc>
          <w:tcPr>
            <w:tcW w:w="1777" w:type="dxa"/>
            <w:noWrap/>
          </w:tcPr>
          <w:p w14:paraId="380BF947" w14:textId="4C329516" w:rsidR="00D16783" w:rsidRPr="00CE2E3E" w:rsidRDefault="00D16783" w:rsidP="00D332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 xml:space="preserve">Yohimbine is dangerous at </w:t>
            </w:r>
            <w:r w:rsidRPr="00CE2E3E">
              <w:lastRenderedPageBreak/>
              <w:t>high levels. Doses of 5-10 mg have been marketed as a prescription drug. These doses are much greater than those found naturally in yohimbe bark</w:t>
            </w:r>
            <w:r w:rsidR="00412A36" w:rsidRPr="00CE2E3E">
              <w:t>.</w:t>
            </w:r>
            <w:r w:rsidR="00C34B32" w:rsidRPr="00CE2E3E">
              <w:rPr>
                <w:vertAlign w:val="superscript"/>
              </w:rPr>
              <w:t>17</w:t>
            </w:r>
            <w:r w:rsidR="005C0430" w:rsidRPr="00CE2E3E">
              <w:rPr>
                <w:vertAlign w:val="superscript"/>
              </w:rPr>
              <w:t>,1</w:t>
            </w:r>
            <w:r w:rsidR="00C34B32" w:rsidRPr="00CE2E3E">
              <w:rPr>
                <w:vertAlign w:val="superscript"/>
              </w:rPr>
              <w:t>8</w:t>
            </w:r>
            <w:r w:rsidR="005C0430" w:rsidRPr="00CE2E3E">
              <w:rPr>
                <w:vertAlign w:val="superscript"/>
              </w:rPr>
              <w:t>,1</w:t>
            </w:r>
            <w:r w:rsidR="00C34B32" w:rsidRPr="00CE2E3E">
              <w:rPr>
                <w:vertAlign w:val="superscript"/>
              </w:rPr>
              <w:t>9</w:t>
            </w:r>
            <w:r w:rsidR="005C0430" w:rsidRPr="00CE2E3E">
              <w:rPr>
                <w:vertAlign w:val="superscript"/>
              </w:rPr>
              <w:t>,</w:t>
            </w:r>
            <w:r w:rsidR="00C34B32" w:rsidRPr="00CE2E3E">
              <w:rPr>
                <w:vertAlign w:val="superscript"/>
              </w:rPr>
              <w:t>20</w:t>
            </w:r>
            <w:r w:rsidR="005C0430" w:rsidRPr="00CE2E3E">
              <w:rPr>
                <w:vertAlign w:val="superscript"/>
              </w:rPr>
              <w:t>,2</w:t>
            </w:r>
            <w:r w:rsidR="00C34B32" w:rsidRPr="00CE2E3E">
              <w:rPr>
                <w:vertAlign w:val="superscript"/>
              </w:rPr>
              <w:t>1</w:t>
            </w:r>
          </w:p>
        </w:tc>
        <w:tc>
          <w:tcPr>
            <w:tcW w:w="1777" w:type="dxa"/>
            <w:noWrap/>
          </w:tcPr>
          <w:p w14:paraId="3E66E538" w14:textId="51F3F394" w:rsidR="00D16783" w:rsidRPr="00CE2E3E" w:rsidRDefault="00D16783" w:rsidP="00D167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lastRenderedPageBreak/>
              <w:t>-</w:t>
            </w:r>
          </w:p>
        </w:tc>
        <w:tc>
          <w:tcPr>
            <w:tcW w:w="2340" w:type="dxa"/>
          </w:tcPr>
          <w:p w14:paraId="0C7479AD" w14:textId="298D5DCC" w:rsidR="00D16783" w:rsidRPr="00CE2E3E" w:rsidRDefault="00D16783" w:rsidP="00C34B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2E3E">
              <w:t xml:space="preserve">Yohimbine is banned for use in supplements </w:t>
            </w:r>
            <w:r w:rsidRPr="00CE2E3E">
              <w:lastRenderedPageBreak/>
              <w:t>in a number of countries, and should not be in dietary supplements at doses comparable to prescription drugs.</w:t>
            </w:r>
            <w:r w:rsidR="00EF424E" w:rsidRPr="00CE2E3E">
              <w:rPr>
                <w:vertAlign w:val="superscript"/>
              </w:rPr>
              <w:t>22,</w:t>
            </w:r>
            <w:r w:rsidR="00EF424E" w:rsidRPr="00CE2E3E">
              <w:t xml:space="preserve"> </w:t>
            </w:r>
            <w:r w:rsidR="009720C7" w:rsidRPr="00CE2E3E">
              <w:rPr>
                <w:vertAlign w:val="superscript"/>
              </w:rPr>
              <w:t>2</w:t>
            </w:r>
            <w:r w:rsidR="00C34B32" w:rsidRPr="00CE2E3E">
              <w:rPr>
                <w:vertAlign w:val="superscript"/>
              </w:rPr>
              <w:t>3</w:t>
            </w:r>
            <w:r w:rsidRPr="00CE2E3E">
              <w:t xml:space="preserve"> </w:t>
            </w:r>
          </w:p>
        </w:tc>
      </w:tr>
    </w:tbl>
    <w:p w14:paraId="4FFB5BF2" w14:textId="73B89797" w:rsidR="00EC66F1" w:rsidRPr="00CE2E3E" w:rsidRDefault="00E902D9" w:rsidP="00BF6519">
      <w:pPr>
        <w:pStyle w:val="CommentText"/>
        <w:rPr>
          <w:b/>
          <w:sz w:val="22"/>
          <w:szCs w:val="22"/>
        </w:rPr>
      </w:pPr>
      <w:r w:rsidRPr="00CE2E3E">
        <w:rPr>
          <w:b/>
          <w:sz w:val="22"/>
          <w:szCs w:val="22"/>
        </w:rPr>
        <w:lastRenderedPageBreak/>
        <w:t>Footnotes</w:t>
      </w:r>
      <w:r w:rsidRPr="00CE2E3E">
        <w:rPr>
          <w:sz w:val="22"/>
          <w:szCs w:val="22"/>
        </w:rPr>
        <w:t>:</w:t>
      </w:r>
      <w:r w:rsidR="002B23A4" w:rsidRPr="00CE2E3E">
        <w:rPr>
          <w:sz w:val="22"/>
          <w:szCs w:val="22"/>
        </w:rPr>
        <w:t xml:space="preserve"> a</w:t>
      </w:r>
      <w:r w:rsidRPr="00CE2E3E">
        <w:rPr>
          <w:sz w:val="22"/>
          <w:szCs w:val="22"/>
        </w:rPr>
        <w:t xml:space="preserve"> = </w:t>
      </w:r>
      <w:r w:rsidR="004D6ECC" w:rsidRPr="00CE2E3E">
        <w:rPr>
          <w:sz w:val="22"/>
          <w:szCs w:val="22"/>
        </w:rPr>
        <w:t>Risky</w:t>
      </w:r>
      <w:r w:rsidRPr="00CE2E3E">
        <w:rPr>
          <w:sz w:val="22"/>
          <w:szCs w:val="22"/>
        </w:rPr>
        <w:t xml:space="preserve"> Ingredients hidden from label</w:t>
      </w:r>
      <w:r w:rsidR="002B23A4" w:rsidRPr="00CE2E3E">
        <w:rPr>
          <w:sz w:val="22"/>
          <w:szCs w:val="22"/>
        </w:rPr>
        <w:t>; b</w:t>
      </w:r>
      <w:r w:rsidRPr="00CE2E3E">
        <w:rPr>
          <w:sz w:val="22"/>
          <w:szCs w:val="22"/>
        </w:rPr>
        <w:t xml:space="preserve"> = R</w:t>
      </w:r>
      <w:r w:rsidR="004100CA" w:rsidRPr="00CE2E3E">
        <w:rPr>
          <w:sz w:val="22"/>
          <w:szCs w:val="22"/>
        </w:rPr>
        <w:t>isky</w:t>
      </w:r>
      <w:r w:rsidRPr="00CE2E3E">
        <w:rPr>
          <w:sz w:val="22"/>
          <w:szCs w:val="22"/>
        </w:rPr>
        <w:t xml:space="preserve"> Ingredients present on the label</w:t>
      </w:r>
      <w:r w:rsidR="002B23A4" w:rsidRPr="00CE2E3E">
        <w:rPr>
          <w:sz w:val="22"/>
          <w:szCs w:val="22"/>
        </w:rPr>
        <w:t>; c</w:t>
      </w:r>
      <w:r w:rsidRPr="00CE2E3E">
        <w:rPr>
          <w:sz w:val="22"/>
          <w:szCs w:val="22"/>
        </w:rPr>
        <w:t xml:space="preserve"> = WADA Prohibited at All Times</w:t>
      </w:r>
      <w:r w:rsidR="002B23A4" w:rsidRPr="00CE2E3E">
        <w:rPr>
          <w:sz w:val="22"/>
          <w:szCs w:val="22"/>
        </w:rPr>
        <w:t>; d</w:t>
      </w:r>
      <w:r w:rsidRPr="00CE2E3E">
        <w:rPr>
          <w:sz w:val="22"/>
          <w:szCs w:val="22"/>
        </w:rPr>
        <w:t xml:space="preserve"> = WADA Prohibited in Competition</w:t>
      </w:r>
      <w:r w:rsidR="002B23A4" w:rsidRPr="00CE2E3E">
        <w:rPr>
          <w:sz w:val="22"/>
          <w:szCs w:val="22"/>
        </w:rPr>
        <w:t>.</w:t>
      </w:r>
      <w:r w:rsidR="002B23A4" w:rsidRPr="00CE2E3E">
        <w:rPr>
          <w:b/>
          <w:sz w:val="22"/>
          <w:szCs w:val="22"/>
        </w:rPr>
        <w:t xml:space="preserve"> </w:t>
      </w:r>
    </w:p>
    <w:p w14:paraId="4A6555EF" w14:textId="07EED44A" w:rsidR="0037758A" w:rsidRPr="00CE2E3E" w:rsidRDefault="00D0618D" w:rsidP="00BF6519">
      <w:pPr>
        <w:pStyle w:val="CommentText"/>
        <w:rPr>
          <w:sz w:val="22"/>
          <w:szCs w:val="22"/>
        </w:rPr>
      </w:pPr>
      <w:r w:rsidRPr="00CE2E3E">
        <w:rPr>
          <w:rStyle w:val="Strong"/>
          <w:rFonts w:ascii="Arial" w:hAnsi="Arial" w:cs="Arial"/>
          <w:b w:val="0"/>
          <w:color w:val="000000"/>
          <w:shd w:val="clear" w:color="auto" w:fill="FFFFFF"/>
        </w:rPr>
        <w:t xml:space="preserve">*OPSS/DoD </w:t>
      </w:r>
      <w:r w:rsidR="00EC66F1" w:rsidRPr="00CE2E3E">
        <w:rPr>
          <w:rStyle w:val="Strong"/>
          <w:rFonts w:ascii="Arial" w:hAnsi="Arial" w:cs="Arial"/>
          <w:b w:val="0"/>
          <w:color w:val="000000"/>
          <w:shd w:val="clear" w:color="auto" w:fill="FFFFFF"/>
        </w:rPr>
        <w:t xml:space="preserve">Prohibited </w:t>
      </w:r>
      <w:r w:rsidRPr="00CE2E3E">
        <w:rPr>
          <w:rStyle w:val="Strong"/>
          <w:rFonts w:ascii="Arial" w:hAnsi="Arial" w:cs="Arial"/>
          <w:b w:val="0"/>
          <w:color w:val="000000"/>
          <w:shd w:val="clear" w:color="auto" w:fill="FFFFFF"/>
        </w:rPr>
        <w:t>In</w:t>
      </w:r>
      <w:r w:rsidRPr="00CE2E3E">
        <w:rPr>
          <w:rStyle w:val="Strong"/>
          <w:rFonts w:cstheme="minorHAnsi"/>
          <w:b w:val="0"/>
          <w:color w:val="000000"/>
          <w:sz w:val="22"/>
          <w:szCs w:val="22"/>
          <w:shd w:val="clear" w:color="auto" w:fill="FFFFFF"/>
        </w:rPr>
        <w:t>gredients: Ingredients in products labeled as dietary supplements that FDA or the U.S. Armed Services have disallowed </w:t>
      </w:r>
      <w:r w:rsidRPr="00CE2E3E">
        <w:rPr>
          <w:rFonts w:cstheme="minorHAnsi"/>
          <w:color w:val="000000"/>
          <w:sz w:val="22"/>
          <w:szCs w:val="22"/>
          <w:shd w:val="clear" w:color="auto" w:fill="FFFFFF"/>
        </w:rPr>
        <w:t>for one reason or other. In addition, all prescription dr</w:t>
      </w:r>
      <w:r w:rsidR="00D76EC2" w:rsidRPr="00CE2E3E">
        <w:rPr>
          <w:rFonts w:cstheme="minorHAnsi"/>
          <w:color w:val="000000"/>
          <w:sz w:val="22"/>
          <w:szCs w:val="22"/>
          <w:shd w:val="clear" w:color="auto" w:fill="FFFFFF"/>
        </w:rPr>
        <w:t xml:space="preserve">ugs and controlled substances </w:t>
      </w:r>
      <w:r w:rsidRPr="00CE2E3E">
        <w:rPr>
          <w:rFonts w:cstheme="minorHAnsi"/>
          <w:color w:val="000000"/>
          <w:sz w:val="22"/>
          <w:szCs w:val="22"/>
          <w:shd w:val="clear" w:color="auto" w:fill="FFFFFF"/>
        </w:rPr>
        <w:t xml:space="preserve">are not permitted for use in or as dietary supplements. </w:t>
      </w:r>
      <w:r w:rsidR="0097224C">
        <w:rPr>
          <w:rFonts w:cstheme="minorHAnsi"/>
          <w:color w:val="000000"/>
          <w:sz w:val="22"/>
          <w:szCs w:val="22"/>
          <w:shd w:val="clear" w:color="auto" w:fill="FFFFFF"/>
        </w:rPr>
        <w:t>Most recen</w:t>
      </w:r>
      <w:r w:rsidR="0097224C" w:rsidRPr="0097224C">
        <w:rPr>
          <w:rFonts w:cstheme="minorHAnsi"/>
          <w:color w:val="000000"/>
          <w:sz w:val="22"/>
          <w:szCs w:val="22"/>
          <w:shd w:val="clear" w:color="auto" w:fill="FFFFFF"/>
        </w:rPr>
        <w:t xml:space="preserve">tly, a </w:t>
      </w:r>
      <w:r w:rsidR="0097224C" w:rsidRPr="0097224C">
        <w:rPr>
          <w:sz w:val="22"/>
          <w:szCs w:val="22"/>
        </w:rPr>
        <w:t>proposed Department of Defense instruction on dietary supplements outlines changes to the current OPSS Prohibited list to include select substances on the WADA list (S0-S5) and those currently on the FDA Dietary Supplement Ingredient Advisory list.</w:t>
      </w:r>
      <w:r w:rsidR="0097224C" w:rsidRPr="0097224C">
        <w:rPr>
          <w:rFonts w:cstheme="minorHAnsi"/>
          <w:color w:val="000000"/>
          <w:sz w:val="22"/>
          <w:szCs w:val="22"/>
          <w:shd w:val="clear" w:color="auto" w:fill="FFFFFF"/>
        </w:rPr>
        <w:t xml:space="preserve"> </w:t>
      </w:r>
      <w:r w:rsidRPr="0097224C">
        <w:rPr>
          <w:rFonts w:cstheme="minorHAnsi"/>
          <w:sz w:val="22"/>
          <w:szCs w:val="22"/>
        </w:rPr>
        <w:t>F</w:t>
      </w:r>
      <w:r w:rsidRPr="00CE2E3E">
        <w:rPr>
          <w:rFonts w:cstheme="minorHAnsi"/>
          <w:sz w:val="22"/>
          <w:szCs w:val="22"/>
        </w:rPr>
        <w:t>urther, s</w:t>
      </w:r>
      <w:r w:rsidR="0037758A" w:rsidRPr="00CE2E3E">
        <w:rPr>
          <w:rFonts w:cstheme="minorHAnsi"/>
          <w:sz w:val="22"/>
          <w:szCs w:val="22"/>
        </w:rPr>
        <w:t>ubstances can be added to the OPSS Prohibited List, with approval by the DoD Nutrition Committee, when submitted by the OPSS Advisory Board as posing a significant threat to the health and readiness of our force</w:t>
      </w:r>
      <w:r w:rsidRPr="00CE2E3E">
        <w:rPr>
          <w:rFonts w:cstheme="minorHAnsi"/>
          <w:sz w:val="22"/>
          <w:szCs w:val="22"/>
        </w:rPr>
        <w:t>.</w:t>
      </w:r>
      <w:r w:rsidR="0037758A" w:rsidRPr="00CE2E3E">
        <w:rPr>
          <w:rFonts w:cstheme="minorHAnsi"/>
          <w:sz w:val="22"/>
          <w:szCs w:val="22"/>
        </w:rPr>
        <w:t xml:space="preserve"> </w:t>
      </w:r>
    </w:p>
    <w:p w14:paraId="03BC4B93" w14:textId="374B0DE6" w:rsidR="002A2349" w:rsidRPr="00CE2E3E" w:rsidRDefault="00412A36" w:rsidP="00C34B32">
      <w:pPr>
        <w:pStyle w:val="CommentText"/>
        <w:rPr>
          <w:rFonts w:cstheme="minorHAnsi"/>
          <w:sz w:val="22"/>
          <w:szCs w:val="22"/>
        </w:rPr>
      </w:pPr>
      <w:r w:rsidRPr="00CE2E3E">
        <w:rPr>
          <w:rFonts w:cstheme="minorHAnsi"/>
          <w:b/>
          <w:sz w:val="22"/>
          <w:szCs w:val="22"/>
        </w:rPr>
        <w:t>References Cited</w:t>
      </w:r>
    </w:p>
    <w:p w14:paraId="077B3471" w14:textId="2D698EE8" w:rsidR="002A2349" w:rsidRPr="00CE2E3E" w:rsidRDefault="002A2349" w:rsidP="006C0306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 xml:space="preserve">“World Anti-Doping Code International Standard Prohibited List 2021.” </w:t>
      </w:r>
      <w:r w:rsidRPr="00CE2E3E">
        <w:rPr>
          <w:rFonts w:asciiTheme="minorHAnsi" w:hAnsiTheme="minorHAnsi" w:cstheme="minorHAnsi"/>
          <w:i/>
          <w:iCs/>
          <w:sz w:val="22"/>
          <w:szCs w:val="22"/>
        </w:rPr>
        <w:t>World Anti-Doping Agency</w:t>
      </w:r>
      <w:r w:rsidRPr="00CE2E3E">
        <w:rPr>
          <w:rFonts w:asciiTheme="minorHAnsi" w:hAnsiTheme="minorHAnsi" w:cstheme="minorHAnsi"/>
          <w:sz w:val="22"/>
          <w:szCs w:val="22"/>
        </w:rPr>
        <w:t xml:space="preserve">, WADA 2021, </w:t>
      </w:r>
      <w:hyperlink r:id="rId11" w:history="1">
        <w:r w:rsidRPr="00CE2E3E">
          <w:rPr>
            <w:rStyle w:val="Hyperlink"/>
            <w:rFonts w:asciiTheme="minorHAnsi" w:hAnsiTheme="minorHAnsi" w:cstheme="minorHAnsi"/>
            <w:sz w:val="22"/>
            <w:szCs w:val="22"/>
          </w:rPr>
          <w:t>www.wada-ama.org/sites/default/files/resources/files/2021list_en.pdf</w:t>
        </w:r>
      </w:hyperlink>
      <w:r w:rsidRPr="00CE2E3E">
        <w:rPr>
          <w:rFonts w:asciiTheme="minorHAnsi" w:hAnsiTheme="minorHAnsi" w:cstheme="minorHAnsi"/>
          <w:sz w:val="22"/>
          <w:szCs w:val="22"/>
        </w:rPr>
        <w:t>.</w:t>
      </w:r>
    </w:p>
    <w:p w14:paraId="5D711039" w14:textId="6A5EC1BE" w:rsidR="002A2349" w:rsidRPr="00CE2E3E" w:rsidRDefault="002A2349" w:rsidP="006C0306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 xml:space="preserve">U.S. Department of Justice. “Controlled Substances - Alphabetical Order -.” </w:t>
      </w:r>
      <w:r w:rsidRPr="00CE2E3E">
        <w:rPr>
          <w:rFonts w:asciiTheme="minorHAnsi" w:hAnsiTheme="minorHAnsi" w:cstheme="minorHAnsi"/>
          <w:i/>
          <w:iCs/>
          <w:sz w:val="22"/>
          <w:szCs w:val="22"/>
        </w:rPr>
        <w:t>Drug Enforcement Agency</w:t>
      </w:r>
      <w:r w:rsidRPr="00CE2E3E">
        <w:rPr>
          <w:rFonts w:asciiTheme="minorHAnsi" w:hAnsiTheme="minorHAnsi" w:cstheme="minorHAnsi"/>
          <w:sz w:val="22"/>
          <w:szCs w:val="22"/>
        </w:rPr>
        <w:t xml:space="preserve">, 2 Apr. 2021, deadiversion.usdoj.gov/schedules/orangebook/c_cs_alpha.pdf. </w:t>
      </w:r>
    </w:p>
    <w:p w14:paraId="215A893C" w14:textId="0FE7CE66" w:rsidR="002A2349" w:rsidRPr="00CE2E3E" w:rsidRDefault="002A2349" w:rsidP="006C0306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lastRenderedPageBreak/>
        <w:t xml:space="preserve">Consortium for Health and </w:t>
      </w:r>
      <w:r w:rsidR="00F900E0" w:rsidRPr="00CE2E3E">
        <w:rPr>
          <w:rFonts w:asciiTheme="minorHAnsi" w:hAnsiTheme="minorHAnsi" w:cstheme="minorHAnsi"/>
          <w:sz w:val="22"/>
          <w:szCs w:val="22"/>
        </w:rPr>
        <w:t>Military</w:t>
      </w:r>
      <w:r w:rsidRPr="00CE2E3E">
        <w:rPr>
          <w:rFonts w:asciiTheme="minorHAnsi" w:hAnsiTheme="minorHAnsi" w:cstheme="minorHAnsi"/>
          <w:sz w:val="22"/>
          <w:szCs w:val="22"/>
        </w:rPr>
        <w:t xml:space="preserve"> Performance (CHAMP). “Dietary Supplement Ingredients Prohibited by the Department of Defense.” </w:t>
      </w:r>
      <w:r w:rsidRPr="00CE2E3E">
        <w:rPr>
          <w:rFonts w:asciiTheme="minorHAnsi" w:hAnsiTheme="minorHAnsi" w:cstheme="minorHAnsi"/>
          <w:i/>
          <w:iCs/>
          <w:sz w:val="22"/>
          <w:szCs w:val="22"/>
        </w:rPr>
        <w:t>Operation Supplement Safety (OPSS)</w:t>
      </w:r>
      <w:r w:rsidRPr="00CE2E3E">
        <w:rPr>
          <w:rFonts w:asciiTheme="minorHAnsi" w:hAnsiTheme="minorHAnsi" w:cstheme="minorHAnsi"/>
          <w:sz w:val="22"/>
          <w:szCs w:val="22"/>
        </w:rPr>
        <w:t xml:space="preserve">, </w:t>
      </w:r>
      <w:r w:rsidR="00F900E0" w:rsidRPr="00CE2E3E">
        <w:rPr>
          <w:rFonts w:asciiTheme="minorHAnsi" w:hAnsiTheme="minorHAnsi" w:cstheme="minorHAnsi"/>
          <w:sz w:val="22"/>
          <w:szCs w:val="22"/>
        </w:rPr>
        <w:t>Uniformed</w:t>
      </w:r>
      <w:r w:rsidRPr="00CE2E3E">
        <w:rPr>
          <w:rFonts w:asciiTheme="minorHAnsi" w:hAnsiTheme="minorHAnsi" w:cstheme="minorHAnsi"/>
          <w:sz w:val="22"/>
          <w:szCs w:val="22"/>
        </w:rPr>
        <w:t xml:space="preserve"> Services University (USU), www.opss.org/dietary-supplement-ingredients-prohibited-department-defense. </w:t>
      </w:r>
    </w:p>
    <w:p w14:paraId="6E788F5E" w14:textId="77777777" w:rsidR="00072E63" w:rsidRPr="00CE2E3E" w:rsidRDefault="00072E63" w:rsidP="006C0306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 xml:space="preserve">Los Angeles District Office, United States. “The Delano Company, Inc. Dba LifeLink - 553572 - 09/07/2018.” </w:t>
      </w:r>
      <w:r w:rsidRPr="00CE2E3E">
        <w:rPr>
          <w:rFonts w:asciiTheme="minorHAnsi" w:hAnsiTheme="minorHAnsi" w:cstheme="minorHAnsi"/>
          <w:i/>
          <w:iCs/>
          <w:sz w:val="22"/>
          <w:szCs w:val="22"/>
        </w:rPr>
        <w:t>U.S. Food and Drug Administration</w:t>
      </w:r>
      <w:r w:rsidRPr="00CE2E3E">
        <w:rPr>
          <w:rFonts w:asciiTheme="minorHAnsi" w:hAnsiTheme="minorHAnsi" w:cstheme="minorHAnsi"/>
          <w:sz w:val="22"/>
          <w:szCs w:val="22"/>
        </w:rPr>
        <w:t>, 7 Sept. 2018, www.fda.gov/inspections-compliance-enforcement-and-criminal-investigations/warning-letters/delano-company-inc-dba-lifelink-553572-09072018.</w:t>
      </w:r>
    </w:p>
    <w:p w14:paraId="64D02738" w14:textId="6657422E" w:rsidR="00072E63" w:rsidRPr="00CE2E3E" w:rsidRDefault="00072E63" w:rsidP="006C0306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 xml:space="preserve">Scarth JP, Clarke AD, Teale P, Pearce CM. “Comparative in Vitro Metabolism of the ‘Designer’ Steroid Estra-4,9-Diene-3,17-Dione between the Equine, Canine and Human: Identification of Target Metabolites for Use in Sports Doping Control.” </w:t>
      </w:r>
      <w:r w:rsidRPr="00CE2E3E">
        <w:rPr>
          <w:rFonts w:asciiTheme="minorHAnsi" w:hAnsiTheme="minorHAnsi" w:cstheme="minorHAnsi"/>
          <w:i/>
          <w:iCs/>
          <w:sz w:val="22"/>
          <w:szCs w:val="22"/>
        </w:rPr>
        <w:t>Steroids</w:t>
      </w:r>
      <w:r w:rsidRPr="00CE2E3E">
        <w:rPr>
          <w:rFonts w:asciiTheme="minorHAnsi" w:hAnsiTheme="minorHAnsi" w:cstheme="minorHAnsi"/>
          <w:sz w:val="22"/>
          <w:szCs w:val="22"/>
        </w:rPr>
        <w:t>, vol. 75, no. 10, 2010, pp. 643–52, doi:10.1016/j.steroids.2010.03.010.</w:t>
      </w:r>
    </w:p>
    <w:p w14:paraId="688027CB" w14:textId="18021FB4" w:rsidR="00072E63" w:rsidRPr="00CE2E3E" w:rsidRDefault="00072E63" w:rsidP="006C0306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>U.S. Food &amp; Drug Administration. “Androgen-Recept</w:t>
      </w:r>
      <w:r w:rsidR="002B23A4" w:rsidRPr="00CE2E3E">
        <w:rPr>
          <w:rFonts w:asciiTheme="minorHAnsi" w:hAnsiTheme="minorHAnsi" w:cstheme="minorHAnsi"/>
          <w:sz w:val="22"/>
          <w:szCs w:val="22"/>
        </w:rPr>
        <w:t xml:space="preserve">or-Binding </w:t>
      </w:r>
      <w:r w:rsidRPr="00CE2E3E">
        <w:rPr>
          <w:rFonts w:asciiTheme="minorHAnsi" w:hAnsiTheme="minorHAnsi" w:cstheme="minorHAnsi"/>
          <w:sz w:val="22"/>
          <w:szCs w:val="22"/>
        </w:rPr>
        <w:t xml:space="preserve">Dataset-(Binding-Data).” </w:t>
      </w:r>
      <w:r w:rsidRPr="00CE2E3E">
        <w:rPr>
          <w:rFonts w:asciiTheme="minorHAnsi" w:hAnsiTheme="minorHAnsi" w:cstheme="minorHAnsi"/>
          <w:i/>
          <w:iCs/>
          <w:sz w:val="22"/>
          <w:szCs w:val="22"/>
        </w:rPr>
        <w:t>U.S. Food &amp; Drug Administration</w:t>
      </w:r>
      <w:r w:rsidRPr="00CE2E3E">
        <w:rPr>
          <w:rFonts w:asciiTheme="minorHAnsi" w:hAnsiTheme="minorHAnsi" w:cstheme="minorHAnsi"/>
          <w:sz w:val="22"/>
          <w:szCs w:val="22"/>
        </w:rPr>
        <w:t>, U.S. Food &amp; Drug Administration, www.fda.gov/media/74986/download.</w:t>
      </w:r>
    </w:p>
    <w:p w14:paraId="3F897DE9" w14:textId="5EE52757" w:rsidR="007E5878" w:rsidRPr="00CE2E3E" w:rsidRDefault="003A2BE7" w:rsidP="006C0306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>U.S. Food &amp; Drug Administration</w:t>
      </w:r>
      <w:r w:rsidR="007E5878" w:rsidRPr="00CE2E3E">
        <w:rPr>
          <w:rFonts w:asciiTheme="minorHAnsi" w:hAnsiTheme="minorHAnsi" w:cstheme="minorHAnsi"/>
          <w:sz w:val="22"/>
          <w:szCs w:val="22"/>
        </w:rPr>
        <w:t xml:space="preserve">. “Dietary Supplement Ingredient Advisory List.” </w:t>
      </w:r>
      <w:r w:rsidR="007E5878" w:rsidRPr="00CE2E3E">
        <w:rPr>
          <w:rFonts w:asciiTheme="minorHAnsi" w:hAnsiTheme="minorHAnsi" w:cstheme="minorHAnsi"/>
          <w:i/>
          <w:iCs/>
          <w:sz w:val="22"/>
          <w:szCs w:val="22"/>
        </w:rPr>
        <w:t>U.S. Food and Drug Administration</w:t>
      </w:r>
      <w:r w:rsidR="007E5878" w:rsidRPr="00CE2E3E">
        <w:rPr>
          <w:rFonts w:asciiTheme="minorHAnsi" w:hAnsiTheme="minorHAnsi" w:cstheme="minorHAnsi"/>
          <w:sz w:val="22"/>
          <w:szCs w:val="22"/>
        </w:rPr>
        <w:t>, U.S. Food &amp; Drug Administration, 16 Dec. 2019, www.fda.gov/food/dietary-supplement-products-ingredients/dietary-supplement-ingredient-advisory-list.</w:t>
      </w:r>
    </w:p>
    <w:p w14:paraId="79A67CA6" w14:textId="77777777" w:rsidR="007E5878" w:rsidRPr="00CE2E3E" w:rsidRDefault="007E5878" w:rsidP="006C0306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 xml:space="preserve">Food and Drug Administration. “NDI 731, 3,5-Diiodo-L-Thryonine and Proprietary Wellness.” </w:t>
      </w:r>
      <w:r w:rsidRPr="00CE2E3E">
        <w:rPr>
          <w:rFonts w:asciiTheme="minorHAnsi" w:hAnsiTheme="minorHAnsi" w:cstheme="minorHAnsi"/>
          <w:i/>
          <w:iCs/>
          <w:sz w:val="22"/>
          <w:szCs w:val="22"/>
        </w:rPr>
        <w:t>Regulations.Gov Your Voice in Federal Decision Making</w:t>
      </w:r>
      <w:r w:rsidRPr="00CE2E3E">
        <w:rPr>
          <w:rFonts w:asciiTheme="minorHAnsi" w:hAnsiTheme="minorHAnsi" w:cstheme="minorHAnsi"/>
          <w:sz w:val="22"/>
          <w:szCs w:val="22"/>
        </w:rPr>
        <w:t>, Regulations.gov, 27 Dec. 2012, www.regulations.gov/document/FDA-2012-S-1178-0012.</w:t>
      </w:r>
    </w:p>
    <w:p w14:paraId="119C7311" w14:textId="77777777" w:rsidR="007E5878" w:rsidRPr="00CE2E3E" w:rsidRDefault="007E5878" w:rsidP="006C0306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 xml:space="preserve">Consortium for Health and Military Performance (CHAMP). “Huperzine A: Dietary Supplements for Brain Health.” </w:t>
      </w:r>
      <w:r w:rsidRPr="00CE2E3E">
        <w:rPr>
          <w:rFonts w:asciiTheme="minorHAnsi" w:hAnsiTheme="minorHAnsi" w:cstheme="minorHAnsi"/>
          <w:i/>
          <w:iCs/>
          <w:sz w:val="22"/>
          <w:szCs w:val="22"/>
        </w:rPr>
        <w:t>Operation Supplement Safety (OPSS)</w:t>
      </w:r>
      <w:r w:rsidRPr="00CE2E3E">
        <w:rPr>
          <w:rFonts w:asciiTheme="minorHAnsi" w:hAnsiTheme="minorHAnsi" w:cstheme="minorHAnsi"/>
          <w:sz w:val="22"/>
          <w:szCs w:val="22"/>
        </w:rPr>
        <w:t>, Uniformed Services University (USU), 11 June 2020, www.opss.org/article/huperzine-dietary-supplements-brain-health.</w:t>
      </w:r>
    </w:p>
    <w:p w14:paraId="0DA88AA2" w14:textId="77777777" w:rsidR="007E5878" w:rsidRPr="00CE2E3E" w:rsidRDefault="007E5878" w:rsidP="006C0306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 xml:space="preserve">Food and Drug Administration. “NDI 258 - Betaphine (Isopropyl Octopamine) from Syntech (SSPF) International, Inc.” </w:t>
      </w:r>
      <w:r w:rsidRPr="00CE2E3E">
        <w:rPr>
          <w:rFonts w:asciiTheme="minorHAnsi" w:hAnsiTheme="minorHAnsi" w:cstheme="minorHAnsi"/>
          <w:i/>
          <w:iCs/>
          <w:sz w:val="22"/>
          <w:szCs w:val="22"/>
        </w:rPr>
        <w:t>Regulations.Gov Your Voice in Federal Decision Making</w:t>
      </w:r>
      <w:r w:rsidRPr="00CE2E3E">
        <w:rPr>
          <w:rFonts w:asciiTheme="minorHAnsi" w:hAnsiTheme="minorHAnsi" w:cstheme="minorHAnsi"/>
          <w:sz w:val="22"/>
          <w:szCs w:val="22"/>
        </w:rPr>
        <w:t>, Regulations.gov, 13 Jan. 2017, www.regulations.gov/document/FDA-2005-S-0518-0010.</w:t>
      </w:r>
    </w:p>
    <w:p w14:paraId="7F65D4D0" w14:textId="77777777" w:rsidR="00DA0DE5" w:rsidRPr="00CE2E3E" w:rsidRDefault="00DA0DE5" w:rsidP="006C0306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 xml:space="preserve">U.S. Food and Drug Administration. “DMHA in Dietary Supplements.” </w:t>
      </w:r>
      <w:r w:rsidRPr="00CE2E3E">
        <w:rPr>
          <w:rFonts w:asciiTheme="minorHAnsi" w:hAnsiTheme="minorHAnsi" w:cstheme="minorHAnsi"/>
          <w:i/>
          <w:iCs/>
          <w:sz w:val="22"/>
          <w:szCs w:val="22"/>
        </w:rPr>
        <w:t>U.S. Food and Drug Administration</w:t>
      </w:r>
      <w:r w:rsidRPr="00CE2E3E">
        <w:rPr>
          <w:rFonts w:asciiTheme="minorHAnsi" w:hAnsiTheme="minorHAnsi" w:cstheme="minorHAnsi"/>
          <w:sz w:val="22"/>
          <w:szCs w:val="22"/>
        </w:rPr>
        <w:t>, 29 Apr. 2019, www.fda.gov/food/dietary-supplement-products-ingredients/dmha-dietary-supplements.</w:t>
      </w:r>
    </w:p>
    <w:p w14:paraId="040DD5F4" w14:textId="77777777" w:rsidR="00C34B32" w:rsidRPr="00CE2E3E" w:rsidRDefault="00C34B32" w:rsidP="00C34B32">
      <w:pPr>
        <w:pStyle w:val="ListParagraph"/>
        <w:numPr>
          <w:ilvl w:val="0"/>
          <w:numId w:val="42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 xml:space="preserve">U.S. Food and Drug Administration. “American Hormones, Inc. 1/10/2008.” </w:t>
      </w:r>
      <w:r w:rsidRPr="00CE2E3E">
        <w:rPr>
          <w:rFonts w:asciiTheme="minorHAnsi" w:hAnsiTheme="minorHAnsi" w:cstheme="minorHAnsi"/>
          <w:i/>
          <w:iCs/>
          <w:sz w:val="22"/>
          <w:szCs w:val="22"/>
        </w:rPr>
        <w:t>U.S. Food and Drug Administration</w:t>
      </w:r>
      <w:r w:rsidRPr="00CE2E3E">
        <w:rPr>
          <w:rFonts w:asciiTheme="minorHAnsi" w:hAnsiTheme="minorHAnsi" w:cstheme="minorHAnsi"/>
          <w:sz w:val="22"/>
          <w:szCs w:val="22"/>
        </w:rPr>
        <w:t>, 12 Jan. 2017, wayback.archive-it.org/7993/20170112024717/http://www.fda.gov/Drugs/GuidanceComplianceRegulatoryInformation/PharmacyCompounding/ucm155170.htm.</w:t>
      </w:r>
    </w:p>
    <w:p w14:paraId="1C12BDFE" w14:textId="5195710B" w:rsidR="00291375" w:rsidRPr="00CE2E3E" w:rsidRDefault="003A2BE7" w:rsidP="006C0306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>U.S. Food &amp; Drug Administration</w:t>
      </w:r>
      <w:r w:rsidR="00291375" w:rsidRPr="00CE2E3E">
        <w:rPr>
          <w:rFonts w:asciiTheme="minorHAnsi" w:hAnsiTheme="minorHAnsi" w:cstheme="minorHAnsi"/>
          <w:sz w:val="22"/>
          <w:szCs w:val="22"/>
        </w:rPr>
        <w:t xml:space="preserve">. “Warning Letter: 1ViZN LLC - 522724 - 08/23/2017.” </w:t>
      </w:r>
      <w:r w:rsidR="00291375" w:rsidRPr="00CE2E3E">
        <w:rPr>
          <w:rFonts w:asciiTheme="minorHAnsi" w:hAnsiTheme="minorHAnsi" w:cstheme="minorHAnsi"/>
          <w:i/>
          <w:iCs/>
          <w:sz w:val="22"/>
          <w:szCs w:val="22"/>
        </w:rPr>
        <w:t>U.S. Food and Drug Administration</w:t>
      </w:r>
      <w:r w:rsidR="00291375" w:rsidRPr="00CE2E3E">
        <w:rPr>
          <w:rFonts w:asciiTheme="minorHAnsi" w:hAnsiTheme="minorHAnsi" w:cstheme="minorHAnsi"/>
          <w:sz w:val="22"/>
          <w:szCs w:val="22"/>
        </w:rPr>
        <w:t>, 23 Aug. 2017, www.fda.gov/inspections-compliance-enforcement-and-criminal-investigations/warning-letters/1vizn-llc-522724-08232017.</w:t>
      </w:r>
    </w:p>
    <w:p w14:paraId="2E33E943" w14:textId="03F00C7C" w:rsidR="00F900E0" w:rsidRPr="00CE2E3E" w:rsidRDefault="003A2BE7" w:rsidP="006C0306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>U.S. Food &amp; Drug Administration</w:t>
      </w:r>
      <w:r w:rsidR="00F900E0" w:rsidRPr="00CE2E3E">
        <w:rPr>
          <w:rFonts w:asciiTheme="minorHAnsi" w:hAnsiTheme="minorHAnsi" w:cstheme="minorHAnsi"/>
          <w:sz w:val="22"/>
          <w:szCs w:val="22"/>
        </w:rPr>
        <w:t xml:space="preserve">. “Preventable Adverse Drug Reactions: A Focus on Drug Interactions.” </w:t>
      </w:r>
      <w:r w:rsidR="00F900E0" w:rsidRPr="00CE2E3E">
        <w:rPr>
          <w:rFonts w:asciiTheme="minorHAnsi" w:hAnsiTheme="minorHAnsi" w:cstheme="minorHAnsi"/>
          <w:i/>
          <w:iCs/>
          <w:sz w:val="22"/>
          <w:szCs w:val="22"/>
        </w:rPr>
        <w:t>U.S. Food and Drug Administration</w:t>
      </w:r>
      <w:r w:rsidR="00F900E0" w:rsidRPr="00CE2E3E">
        <w:rPr>
          <w:rFonts w:asciiTheme="minorHAnsi" w:hAnsiTheme="minorHAnsi" w:cstheme="minorHAnsi"/>
          <w:sz w:val="22"/>
          <w:szCs w:val="22"/>
        </w:rPr>
        <w:t>, 6 Mar. 2018, www.fda.gov/drugs/drug-interactions-labeling/preventable-adverse-drug-reactions-focus-drug-interactions.</w:t>
      </w:r>
    </w:p>
    <w:p w14:paraId="37E3CC12" w14:textId="77777777" w:rsidR="00F900E0" w:rsidRPr="00CE2E3E" w:rsidRDefault="00F900E0" w:rsidP="006C0306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 xml:space="preserve">MedlinePlus. “Theophylline: MedlinePlus Drug Information.” </w:t>
      </w:r>
      <w:r w:rsidRPr="00CE2E3E">
        <w:rPr>
          <w:rFonts w:asciiTheme="minorHAnsi" w:hAnsiTheme="minorHAnsi" w:cstheme="minorHAnsi"/>
          <w:i/>
          <w:iCs/>
          <w:sz w:val="22"/>
          <w:szCs w:val="22"/>
        </w:rPr>
        <w:t>MedlinePlus: Trusted Health Information for You</w:t>
      </w:r>
      <w:r w:rsidRPr="00CE2E3E">
        <w:rPr>
          <w:rFonts w:asciiTheme="minorHAnsi" w:hAnsiTheme="minorHAnsi" w:cstheme="minorHAnsi"/>
          <w:sz w:val="22"/>
          <w:szCs w:val="22"/>
        </w:rPr>
        <w:t>, The American Society of Health-System Pharmacists, 16 Apr. 2021, medlineplus.gov/druginfo/meds/a681006.html.</w:t>
      </w:r>
    </w:p>
    <w:p w14:paraId="5DCAC5A7" w14:textId="77777777" w:rsidR="00F900E0" w:rsidRPr="00CE2E3E" w:rsidRDefault="00F900E0" w:rsidP="006C0306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 xml:space="preserve">U.S. Food and Drug Administration. “Dietary Supplement Products &amp; Ingredients.” </w:t>
      </w:r>
      <w:r w:rsidRPr="00CE2E3E">
        <w:rPr>
          <w:rFonts w:asciiTheme="minorHAnsi" w:hAnsiTheme="minorHAnsi" w:cstheme="minorHAnsi"/>
          <w:i/>
          <w:iCs/>
          <w:sz w:val="22"/>
          <w:szCs w:val="22"/>
        </w:rPr>
        <w:t>U.S. Food and Drug Administration</w:t>
      </w:r>
      <w:r w:rsidRPr="00CE2E3E">
        <w:rPr>
          <w:rFonts w:asciiTheme="minorHAnsi" w:hAnsiTheme="minorHAnsi" w:cstheme="minorHAnsi"/>
          <w:sz w:val="22"/>
          <w:szCs w:val="22"/>
        </w:rPr>
        <w:t>, 13 Oct. 2020, www.fda.gov/food/dietary-supplements/dietary-supplement-products-ingredients.</w:t>
      </w:r>
    </w:p>
    <w:p w14:paraId="4A184304" w14:textId="4D2EDD3C" w:rsidR="005C0205" w:rsidRPr="00CE2E3E" w:rsidRDefault="005C0205" w:rsidP="006C0306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>U. S. Food and Drug Administration Florida District. “</w:t>
      </w:r>
      <w:r w:rsidR="005C0430" w:rsidRPr="00CE2E3E">
        <w:rPr>
          <w:rFonts w:asciiTheme="minorHAnsi" w:hAnsiTheme="minorHAnsi" w:cstheme="minorHAnsi"/>
          <w:sz w:val="22"/>
          <w:szCs w:val="22"/>
        </w:rPr>
        <w:t xml:space="preserve">Form FDA 483: </w:t>
      </w:r>
      <w:r w:rsidRPr="00CE2E3E">
        <w:rPr>
          <w:rFonts w:asciiTheme="minorHAnsi" w:hAnsiTheme="minorHAnsi" w:cstheme="minorHAnsi"/>
          <w:sz w:val="22"/>
          <w:szCs w:val="22"/>
        </w:rPr>
        <w:t xml:space="preserve">Complete Pharmacy &amp; Medical Solutions, LLC.” </w:t>
      </w:r>
      <w:r w:rsidRPr="00CE2E3E">
        <w:rPr>
          <w:rFonts w:asciiTheme="minorHAnsi" w:hAnsiTheme="minorHAnsi" w:cstheme="minorHAnsi"/>
          <w:i/>
          <w:iCs/>
          <w:sz w:val="22"/>
          <w:szCs w:val="22"/>
        </w:rPr>
        <w:t xml:space="preserve">Dept. of Health and Human </w:t>
      </w:r>
      <w:r w:rsidR="000E56E0" w:rsidRPr="00CE2E3E">
        <w:rPr>
          <w:rFonts w:asciiTheme="minorHAnsi" w:hAnsiTheme="minorHAnsi" w:cstheme="minorHAnsi"/>
          <w:i/>
          <w:iCs/>
          <w:sz w:val="22"/>
          <w:szCs w:val="22"/>
        </w:rPr>
        <w:t>Services</w:t>
      </w:r>
      <w:r w:rsidRPr="00CE2E3E">
        <w:rPr>
          <w:rFonts w:asciiTheme="minorHAnsi" w:hAnsiTheme="minorHAnsi" w:cstheme="minorHAnsi"/>
          <w:sz w:val="22"/>
          <w:szCs w:val="22"/>
        </w:rPr>
        <w:t>, Food and Drug Administration, 23 Feb. 2017, www.fda.gov/media/123196/download.</w:t>
      </w:r>
    </w:p>
    <w:p w14:paraId="04CA9264" w14:textId="5A3248BE" w:rsidR="002A2349" w:rsidRPr="00CE2E3E" w:rsidRDefault="005C0430" w:rsidP="006C0306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 xml:space="preserve">U. S. Food and Drug Administration Florida District. “Form FDA 483: Complete Pharmacy &amp; Medical Solutions, LLC.” </w:t>
      </w:r>
      <w:r w:rsidRPr="00CE2E3E">
        <w:rPr>
          <w:rFonts w:asciiTheme="minorHAnsi" w:hAnsiTheme="minorHAnsi" w:cstheme="minorHAnsi"/>
          <w:i/>
          <w:iCs/>
          <w:sz w:val="22"/>
          <w:szCs w:val="22"/>
        </w:rPr>
        <w:t>Dept. of Health and Human Services</w:t>
      </w:r>
      <w:r w:rsidRPr="00CE2E3E">
        <w:rPr>
          <w:rFonts w:asciiTheme="minorHAnsi" w:hAnsiTheme="minorHAnsi" w:cstheme="minorHAnsi"/>
          <w:sz w:val="22"/>
          <w:szCs w:val="22"/>
        </w:rPr>
        <w:t xml:space="preserve">, Food and Drug Administration, 23 Feb. 2017, </w:t>
      </w:r>
      <w:hyperlink r:id="rId12" w:history="1">
        <w:r w:rsidRPr="00CE2E3E">
          <w:rPr>
            <w:rStyle w:val="Hyperlink"/>
            <w:rFonts w:asciiTheme="minorHAnsi" w:hAnsiTheme="minorHAnsi" w:cstheme="minorHAnsi"/>
            <w:sz w:val="22"/>
            <w:szCs w:val="22"/>
          </w:rPr>
          <w:t>www.fda.gov/media/104437/download</w:t>
        </w:r>
      </w:hyperlink>
      <w:r w:rsidRPr="00CE2E3E">
        <w:rPr>
          <w:rFonts w:asciiTheme="minorHAnsi" w:hAnsiTheme="minorHAnsi" w:cstheme="minorHAnsi"/>
          <w:sz w:val="22"/>
          <w:szCs w:val="22"/>
        </w:rPr>
        <w:t>.</w:t>
      </w:r>
    </w:p>
    <w:p w14:paraId="4A54123A" w14:textId="636E2354" w:rsidR="005C0430" w:rsidRPr="00CE2E3E" w:rsidRDefault="005C0430" w:rsidP="006C0306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 xml:space="preserve">Mueller EM, Lambert JR, Agila Sefen JA. “Form FDA 483: Essential Pharmacy Compounding.” </w:t>
      </w:r>
      <w:r w:rsidRPr="00CE2E3E">
        <w:rPr>
          <w:rFonts w:asciiTheme="minorHAnsi" w:hAnsiTheme="minorHAnsi" w:cstheme="minorHAnsi"/>
          <w:i/>
          <w:iCs/>
          <w:sz w:val="22"/>
          <w:szCs w:val="22"/>
        </w:rPr>
        <w:t>Dept. of Health and Human Services</w:t>
      </w:r>
      <w:r w:rsidRPr="00CE2E3E">
        <w:rPr>
          <w:rFonts w:asciiTheme="minorHAnsi" w:hAnsiTheme="minorHAnsi" w:cstheme="minorHAnsi"/>
          <w:sz w:val="22"/>
          <w:szCs w:val="22"/>
        </w:rPr>
        <w:t>, Food and Drug Administration, 22 May. 2015, www.fda.gov/media/92288/download.</w:t>
      </w:r>
    </w:p>
    <w:p w14:paraId="30224558" w14:textId="6CA2155B" w:rsidR="005C0430" w:rsidRPr="00CE2E3E" w:rsidRDefault="002B23A4" w:rsidP="006C0306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>U.S. Food &amp; Drug Administration</w:t>
      </w:r>
      <w:r w:rsidR="005C0430" w:rsidRPr="00CE2E3E">
        <w:rPr>
          <w:rFonts w:asciiTheme="minorHAnsi" w:hAnsiTheme="minorHAnsi" w:cstheme="minorHAnsi"/>
          <w:sz w:val="22"/>
          <w:szCs w:val="22"/>
        </w:rPr>
        <w:t xml:space="preserve">. “FDA Advises Consumers to Avoid Green Gorilla Root Juice Due to a Potentially Harmful Undeclared Ingredient.” </w:t>
      </w:r>
      <w:r w:rsidR="005C0430" w:rsidRPr="00CE2E3E">
        <w:rPr>
          <w:rFonts w:asciiTheme="minorHAnsi" w:hAnsiTheme="minorHAnsi" w:cstheme="minorHAnsi"/>
          <w:i/>
          <w:iCs/>
          <w:sz w:val="22"/>
          <w:szCs w:val="22"/>
        </w:rPr>
        <w:t>U.S. Food and Drug Administration</w:t>
      </w:r>
      <w:r w:rsidR="005C0430" w:rsidRPr="00CE2E3E">
        <w:rPr>
          <w:rFonts w:asciiTheme="minorHAnsi" w:hAnsiTheme="minorHAnsi" w:cstheme="minorHAnsi"/>
          <w:sz w:val="22"/>
          <w:szCs w:val="22"/>
        </w:rPr>
        <w:t>, 18 Dec. 2020, www.fda.gov/food/alerts-advisories-safety-information/fda-advises-consumers-avoid-green-gorilla-root-juice-due-potentially-harmful-undeclared-ingredient.</w:t>
      </w:r>
    </w:p>
    <w:p w14:paraId="08D23AA6" w14:textId="113D5DB4" w:rsidR="005C0430" w:rsidRPr="00CE2E3E" w:rsidRDefault="005C0430" w:rsidP="006C0306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 xml:space="preserve">Welsh C. “Public Meeting to Discuss the Development of a List of Pre-DSHEA Dietary Ingredients.” </w:t>
      </w:r>
      <w:r w:rsidRPr="00CE2E3E">
        <w:rPr>
          <w:rFonts w:asciiTheme="minorHAnsi" w:hAnsiTheme="minorHAnsi" w:cstheme="minorHAnsi"/>
          <w:i/>
          <w:iCs/>
          <w:sz w:val="22"/>
          <w:szCs w:val="22"/>
        </w:rPr>
        <w:t>Food and Drug A</w:t>
      </w:r>
      <w:r w:rsidR="00961F5C" w:rsidRPr="00CE2E3E">
        <w:rPr>
          <w:rFonts w:asciiTheme="minorHAnsi" w:hAnsiTheme="minorHAnsi" w:cstheme="minorHAnsi"/>
          <w:i/>
          <w:iCs/>
          <w:sz w:val="22"/>
          <w:szCs w:val="22"/>
        </w:rPr>
        <w:t>dministration</w:t>
      </w:r>
      <w:r w:rsidRPr="00CE2E3E">
        <w:rPr>
          <w:rFonts w:asciiTheme="minorHAnsi" w:hAnsiTheme="minorHAnsi" w:cstheme="minorHAnsi"/>
          <w:sz w:val="22"/>
          <w:szCs w:val="22"/>
        </w:rPr>
        <w:t>, 3 Oct. 2017, www.fda.gov/media/108452/download.</w:t>
      </w:r>
    </w:p>
    <w:p w14:paraId="4DF613C3" w14:textId="77777777" w:rsidR="009720C7" w:rsidRPr="00CE2E3E" w:rsidRDefault="009720C7" w:rsidP="006C0306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 xml:space="preserve">Food and Drug Administration. “Import Alert 66–60.” </w:t>
      </w:r>
      <w:r w:rsidRPr="00CE2E3E">
        <w:rPr>
          <w:rFonts w:asciiTheme="minorHAnsi" w:hAnsiTheme="minorHAnsi" w:cstheme="minorHAnsi"/>
          <w:i/>
          <w:iCs/>
          <w:sz w:val="22"/>
          <w:szCs w:val="22"/>
        </w:rPr>
        <w:t>Food and Drug Administration</w:t>
      </w:r>
      <w:r w:rsidRPr="00CE2E3E">
        <w:rPr>
          <w:rFonts w:asciiTheme="minorHAnsi" w:hAnsiTheme="minorHAnsi" w:cstheme="minorHAnsi"/>
          <w:sz w:val="22"/>
          <w:szCs w:val="22"/>
        </w:rPr>
        <w:t>, 23 Apr. 2019, www.accessdata.fda.gov/cms_ia/importalert_198.html.</w:t>
      </w:r>
    </w:p>
    <w:p w14:paraId="3FF06595" w14:textId="0C54897F" w:rsidR="007B6AAE" w:rsidRPr="00CE2E3E" w:rsidRDefault="003A2BE7" w:rsidP="00C34B32">
      <w:pPr>
        <w:pStyle w:val="NormalWeb"/>
        <w:numPr>
          <w:ilvl w:val="0"/>
          <w:numId w:val="42"/>
        </w:numPr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CE2E3E">
        <w:rPr>
          <w:rFonts w:asciiTheme="minorHAnsi" w:hAnsiTheme="minorHAnsi" w:cstheme="minorHAnsi"/>
          <w:sz w:val="22"/>
          <w:szCs w:val="22"/>
        </w:rPr>
        <w:t>Consortium for Health and Military Performance (CHAMP)</w:t>
      </w:r>
      <w:r w:rsidR="006C0306" w:rsidRPr="00CE2E3E">
        <w:rPr>
          <w:rFonts w:asciiTheme="minorHAnsi" w:hAnsiTheme="minorHAnsi" w:cstheme="minorHAnsi"/>
          <w:sz w:val="22"/>
          <w:szCs w:val="22"/>
        </w:rPr>
        <w:t xml:space="preserve">. “Yohimbe and Yohimbine in Dietary Supplement Products.” </w:t>
      </w:r>
      <w:r w:rsidR="006C0306" w:rsidRPr="00CE2E3E">
        <w:rPr>
          <w:rFonts w:asciiTheme="minorHAnsi" w:hAnsiTheme="minorHAnsi" w:cstheme="minorHAnsi"/>
          <w:i/>
          <w:iCs/>
          <w:sz w:val="22"/>
          <w:szCs w:val="22"/>
        </w:rPr>
        <w:t>Operation Supplement Safety (OPSS)</w:t>
      </w:r>
      <w:r w:rsidR="006C0306" w:rsidRPr="00CE2E3E">
        <w:rPr>
          <w:rFonts w:asciiTheme="minorHAnsi" w:hAnsiTheme="minorHAnsi" w:cstheme="minorHAnsi"/>
          <w:sz w:val="22"/>
          <w:szCs w:val="22"/>
        </w:rPr>
        <w:t xml:space="preserve">, Uniformed Services University (USU), 7 Jan. 2021, </w:t>
      </w:r>
      <w:hyperlink r:id="rId13" w:history="1">
        <w:r w:rsidR="00E419AC" w:rsidRPr="00CE2E3E">
          <w:rPr>
            <w:rStyle w:val="Hyperlink"/>
            <w:rFonts w:asciiTheme="minorHAnsi" w:hAnsiTheme="minorHAnsi" w:cstheme="minorHAnsi"/>
            <w:sz w:val="22"/>
            <w:szCs w:val="22"/>
          </w:rPr>
          <w:t>www.opss.org/article/yohimbe-and-yohimbine-dietary-supplement-products</w:t>
        </w:r>
      </w:hyperlink>
      <w:r w:rsidR="006C0306" w:rsidRPr="00CE2E3E">
        <w:rPr>
          <w:rFonts w:asciiTheme="minorHAnsi" w:hAnsiTheme="minorHAnsi" w:cstheme="minorHAnsi"/>
          <w:sz w:val="22"/>
          <w:szCs w:val="22"/>
        </w:rPr>
        <w:t xml:space="preserve">. </w:t>
      </w:r>
    </w:p>
    <w:sectPr w:rsidR="007B6AAE" w:rsidRPr="00CE2E3E" w:rsidSect="00735FC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F4D63" w14:textId="77777777" w:rsidR="00E5085F" w:rsidRDefault="00E5085F" w:rsidP="00FE3BB5">
      <w:pPr>
        <w:spacing w:after="0" w:line="240" w:lineRule="auto"/>
      </w:pPr>
      <w:r>
        <w:separator/>
      </w:r>
    </w:p>
  </w:endnote>
  <w:endnote w:type="continuationSeparator" w:id="0">
    <w:p w14:paraId="41966372" w14:textId="77777777" w:rsidR="00E5085F" w:rsidRDefault="00E5085F" w:rsidP="00FE3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bon">
    <w:altName w:val="Sabo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0A00E" w14:textId="77777777" w:rsidR="00EC57B7" w:rsidRDefault="00EC57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E5CE0" w14:textId="47EEFABB" w:rsidR="00D52582" w:rsidRDefault="00EC57B7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615A5A3" wp14:editId="091B2265">
              <wp:simplePos x="0" y="0"/>
              <wp:positionH relativeFrom="page">
                <wp:posOffset>0</wp:posOffset>
              </wp:positionH>
              <wp:positionV relativeFrom="page">
                <wp:posOffset>7317740</wp:posOffset>
              </wp:positionV>
              <wp:extent cx="10058400" cy="263525"/>
              <wp:effectExtent l="0" t="0" r="0" b="3175"/>
              <wp:wrapNone/>
              <wp:docPr id="1" name="MSIPCM2c7e48559a2d565b9d8ca4f5" descr="{&quot;HashCode&quot;:-1348403003,&quot;Height&quot;:612.0,&quot;Width&quot;:79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0" cy="263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8BB170" w14:textId="3E0A5858" w:rsidR="00EC57B7" w:rsidRPr="00EC57B7" w:rsidRDefault="00EC57B7" w:rsidP="00EC57B7">
                          <w:pPr>
                            <w:spacing w:after="0"/>
                            <w:rPr>
                              <w:rFonts w:ascii="Rockwell" w:hAnsi="Rockwell"/>
                              <w:color w:val="0078D7"/>
                              <w:sz w:val="18"/>
                            </w:rPr>
                          </w:pPr>
                          <w:r w:rsidRPr="00EC57B7">
                            <w:rPr>
                              <w:rFonts w:ascii="Rockwell" w:hAnsi="Rockwell"/>
                              <w:color w:val="0078D7"/>
                              <w:sz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15A5A3" id="_x0000_t202" coordsize="21600,21600" o:spt="202" path="m,l,21600r21600,l21600,xe">
              <v:stroke joinstyle="miter"/>
              <v:path gradientshapeok="t" o:connecttype="rect"/>
            </v:shapetype>
            <v:shape id="MSIPCM2c7e48559a2d565b9d8ca4f5" o:spid="_x0000_s1026" type="#_x0000_t202" alt="{&quot;HashCode&quot;:-1348403003,&quot;Height&quot;:612.0,&quot;Width&quot;:792.0,&quot;Placement&quot;:&quot;Footer&quot;,&quot;Index&quot;:&quot;Primary&quot;,&quot;Section&quot;:1,&quot;Top&quot;:0.0,&quot;Left&quot;:0.0}" style="position:absolute;left:0;text-align:left;margin-left:0;margin-top:576.2pt;width:11in;height:20.7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" o:allowincell="f" filled="f" stroked="f" strokeweight=".5pt">
              <v:fill o:detectmouseclick="t"/>
              <v:textbox inset="20pt,0,,0">
                <w:txbxContent>
                  <w:p w14:paraId="7C8BB170" w14:textId="3E0A5858" w:rsidR="00EC57B7" w:rsidRPr="00EC57B7" w:rsidRDefault="00EC57B7" w:rsidP="00EC57B7">
                    <w:pPr>
                      <w:spacing w:after="0"/>
                      <w:rPr>
                        <w:rFonts w:ascii="Rockwell" w:hAnsi="Rockwell"/>
                        <w:color w:val="0078D7"/>
                        <w:sz w:val="18"/>
                      </w:rPr>
                    </w:pPr>
                    <w:r w:rsidRPr="00EC57B7">
                      <w:rPr>
                        <w:rFonts w:ascii="Rockwell" w:hAnsi="Rockwell"/>
                        <w:color w:val="0078D7"/>
                        <w:sz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39443334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52582">
          <w:fldChar w:fldCharType="begin"/>
        </w:r>
        <w:r w:rsidR="00D52582">
          <w:instrText xml:space="preserve"> PAGE   \* MERGEFORMAT </w:instrText>
        </w:r>
        <w:r w:rsidR="00D52582">
          <w:fldChar w:fldCharType="separate"/>
        </w:r>
        <w:r w:rsidR="0097224C">
          <w:rPr>
            <w:noProof/>
          </w:rPr>
          <w:t>11</w:t>
        </w:r>
        <w:r w:rsidR="00D52582">
          <w:rPr>
            <w:noProof/>
          </w:rPr>
          <w:fldChar w:fldCharType="end"/>
        </w:r>
      </w:sdtContent>
    </w:sdt>
  </w:p>
  <w:p w14:paraId="6950A64C" w14:textId="77777777" w:rsidR="00D52582" w:rsidRDefault="00D525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5AC59" w14:textId="77777777" w:rsidR="00EC57B7" w:rsidRDefault="00EC57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826E6A" w14:textId="77777777" w:rsidR="00E5085F" w:rsidRDefault="00E5085F" w:rsidP="00FE3BB5">
      <w:pPr>
        <w:spacing w:after="0" w:line="240" w:lineRule="auto"/>
      </w:pPr>
      <w:r>
        <w:separator/>
      </w:r>
    </w:p>
  </w:footnote>
  <w:footnote w:type="continuationSeparator" w:id="0">
    <w:p w14:paraId="3AF6F32B" w14:textId="77777777" w:rsidR="00E5085F" w:rsidRDefault="00E5085F" w:rsidP="00FE3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396027" w14:textId="77777777" w:rsidR="00EC57B7" w:rsidRDefault="00EC57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F18EF" w14:textId="77777777" w:rsidR="00EC57B7" w:rsidRDefault="00EC57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48385" w14:textId="77777777" w:rsidR="00EC57B7" w:rsidRDefault="00EC57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127B0"/>
    <w:multiLevelType w:val="multilevel"/>
    <w:tmpl w:val="6480E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6D6912"/>
    <w:multiLevelType w:val="hybridMultilevel"/>
    <w:tmpl w:val="58DC76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7D379E"/>
    <w:multiLevelType w:val="hybridMultilevel"/>
    <w:tmpl w:val="CB2E5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36F49"/>
    <w:multiLevelType w:val="hybridMultilevel"/>
    <w:tmpl w:val="22BCD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07157"/>
    <w:multiLevelType w:val="hybridMultilevel"/>
    <w:tmpl w:val="A98AA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08484F"/>
    <w:multiLevelType w:val="hybridMultilevel"/>
    <w:tmpl w:val="989AB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D0BA8"/>
    <w:multiLevelType w:val="hybridMultilevel"/>
    <w:tmpl w:val="9DDC7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026EC"/>
    <w:multiLevelType w:val="hybridMultilevel"/>
    <w:tmpl w:val="B92C56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3850DC"/>
    <w:multiLevelType w:val="hybridMultilevel"/>
    <w:tmpl w:val="494E9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4668E"/>
    <w:multiLevelType w:val="hybridMultilevel"/>
    <w:tmpl w:val="4B30EA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996A61"/>
    <w:multiLevelType w:val="hybridMultilevel"/>
    <w:tmpl w:val="AE72D6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BC294C"/>
    <w:multiLevelType w:val="hybridMultilevel"/>
    <w:tmpl w:val="0400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E2A03"/>
    <w:multiLevelType w:val="multilevel"/>
    <w:tmpl w:val="CD6AF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317624"/>
    <w:multiLevelType w:val="hybridMultilevel"/>
    <w:tmpl w:val="1D349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3073E"/>
    <w:multiLevelType w:val="hybridMultilevel"/>
    <w:tmpl w:val="2B445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AA4F06"/>
    <w:multiLevelType w:val="hybridMultilevel"/>
    <w:tmpl w:val="BE4C2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7A6EE8"/>
    <w:multiLevelType w:val="hybridMultilevel"/>
    <w:tmpl w:val="4EDE29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F1320C8"/>
    <w:multiLevelType w:val="hybridMultilevel"/>
    <w:tmpl w:val="B33A27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BD76DB"/>
    <w:multiLevelType w:val="multilevel"/>
    <w:tmpl w:val="14A435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345A59"/>
    <w:multiLevelType w:val="multilevel"/>
    <w:tmpl w:val="BE7061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34811CD"/>
    <w:multiLevelType w:val="multilevel"/>
    <w:tmpl w:val="111E2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CE7E0D"/>
    <w:multiLevelType w:val="multilevel"/>
    <w:tmpl w:val="14A43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9774011"/>
    <w:multiLevelType w:val="multilevel"/>
    <w:tmpl w:val="04BACC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C071714"/>
    <w:multiLevelType w:val="hybridMultilevel"/>
    <w:tmpl w:val="99A6D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0A40E47"/>
    <w:multiLevelType w:val="hybridMultilevel"/>
    <w:tmpl w:val="D792A0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D70AAF"/>
    <w:multiLevelType w:val="multilevel"/>
    <w:tmpl w:val="FD3CA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6F76A6"/>
    <w:multiLevelType w:val="multilevel"/>
    <w:tmpl w:val="28606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0273D65"/>
    <w:multiLevelType w:val="hybridMultilevel"/>
    <w:tmpl w:val="3CF29A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20A1A79"/>
    <w:multiLevelType w:val="hybridMultilevel"/>
    <w:tmpl w:val="D50E2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2762ED6"/>
    <w:multiLevelType w:val="hybridMultilevel"/>
    <w:tmpl w:val="036C9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377C5E"/>
    <w:multiLevelType w:val="hybridMultilevel"/>
    <w:tmpl w:val="05BC4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924C2A"/>
    <w:multiLevelType w:val="multilevel"/>
    <w:tmpl w:val="477CBD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5715C33"/>
    <w:multiLevelType w:val="hybridMultilevel"/>
    <w:tmpl w:val="D65C45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EF54E4"/>
    <w:multiLevelType w:val="hybridMultilevel"/>
    <w:tmpl w:val="E7B4A6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EB08C5"/>
    <w:multiLevelType w:val="multilevel"/>
    <w:tmpl w:val="21B43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265AF2"/>
    <w:multiLevelType w:val="hybridMultilevel"/>
    <w:tmpl w:val="5A48D6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C956C9E"/>
    <w:multiLevelType w:val="multilevel"/>
    <w:tmpl w:val="7E0AD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203E33"/>
    <w:multiLevelType w:val="hybridMultilevel"/>
    <w:tmpl w:val="B778EC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F293E83"/>
    <w:multiLevelType w:val="multilevel"/>
    <w:tmpl w:val="B600D0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0886A17"/>
    <w:multiLevelType w:val="hybridMultilevel"/>
    <w:tmpl w:val="A178F5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9870F5D"/>
    <w:multiLevelType w:val="hybridMultilevel"/>
    <w:tmpl w:val="172A0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66568A"/>
    <w:multiLevelType w:val="hybridMultilevel"/>
    <w:tmpl w:val="8AAEAB4E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C3557F9"/>
    <w:multiLevelType w:val="hybridMultilevel"/>
    <w:tmpl w:val="66788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15"/>
  </w:num>
  <w:num w:numId="4">
    <w:abstractNumId w:val="21"/>
  </w:num>
  <w:num w:numId="5">
    <w:abstractNumId w:val="22"/>
  </w:num>
  <w:num w:numId="6">
    <w:abstractNumId w:val="9"/>
  </w:num>
  <w:num w:numId="7">
    <w:abstractNumId w:val="23"/>
  </w:num>
  <w:num w:numId="8">
    <w:abstractNumId w:val="28"/>
  </w:num>
  <w:num w:numId="9">
    <w:abstractNumId w:val="38"/>
  </w:num>
  <w:num w:numId="10">
    <w:abstractNumId w:val="31"/>
  </w:num>
  <w:num w:numId="11">
    <w:abstractNumId w:val="4"/>
  </w:num>
  <w:num w:numId="12">
    <w:abstractNumId w:val="12"/>
  </w:num>
  <w:num w:numId="13">
    <w:abstractNumId w:val="30"/>
  </w:num>
  <w:num w:numId="14">
    <w:abstractNumId w:val="11"/>
  </w:num>
  <w:num w:numId="15">
    <w:abstractNumId w:val="8"/>
  </w:num>
  <w:num w:numId="16">
    <w:abstractNumId w:val="5"/>
  </w:num>
  <w:num w:numId="17">
    <w:abstractNumId w:val="40"/>
  </w:num>
  <w:num w:numId="18">
    <w:abstractNumId w:val="34"/>
  </w:num>
  <w:num w:numId="19">
    <w:abstractNumId w:val="0"/>
  </w:num>
  <w:num w:numId="20">
    <w:abstractNumId w:val="26"/>
  </w:num>
  <w:num w:numId="21">
    <w:abstractNumId w:val="19"/>
  </w:num>
  <w:num w:numId="22">
    <w:abstractNumId w:val="25"/>
  </w:num>
  <w:num w:numId="23">
    <w:abstractNumId w:val="36"/>
  </w:num>
  <w:num w:numId="24">
    <w:abstractNumId w:val="20"/>
  </w:num>
  <w:num w:numId="25">
    <w:abstractNumId w:val="7"/>
  </w:num>
  <w:num w:numId="26">
    <w:abstractNumId w:val="2"/>
  </w:num>
  <w:num w:numId="27">
    <w:abstractNumId w:val="27"/>
  </w:num>
  <w:num w:numId="28">
    <w:abstractNumId w:val="3"/>
  </w:num>
  <w:num w:numId="29">
    <w:abstractNumId w:val="42"/>
  </w:num>
  <w:num w:numId="30">
    <w:abstractNumId w:val="6"/>
  </w:num>
  <w:num w:numId="31">
    <w:abstractNumId w:val="32"/>
  </w:num>
  <w:num w:numId="32">
    <w:abstractNumId w:val="24"/>
  </w:num>
  <w:num w:numId="33">
    <w:abstractNumId w:val="39"/>
  </w:num>
  <w:num w:numId="34">
    <w:abstractNumId w:val="16"/>
  </w:num>
  <w:num w:numId="35">
    <w:abstractNumId w:val="14"/>
  </w:num>
  <w:num w:numId="36">
    <w:abstractNumId w:val="1"/>
  </w:num>
  <w:num w:numId="37">
    <w:abstractNumId w:val="29"/>
  </w:num>
  <w:num w:numId="38">
    <w:abstractNumId w:val="17"/>
  </w:num>
  <w:num w:numId="39">
    <w:abstractNumId w:val="33"/>
  </w:num>
  <w:num w:numId="40">
    <w:abstractNumId w:val="13"/>
  </w:num>
  <w:num w:numId="41">
    <w:abstractNumId w:val="35"/>
  </w:num>
  <w:num w:numId="42">
    <w:abstractNumId w:val="41"/>
  </w:num>
  <w:num w:numId="43">
    <w:abstractNumId w:val="3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Bharathi Avula">
    <w15:presenceInfo w15:providerId="Windows Live" w15:userId="870952f0e4e105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AAE"/>
    <w:rsid w:val="000076CB"/>
    <w:rsid w:val="00012B72"/>
    <w:rsid w:val="000132D4"/>
    <w:rsid w:val="00046AAA"/>
    <w:rsid w:val="000507CB"/>
    <w:rsid w:val="00052E6B"/>
    <w:rsid w:val="00052ED8"/>
    <w:rsid w:val="000556BB"/>
    <w:rsid w:val="00067173"/>
    <w:rsid w:val="00070089"/>
    <w:rsid w:val="00071B33"/>
    <w:rsid w:val="00072E63"/>
    <w:rsid w:val="000813F4"/>
    <w:rsid w:val="00082233"/>
    <w:rsid w:val="00083B25"/>
    <w:rsid w:val="00091838"/>
    <w:rsid w:val="000937DC"/>
    <w:rsid w:val="000A0082"/>
    <w:rsid w:val="000A2088"/>
    <w:rsid w:val="000A3456"/>
    <w:rsid w:val="000A5667"/>
    <w:rsid w:val="000B17B2"/>
    <w:rsid w:val="000B195A"/>
    <w:rsid w:val="000B7FE3"/>
    <w:rsid w:val="000C6B7A"/>
    <w:rsid w:val="000D0210"/>
    <w:rsid w:val="000E1D51"/>
    <w:rsid w:val="000E26B3"/>
    <w:rsid w:val="000E56E0"/>
    <w:rsid w:val="000E5F06"/>
    <w:rsid w:val="000F01AE"/>
    <w:rsid w:val="000F1408"/>
    <w:rsid w:val="000F147E"/>
    <w:rsid w:val="000F1ED4"/>
    <w:rsid w:val="000F28D8"/>
    <w:rsid w:val="000F428D"/>
    <w:rsid w:val="001037F3"/>
    <w:rsid w:val="0010463C"/>
    <w:rsid w:val="00106DB5"/>
    <w:rsid w:val="00107595"/>
    <w:rsid w:val="00110198"/>
    <w:rsid w:val="001110E9"/>
    <w:rsid w:val="00114BBB"/>
    <w:rsid w:val="00117D1E"/>
    <w:rsid w:val="00130973"/>
    <w:rsid w:val="00147100"/>
    <w:rsid w:val="00154049"/>
    <w:rsid w:val="0015447B"/>
    <w:rsid w:val="00154F94"/>
    <w:rsid w:val="00160535"/>
    <w:rsid w:val="00160A33"/>
    <w:rsid w:val="001645B6"/>
    <w:rsid w:val="00172D0F"/>
    <w:rsid w:val="00173223"/>
    <w:rsid w:val="00176F76"/>
    <w:rsid w:val="00186F83"/>
    <w:rsid w:val="001911AD"/>
    <w:rsid w:val="00191C60"/>
    <w:rsid w:val="0019207E"/>
    <w:rsid w:val="00192DA2"/>
    <w:rsid w:val="00193A7A"/>
    <w:rsid w:val="00197EDD"/>
    <w:rsid w:val="001B0709"/>
    <w:rsid w:val="001B1C0E"/>
    <w:rsid w:val="001B1D50"/>
    <w:rsid w:val="001B5264"/>
    <w:rsid w:val="001B7B5C"/>
    <w:rsid w:val="001C2B5E"/>
    <w:rsid w:val="001C3D99"/>
    <w:rsid w:val="001C6546"/>
    <w:rsid w:val="001C6F93"/>
    <w:rsid w:val="001E31FA"/>
    <w:rsid w:val="001F5EDD"/>
    <w:rsid w:val="00200A16"/>
    <w:rsid w:val="002033D7"/>
    <w:rsid w:val="00210903"/>
    <w:rsid w:val="002120E6"/>
    <w:rsid w:val="002265D7"/>
    <w:rsid w:val="00230183"/>
    <w:rsid w:val="00232017"/>
    <w:rsid w:val="00233973"/>
    <w:rsid w:val="00235BAA"/>
    <w:rsid w:val="002505FB"/>
    <w:rsid w:val="00250A7F"/>
    <w:rsid w:val="00260D6D"/>
    <w:rsid w:val="00265A1C"/>
    <w:rsid w:val="002724BE"/>
    <w:rsid w:val="002761A8"/>
    <w:rsid w:val="00280B97"/>
    <w:rsid w:val="00291375"/>
    <w:rsid w:val="00291519"/>
    <w:rsid w:val="00292188"/>
    <w:rsid w:val="002934B2"/>
    <w:rsid w:val="002950D2"/>
    <w:rsid w:val="002967B6"/>
    <w:rsid w:val="002A2349"/>
    <w:rsid w:val="002A32CD"/>
    <w:rsid w:val="002A3B9A"/>
    <w:rsid w:val="002A545C"/>
    <w:rsid w:val="002A6E72"/>
    <w:rsid w:val="002B1940"/>
    <w:rsid w:val="002B23A4"/>
    <w:rsid w:val="002B42AC"/>
    <w:rsid w:val="002B44AA"/>
    <w:rsid w:val="002B68CD"/>
    <w:rsid w:val="002C1CC1"/>
    <w:rsid w:val="002C1F7F"/>
    <w:rsid w:val="002C2B03"/>
    <w:rsid w:val="002C5EA7"/>
    <w:rsid w:val="002C673B"/>
    <w:rsid w:val="002D4AC8"/>
    <w:rsid w:val="002D5A04"/>
    <w:rsid w:val="002D7B31"/>
    <w:rsid w:val="002E6EDF"/>
    <w:rsid w:val="002F6446"/>
    <w:rsid w:val="002F6E4A"/>
    <w:rsid w:val="00304030"/>
    <w:rsid w:val="00305E9D"/>
    <w:rsid w:val="0032353A"/>
    <w:rsid w:val="0032398E"/>
    <w:rsid w:val="00325000"/>
    <w:rsid w:val="00331D02"/>
    <w:rsid w:val="003347A7"/>
    <w:rsid w:val="003438B7"/>
    <w:rsid w:val="00345798"/>
    <w:rsid w:val="00350F2F"/>
    <w:rsid w:val="00352B14"/>
    <w:rsid w:val="003553A2"/>
    <w:rsid w:val="00356C74"/>
    <w:rsid w:val="00376FA5"/>
    <w:rsid w:val="0037758A"/>
    <w:rsid w:val="00377E70"/>
    <w:rsid w:val="00377EA6"/>
    <w:rsid w:val="00392B99"/>
    <w:rsid w:val="00392E53"/>
    <w:rsid w:val="003A2AE3"/>
    <w:rsid w:val="003A2BE7"/>
    <w:rsid w:val="003D0C39"/>
    <w:rsid w:val="003D3A5A"/>
    <w:rsid w:val="003D7E11"/>
    <w:rsid w:val="003E401D"/>
    <w:rsid w:val="003E7D5B"/>
    <w:rsid w:val="003F1082"/>
    <w:rsid w:val="003F10C1"/>
    <w:rsid w:val="003F552E"/>
    <w:rsid w:val="00401BBC"/>
    <w:rsid w:val="004039F0"/>
    <w:rsid w:val="004100CA"/>
    <w:rsid w:val="00412A36"/>
    <w:rsid w:val="00413161"/>
    <w:rsid w:val="004172A6"/>
    <w:rsid w:val="00423BCA"/>
    <w:rsid w:val="004453EF"/>
    <w:rsid w:val="00452BA4"/>
    <w:rsid w:val="0047273E"/>
    <w:rsid w:val="0048002F"/>
    <w:rsid w:val="00481511"/>
    <w:rsid w:val="00482F89"/>
    <w:rsid w:val="0048384A"/>
    <w:rsid w:val="004842CE"/>
    <w:rsid w:val="00484C9A"/>
    <w:rsid w:val="004A4603"/>
    <w:rsid w:val="004A6788"/>
    <w:rsid w:val="004A7C8B"/>
    <w:rsid w:val="004A7D17"/>
    <w:rsid w:val="004B1D12"/>
    <w:rsid w:val="004B45B3"/>
    <w:rsid w:val="004B5AEC"/>
    <w:rsid w:val="004C29F3"/>
    <w:rsid w:val="004C4575"/>
    <w:rsid w:val="004C457F"/>
    <w:rsid w:val="004C6B7E"/>
    <w:rsid w:val="004C6BA0"/>
    <w:rsid w:val="004C6ED6"/>
    <w:rsid w:val="004D3045"/>
    <w:rsid w:val="004D6ECC"/>
    <w:rsid w:val="004E5E96"/>
    <w:rsid w:val="004E6DEE"/>
    <w:rsid w:val="004F06C7"/>
    <w:rsid w:val="004F7172"/>
    <w:rsid w:val="0050448F"/>
    <w:rsid w:val="00512724"/>
    <w:rsid w:val="00515602"/>
    <w:rsid w:val="00515647"/>
    <w:rsid w:val="00517D77"/>
    <w:rsid w:val="00526625"/>
    <w:rsid w:val="00531379"/>
    <w:rsid w:val="00532D7A"/>
    <w:rsid w:val="00535634"/>
    <w:rsid w:val="005416B0"/>
    <w:rsid w:val="0054208B"/>
    <w:rsid w:val="005469FE"/>
    <w:rsid w:val="00547AC8"/>
    <w:rsid w:val="00550A17"/>
    <w:rsid w:val="00554FE8"/>
    <w:rsid w:val="00562A53"/>
    <w:rsid w:val="00564381"/>
    <w:rsid w:val="005644D2"/>
    <w:rsid w:val="00565C23"/>
    <w:rsid w:val="005666DE"/>
    <w:rsid w:val="005674F3"/>
    <w:rsid w:val="005715ED"/>
    <w:rsid w:val="00575F4B"/>
    <w:rsid w:val="00577DF1"/>
    <w:rsid w:val="00583F7B"/>
    <w:rsid w:val="00586899"/>
    <w:rsid w:val="00591861"/>
    <w:rsid w:val="00593437"/>
    <w:rsid w:val="005A13AD"/>
    <w:rsid w:val="005A2D25"/>
    <w:rsid w:val="005B7368"/>
    <w:rsid w:val="005C0205"/>
    <w:rsid w:val="005C0430"/>
    <w:rsid w:val="005C2E07"/>
    <w:rsid w:val="005D0A47"/>
    <w:rsid w:val="005D5ECA"/>
    <w:rsid w:val="005D6484"/>
    <w:rsid w:val="005E588F"/>
    <w:rsid w:val="005E7A0D"/>
    <w:rsid w:val="005F75F5"/>
    <w:rsid w:val="00602192"/>
    <w:rsid w:val="00622D7F"/>
    <w:rsid w:val="00623486"/>
    <w:rsid w:val="006262DB"/>
    <w:rsid w:val="00627974"/>
    <w:rsid w:val="00627CC5"/>
    <w:rsid w:val="00631A1D"/>
    <w:rsid w:val="00642DD6"/>
    <w:rsid w:val="00653DA4"/>
    <w:rsid w:val="006551D1"/>
    <w:rsid w:val="00677224"/>
    <w:rsid w:val="00684626"/>
    <w:rsid w:val="00686EE2"/>
    <w:rsid w:val="006904C8"/>
    <w:rsid w:val="00690D05"/>
    <w:rsid w:val="006A05CA"/>
    <w:rsid w:val="006A0E62"/>
    <w:rsid w:val="006A57DA"/>
    <w:rsid w:val="006B31AF"/>
    <w:rsid w:val="006B3CB3"/>
    <w:rsid w:val="006B6347"/>
    <w:rsid w:val="006C0306"/>
    <w:rsid w:val="006C2D83"/>
    <w:rsid w:val="006C340F"/>
    <w:rsid w:val="006C51D0"/>
    <w:rsid w:val="006D2517"/>
    <w:rsid w:val="006E1915"/>
    <w:rsid w:val="006E1DEB"/>
    <w:rsid w:val="006E34BA"/>
    <w:rsid w:val="006F1FDB"/>
    <w:rsid w:val="006F3F18"/>
    <w:rsid w:val="006F64C4"/>
    <w:rsid w:val="00702374"/>
    <w:rsid w:val="00704738"/>
    <w:rsid w:val="0070567C"/>
    <w:rsid w:val="00713B7F"/>
    <w:rsid w:val="007142F4"/>
    <w:rsid w:val="00716BAA"/>
    <w:rsid w:val="0072284A"/>
    <w:rsid w:val="00722D25"/>
    <w:rsid w:val="00730E6E"/>
    <w:rsid w:val="00735916"/>
    <w:rsid w:val="00735FC1"/>
    <w:rsid w:val="00737DEC"/>
    <w:rsid w:val="00751C5E"/>
    <w:rsid w:val="007538AC"/>
    <w:rsid w:val="00757236"/>
    <w:rsid w:val="00767813"/>
    <w:rsid w:val="007705D2"/>
    <w:rsid w:val="00774C14"/>
    <w:rsid w:val="0079252B"/>
    <w:rsid w:val="00795B53"/>
    <w:rsid w:val="007A02BF"/>
    <w:rsid w:val="007A0E4D"/>
    <w:rsid w:val="007A1996"/>
    <w:rsid w:val="007A2A1B"/>
    <w:rsid w:val="007A5E38"/>
    <w:rsid w:val="007A60EE"/>
    <w:rsid w:val="007B6AAE"/>
    <w:rsid w:val="007B70E4"/>
    <w:rsid w:val="007C21D0"/>
    <w:rsid w:val="007D4D3E"/>
    <w:rsid w:val="007E1659"/>
    <w:rsid w:val="007E5878"/>
    <w:rsid w:val="00803171"/>
    <w:rsid w:val="00810DA5"/>
    <w:rsid w:val="008128A6"/>
    <w:rsid w:val="0081728E"/>
    <w:rsid w:val="00833677"/>
    <w:rsid w:val="00840139"/>
    <w:rsid w:val="00840C8A"/>
    <w:rsid w:val="008432A1"/>
    <w:rsid w:val="00855A16"/>
    <w:rsid w:val="008606EF"/>
    <w:rsid w:val="0086393D"/>
    <w:rsid w:val="00866365"/>
    <w:rsid w:val="00871B50"/>
    <w:rsid w:val="00872E82"/>
    <w:rsid w:val="00874DF2"/>
    <w:rsid w:val="008803E1"/>
    <w:rsid w:val="00897C6E"/>
    <w:rsid w:val="008B2909"/>
    <w:rsid w:val="008B526A"/>
    <w:rsid w:val="008D36FC"/>
    <w:rsid w:val="008D7D3F"/>
    <w:rsid w:val="008E00DC"/>
    <w:rsid w:val="008E3977"/>
    <w:rsid w:val="008E3AA1"/>
    <w:rsid w:val="008E6184"/>
    <w:rsid w:val="008F210C"/>
    <w:rsid w:val="008F3C4E"/>
    <w:rsid w:val="008F4298"/>
    <w:rsid w:val="008F52F0"/>
    <w:rsid w:val="00902B88"/>
    <w:rsid w:val="00907A8F"/>
    <w:rsid w:val="00910AFA"/>
    <w:rsid w:val="009115F7"/>
    <w:rsid w:val="00911DE4"/>
    <w:rsid w:val="00917470"/>
    <w:rsid w:val="00920F5D"/>
    <w:rsid w:val="009218A9"/>
    <w:rsid w:val="00922D57"/>
    <w:rsid w:val="00933680"/>
    <w:rsid w:val="00937E8D"/>
    <w:rsid w:val="00940025"/>
    <w:rsid w:val="00944523"/>
    <w:rsid w:val="00944D5E"/>
    <w:rsid w:val="00947ADA"/>
    <w:rsid w:val="009523FE"/>
    <w:rsid w:val="00955457"/>
    <w:rsid w:val="00961F5C"/>
    <w:rsid w:val="00964FC7"/>
    <w:rsid w:val="009715C3"/>
    <w:rsid w:val="00972052"/>
    <w:rsid w:val="009720C7"/>
    <w:rsid w:val="0097224C"/>
    <w:rsid w:val="00974BCE"/>
    <w:rsid w:val="00975E66"/>
    <w:rsid w:val="0097634C"/>
    <w:rsid w:val="009840D8"/>
    <w:rsid w:val="00991664"/>
    <w:rsid w:val="00996E37"/>
    <w:rsid w:val="00997374"/>
    <w:rsid w:val="009A62B3"/>
    <w:rsid w:val="009A6C2F"/>
    <w:rsid w:val="009A738E"/>
    <w:rsid w:val="009A74E6"/>
    <w:rsid w:val="009A7FBE"/>
    <w:rsid w:val="009B2BE4"/>
    <w:rsid w:val="009C3488"/>
    <w:rsid w:val="009D3ABE"/>
    <w:rsid w:val="009D564A"/>
    <w:rsid w:val="009D7157"/>
    <w:rsid w:val="009D7911"/>
    <w:rsid w:val="009D7E52"/>
    <w:rsid w:val="009E0382"/>
    <w:rsid w:val="009E0746"/>
    <w:rsid w:val="009E5258"/>
    <w:rsid w:val="009E665D"/>
    <w:rsid w:val="009F084B"/>
    <w:rsid w:val="009F587F"/>
    <w:rsid w:val="009F7C94"/>
    <w:rsid w:val="00A038B4"/>
    <w:rsid w:val="00A04E6E"/>
    <w:rsid w:val="00A13696"/>
    <w:rsid w:val="00A3093C"/>
    <w:rsid w:val="00A4399B"/>
    <w:rsid w:val="00A60FAB"/>
    <w:rsid w:val="00A63AC1"/>
    <w:rsid w:val="00A72349"/>
    <w:rsid w:val="00A8595B"/>
    <w:rsid w:val="00A86E19"/>
    <w:rsid w:val="00A92B5C"/>
    <w:rsid w:val="00A93D79"/>
    <w:rsid w:val="00A96ED4"/>
    <w:rsid w:val="00A97B28"/>
    <w:rsid w:val="00AB2E42"/>
    <w:rsid w:val="00AB762F"/>
    <w:rsid w:val="00AC17FB"/>
    <w:rsid w:val="00AC2570"/>
    <w:rsid w:val="00AD38CE"/>
    <w:rsid w:val="00AD7B0E"/>
    <w:rsid w:val="00AE3669"/>
    <w:rsid w:val="00AE691E"/>
    <w:rsid w:val="00AF007D"/>
    <w:rsid w:val="00AF13D0"/>
    <w:rsid w:val="00AF52AB"/>
    <w:rsid w:val="00AF7DF5"/>
    <w:rsid w:val="00B01826"/>
    <w:rsid w:val="00B10E1C"/>
    <w:rsid w:val="00B15021"/>
    <w:rsid w:val="00B1512A"/>
    <w:rsid w:val="00B247ED"/>
    <w:rsid w:val="00B300D1"/>
    <w:rsid w:val="00B32205"/>
    <w:rsid w:val="00B345B2"/>
    <w:rsid w:val="00B40949"/>
    <w:rsid w:val="00B42E3B"/>
    <w:rsid w:val="00B45732"/>
    <w:rsid w:val="00B45C23"/>
    <w:rsid w:val="00B64A4C"/>
    <w:rsid w:val="00B66AB2"/>
    <w:rsid w:val="00B678D5"/>
    <w:rsid w:val="00B71FA8"/>
    <w:rsid w:val="00B74ABB"/>
    <w:rsid w:val="00B76CE9"/>
    <w:rsid w:val="00B7749C"/>
    <w:rsid w:val="00B80BBD"/>
    <w:rsid w:val="00B859E4"/>
    <w:rsid w:val="00B87B02"/>
    <w:rsid w:val="00B900DD"/>
    <w:rsid w:val="00B95D50"/>
    <w:rsid w:val="00B97B82"/>
    <w:rsid w:val="00BA0105"/>
    <w:rsid w:val="00BA1235"/>
    <w:rsid w:val="00BA5BAD"/>
    <w:rsid w:val="00BA601C"/>
    <w:rsid w:val="00BB21A1"/>
    <w:rsid w:val="00BB3EC5"/>
    <w:rsid w:val="00BB723E"/>
    <w:rsid w:val="00BC31B6"/>
    <w:rsid w:val="00BD5406"/>
    <w:rsid w:val="00BE5F4D"/>
    <w:rsid w:val="00BE7312"/>
    <w:rsid w:val="00BF4CF2"/>
    <w:rsid w:val="00BF6519"/>
    <w:rsid w:val="00C00608"/>
    <w:rsid w:val="00C01934"/>
    <w:rsid w:val="00C030EF"/>
    <w:rsid w:val="00C17D86"/>
    <w:rsid w:val="00C217C8"/>
    <w:rsid w:val="00C2477E"/>
    <w:rsid w:val="00C31DEF"/>
    <w:rsid w:val="00C327F1"/>
    <w:rsid w:val="00C34B32"/>
    <w:rsid w:val="00C44426"/>
    <w:rsid w:val="00C47884"/>
    <w:rsid w:val="00C52B90"/>
    <w:rsid w:val="00C55D5B"/>
    <w:rsid w:val="00C61106"/>
    <w:rsid w:val="00C65479"/>
    <w:rsid w:val="00C71B45"/>
    <w:rsid w:val="00C71E0A"/>
    <w:rsid w:val="00C7349C"/>
    <w:rsid w:val="00C74142"/>
    <w:rsid w:val="00C76DF9"/>
    <w:rsid w:val="00C811E9"/>
    <w:rsid w:val="00C83D04"/>
    <w:rsid w:val="00C83E59"/>
    <w:rsid w:val="00C84C25"/>
    <w:rsid w:val="00C85F80"/>
    <w:rsid w:val="00C91EB4"/>
    <w:rsid w:val="00CA0512"/>
    <w:rsid w:val="00CA56EC"/>
    <w:rsid w:val="00CA6289"/>
    <w:rsid w:val="00CB02CD"/>
    <w:rsid w:val="00CB2767"/>
    <w:rsid w:val="00CB3424"/>
    <w:rsid w:val="00CB41AC"/>
    <w:rsid w:val="00CC2D7A"/>
    <w:rsid w:val="00CC7D69"/>
    <w:rsid w:val="00CD4DE1"/>
    <w:rsid w:val="00CE2E3E"/>
    <w:rsid w:val="00CE4FEF"/>
    <w:rsid w:val="00CF53AE"/>
    <w:rsid w:val="00CF5C9F"/>
    <w:rsid w:val="00D04C9F"/>
    <w:rsid w:val="00D0618D"/>
    <w:rsid w:val="00D10D6A"/>
    <w:rsid w:val="00D13841"/>
    <w:rsid w:val="00D16783"/>
    <w:rsid w:val="00D2027A"/>
    <w:rsid w:val="00D31FE5"/>
    <w:rsid w:val="00D332CE"/>
    <w:rsid w:val="00D36A46"/>
    <w:rsid w:val="00D36AD1"/>
    <w:rsid w:val="00D379EC"/>
    <w:rsid w:val="00D42DDC"/>
    <w:rsid w:val="00D45E8F"/>
    <w:rsid w:val="00D50CE4"/>
    <w:rsid w:val="00D51468"/>
    <w:rsid w:val="00D52582"/>
    <w:rsid w:val="00D525D9"/>
    <w:rsid w:val="00D53866"/>
    <w:rsid w:val="00D54249"/>
    <w:rsid w:val="00D630F9"/>
    <w:rsid w:val="00D67ED0"/>
    <w:rsid w:val="00D76EC2"/>
    <w:rsid w:val="00D84422"/>
    <w:rsid w:val="00D86D9B"/>
    <w:rsid w:val="00D909C5"/>
    <w:rsid w:val="00D91B55"/>
    <w:rsid w:val="00D94038"/>
    <w:rsid w:val="00D9409E"/>
    <w:rsid w:val="00DA0DE5"/>
    <w:rsid w:val="00DA67D5"/>
    <w:rsid w:val="00DB1ADF"/>
    <w:rsid w:val="00DB1FD3"/>
    <w:rsid w:val="00DB39AF"/>
    <w:rsid w:val="00DB4E57"/>
    <w:rsid w:val="00DC0595"/>
    <w:rsid w:val="00DC74E2"/>
    <w:rsid w:val="00DD5ED8"/>
    <w:rsid w:val="00DD5F78"/>
    <w:rsid w:val="00DD72B6"/>
    <w:rsid w:val="00DE0074"/>
    <w:rsid w:val="00DE110D"/>
    <w:rsid w:val="00E11A36"/>
    <w:rsid w:val="00E23ED7"/>
    <w:rsid w:val="00E27AD1"/>
    <w:rsid w:val="00E35D52"/>
    <w:rsid w:val="00E37761"/>
    <w:rsid w:val="00E419AC"/>
    <w:rsid w:val="00E47295"/>
    <w:rsid w:val="00E5085F"/>
    <w:rsid w:val="00E5331F"/>
    <w:rsid w:val="00E563CD"/>
    <w:rsid w:val="00E6010A"/>
    <w:rsid w:val="00E62BA8"/>
    <w:rsid w:val="00E73104"/>
    <w:rsid w:val="00E74A4C"/>
    <w:rsid w:val="00E761E2"/>
    <w:rsid w:val="00E77285"/>
    <w:rsid w:val="00E8301B"/>
    <w:rsid w:val="00E902D9"/>
    <w:rsid w:val="00E9045E"/>
    <w:rsid w:val="00E90818"/>
    <w:rsid w:val="00E94205"/>
    <w:rsid w:val="00E973D4"/>
    <w:rsid w:val="00EA01EC"/>
    <w:rsid w:val="00EA4A7A"/>
    <w:rsid w:val="00EA5278"/>
    <w:rsid w:val="00EB2E1F"/>
    <w:rsid w:val="00EC0493"/>
    <w:rsid w:val="00EC0D86"/>
    <w:rsid w:val="00EC1CD9"/>
    <w:rsid w:val="00EC57B7"/>
    <w:rsid w:val="00EC6327"/>
    <w:rsid w:val="00EC66F1"/>
    <w:rsid w:val="00EC67A2"/>
    <w:rsid w:val="00EC72EB"/>
    <w:rsid w:val="00ED0A96"/>
    <w:rsid w:val="00ED21F2"/>
    <w:rsid w:val="00ED2E80"/>
    <w:rsid w:val="00ED336C"/>
    <w:rsid w:val="00ED6DD3"/>
    <w:rsid w:val="00EE02C3"/>
    <w:rsid w:val="00EE11B2"/>
    <w:rsid w:val="00EE1580"/>
    <w:rsid w:val="00EE5865"/>
    <w:rsid w:val="00EF424E"/>
    <w:rsid w:val="00F004CB"/>
    <w:rsid w:val="00F055C1"/>
    <w:rsid w:val="00F12B23"/>
    <w:rsid w:val="00F13F35"/>
    <w:rsid w:val="00F155CE"/>
    <w:rsid w:val="00F22784"/>
    <w:rsid w:val="00F23430"/>
    <w:rsid w:val="00F27060"/>
    <w:rsid w:val="00F30C8B"/>
    <w:rsid w:val="00F40168"/>
    <w:rsid w:val="00F53ED2"/>
    <w:rsid w:val="00F61079"/>
    <w:rsid w:val="00F739F2"/>
    <w:rsid w:val="00F742B1"/>
    <w:rsid w:val="00F767EC"/>
    <w:rsid w:val="00F81178"/>
    <w:rsid w:val="00F900E0"/>
    <w:rsid w:val="00F91431"/>
    <w:rsid w:val="00F9191F"/>
    <w:rsid w:val="00F9452F"/>
    <w:rsid w:val="00F94BF8"/>
    <w:rsid w:val="00FB4076"/>
    <w:rsid w:val="00FB5C82"/>
    <w:rsid w:val="00FB5E9A"/>
    <w:rsid w:val="00FC2096"/>
    <w:rsid w:val="00FC42F2"/>
    <w:rsid w:val="00FE3BB5"/>
    <w:rsid w:val="00FE4A55"/>
    <w:rsid w:val="00FF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D592BA"/>
  <w15:chartTrackingRefBased/>
  <w15:docId w15:val="{ADB31D1D-31B1-48F0-9A7C-726FB5DE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38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41A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F53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53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53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3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3A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3AE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4E5E9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E3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BB5"/>
  </w:style>
  <w:style w:type="paragraph" w:styleId="Footer">
    <w:name w:val="footer"/>
    <w:basedOn w:val="Normal"/>
    <w:link w:val="FooterChar"/>
    <w:uiPriority w:val="99"/>
    <w:unhideWhenUsed/>
    <w:rsid w:val="00FE3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BB5"/>
  </w:style>
  <w:style w:type="table" w:styleId="PlainTable1">
    <w:name w:val="Plain Table 1"/>
    <w:basedOn w:val="TableNormal"/>
    <w:uiPriority w:val="41"/>
    <w:rsid w:val="00F94BF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Spacing">
    <w:name w:val="No Spacing"/>
    <w:uiPriority w:val="1"/>
    <w:qFormat/>
    <w:rsid w:val="00627CC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C20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opre">
    <w:name w:val="acopre"/>
    <w:basedOn w:val="DefaultParagraphFont"/>
    <w:rsid w:val="00FC2096"/>
  </w:style>
  <w:style w:type="character" w:customStyle="1" w:styleId="ilfuvd">
    <w:name w:val="ilfuvd"/>
    <w:basedOn w:val="DefaultParagraphFont"/>
    <w:rsid w:val="00FC2096"/>
  </w:style>
  <w:style w:type="character" w:styleId="FollowedHyperlink">
    <w:name w:val="FollowedHyperlink"/>
    <w:basedOn w:val="DefaultParagraphFont"/>
    <w:uiPriority w:val="99"/>
    <w:semiHidden/>
    <w:unhideWhenUsed/>
    <w:rsid w:val="002B1940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42DDC"/>
    <w:rPr>
      <w:color w:val="605E5C"/>
      <w:shd w:val="clear" w:color="auto" w:fill="E1DFDD"/>
    </w:rPr>
  </w:style>
  <w:style w:type="character" w:styleId="HTMLCite">
    <w:name w:val="HTML Cite"/>
    <w:basedOn w:val="DefaultParagraphFont"/>
    <w:uiPriority w:val="99"/>
    <w:semiHidden/>
    <w:unhideWhenUsed/>
    <w:rsid w:val="00D42DDC"/>
    <w:rPr>
      <w:i/>
      <w:iCs/>
    </w:rPr>
  </w:style>
  <w:style w:type="character" w:styleId="Emphasis">
    <w:name w:val="Emphasis"/>
    <w:basedOn w:val="DefaultParagraphFont"/>
    <w:uiPriority w:val="20"/>
    <w:qFormat/>
    <w:rsid w:val="009840D8"/>
    <w:rPr>
      <w:i/>
      <w:iCs/>
    </w:rPr>
  </w:style>
  <w:style w:type="paragraph" w:styleId="NormalWeb">
    <w:name w:val="Normal (Web)"/>
    <w:basedOn w:val="Normal"/>
    <w:uiPriority w:val="99"/>
    <w:unhideWhenUsed/>
    <w:rsid w:val="002A2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538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E34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6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ta.regulations.gov/document/FDA-2012-S-1178-0012" TargetMode="External"/><Relationship Id="rId13" Type="http://schemas.openxmlformats.org/officeDocument/2006/relationships/hyperlink" Target="http://www.opss.org/article/yohimbe-and-yohimbine-dietary-supplement-product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://www.fda.gov/media/104437/download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ada-ama.org/sites/default/files/resources/files/2021list_en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fda.gov/drugs/drug-interactions-labeling/preventable-adverse-drug-reactions-focus-drug-interactions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opss.org/dietary-supplement-ingredients-prohibited-department-defense" TargetMode="Externa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DA67A-F4A7-400B-A727-3B115E1F1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2479</Words>
  <Characters>14135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USUHS</Company>
  <LinksUpToDate>false</LinksUpToDate>
  <CharactersWithSpaces>16581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ABRAHAM</dc:creator>
  <cp:keywords/>
  <dc:description/>
  <cp:lastModifiedBy>Long, Sophie</cp:lastModifiedBy>
  <cp:revision>2</cp:revision>
  <dcterms:created xsi:type="dcterms:W3CDTF">2022-01-31T14:50:00Z</dcterms:created>
  <dcterms:modified xsi:type="dcterms:W3CDTF">2022-01-31T14:50:00Z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bab825-a111-45e4-86a1-18cee0005896_Enabled">
    <vt:lpwstr>true</vt:lpwstr>
  </property>
  <property fmtid="{D5CDD505-2E9C-101B-9397-08002B2CF9AE}" pid="3" name="MSIP_Label_2bbab825-a111-45e4-86a1-18cee0005896_SetDate">
    <vt:lpwstr>2022-01-31T14:50:45Z</vt:lpwstr>
  </property>
  <property fmtid="{D5CDD505-2E9C-101B-9397-08002B2CF9AE}" pid="4" name="MSIP_Label_2bbab825-a111-45e4-86a1-18cee0005896_Method">
    <vt:lpwstr>Standard</vt:lpwstr>
  </property>
  <property fmtid="{D5CDD505-2E9C-101B-9397-08002B2CF9AE}" pid="5" name="MSIP_Label_2bbab825-a111-45e4-86a1-18cee0005896_Name">
    <vt:lpwstr>2bbab825-a111-45e4-86a1-18cee0005896</vt:lpwstr>
  </property>
  <property fmtid="{D5CDD505-2E9C-101B-9397-08002B2CF9AE}" pid="6" name="MSIP_Label_2bbab825-a111-45e4-86a1-18cee0005896_SiteId">
    <vt:lpwstr>2567d566-604c-408a-8a60-55d0dc9d9d6b</vt:lpwstr>
  </property>
  <property fmtid="{D5CDD505-2E9C-101B-9397-08002B2CF9AE}" pid="7" name="MSIP_Label_2bbab825-a111-45e4-86a1-18cee0005896_ActionId">
    <vt:lpwstr>8b884d4f-7baf-4806-981e-32f87bee550d</vt:lpwstr>
  </property>
  <property fmtid="{D5CDD505-2E9C-101B-9397-08002B2CF9AE}" pid="8" name="MSIP_Label_2bbab825-a111-45e4-86a1-18cee0005896_ContentBits">
    <vt:lpwstr>2</vt:lpwstr>
  </property>
</Properties>
</file>