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2D6B" w14:textId="4E59A329" w:rsidR="00F11D81" w:rsidRPr="00003903" w:rsidRDefault="00E67FFD" w:rsidP="00806BC2">
      <w:pPr>
        <w:spacing w:line="480" w:lineRule="auto"/>
        <w:jc w:val="right"/>
        <w:rPr>
          <w:rFonts w:ascii="Times New Roman" w:hAnsi="Times New Roman" w:cs="Times New Roman"/>
          <w:bCs/>
          <w:kern w:val="28"/>
          <w:sz w:val="24"/>
          <w:szCs w:val="24"/>
        </w:rPr>
      </w:pPr>
      <w:r w:rsidRPr="00003903">
        <w:rPr>
          <w:rFonts w:ascii="Times New Roman" w:hAnsi="Times New Roman" w:cs="Times New Roman"/>
          <w:bCs/>
          <w:kern w:val="28"/>
          <w:sz w:val="24"/>
          <w:szCs w:val="24"/>
        </w:rPr>
        <w:t>A</w:t>
      </w:r>
      <w:r w:rsidR="006E36CF" w:rsidRPr="00003903">
        <w:rPr>
          <w:rFonts w:ascii="Times New Roman" w:hAnsi="Times New Roman" w:cs="Times New Roman"/>
          <w:bCs/>
          <w:kern w:val="28"/>
          <w:sz w:val="24"/>
          <w:szCs w:val="24"/>
        </w:rPr>
        <w:t>tmosphere-ocean</w:t>
      </w:r>
    </w:p>
    <w:p w14:paraId="51894A9A" w14:textId="5BC4B8FF" w:rsidR="00B84CFD" w:rsidRPr="00764575" w:rsidRDefault="00F82839" w:rsidP="00806BC2">
      <w:pPr>
        <w:spacing w:line="480" w:lineRule="auto"/>
        <w:jc w:val="center"/>
        <w:rPr>
          <w:rFonts w:ascii="Times New Roman" w:hAnsi="Times New Roman" w:cs="Times New Roman"/>
          <w:sz w:val="24"/>
          <w:szCs w:val="24"/>
        </w:rPr>
      </w:pPr>
      <w:r w:rsidRPr="00003903">
        <w:rPr>
          <w:rFonts w:ascii="Times New Roman" w:hAnsi="Times New Roman" w:cs="Times New Roman"/>
          <w:b/>
          <w:kern w:val="28"/>
          <w:sz w:val="24"/>
          <w:szCs w:val="24"/>
        </w:rPr>
        <w:t>High-resolution l</w:t>
      </w:r>
      <w:r w:rsidR="00B84CFD" w:rsidRPr="00003903">
        <w:rPr>
          <w:rFonts w:ascii="Times New Roman" w:hAnsi="Times New Roman" w:cs="Times New Roman"/>
          <w:b/>
          <w:kern w:val="28"/>
          <w:sz w:val="24"/>
          <w:szCs w:val="24"/>
        </w:rPr>
        <w:t>ead–lag relations between Barents Sea temperature</w:t>
      </w:r>
      <w:r w:rsidR="000C0173" w:rsidRPr="00003903">
        <w:rPr>
          <w:rFonts w:ascii="Times New Roman" w:hAnsi="Times New Roman" w:cs="Times New Roman"/>
          <w:b/>
          <w:kern w:val="28"/>
          <w:sz w:val="24"/>
          <w:szCs w:val="24"/>
        </w:rPr>
        <w:t>s</w:t>
      </w:r>
      <w:r w:rsidR="00440FBC" w:rsidRPr="00003903">
        <w:rPr>
          <w:rFonts w:ascii="Times New Roman" w:hAnsi="Times New Roman" w:cs="Times New Roman"/>
          <w:b/>
          <w:kern w:val="28"/>
          <w:sz w:val="24"/>
          <w:szCs w:val="24"/>
        </w:rPr>
        <w:t>,</w:t>
      </w:r>
      <w:r w:rsidR="00B84CFD" w:rsidRPr="00003903">
        <w:rPr>
          <w:rFonts w:ascii="Times New Roman" w:hAnsi="Times New Roman" w:cs="Times New Roman"/>
          <w:b/>
          <w:kern w:val="28"/>
          <w:sz w:val="24"/>
          <w:szCs w:val="24"/>
        </w:rPr>
        <w:t xml:space="preserve"> the AMOC and the AMO during 1971-2018</w:t>
      </w:r>
      <w:r w:rsidR="00471820" w:rsidRPr="00003903">
        <w:rPr>
          <w:rFonts w:ascii="Times New Roman" w:hAnsi="Times New Roman" w:cs="Times New Roman"/>
          <w:b/>
          <w:kern w:val="28"/>
          <w:sz w:val="24"/>
          <w:szCs w:val="24"/>
        </w:rPr>
        <w:t xml:space="preserve"> </w:t>
      </w:r>
    </w:p>
    <w:p w14:paraId="1AFFD4CF" w14:textId="65073F67" w:rsidR="00B84CFD" w:rsidRPr="00710FEE" w:rsidRDefault="00B84CFD" w:rsidP="00806BC2">
      <w:pPr>
        <w:pStyle w:val="Authors"/>
        <w:spacing w:before="120" w:after="120" w:line="480" w:lineRule="auto"/>
        <w:rPr>
          <w:szCs w:val="24"/>
          <w:lang w:val="de-DE"/>
        </w:rPr>
      </w:pPr>
      <w:r w:rsidRPr="00710FEE">
        <w:rPr>
          <w:szCs w:val="24"/>
          <w:lang w:val="de-DE"/>
        </w:rPr>
        <w:t>Knut L. Seip</w:t>
      </w:r>
      <w:r w:rsidRPr="00710FEE">
        <w:rPr>
          <w:szCs w:val="24"/>
          <w:vertAlign w:val="superscript"/>
          <w:lang w:val="de-DE"/>
        </w:rPr>
        <w:t>a</w:t>
      </w:r>
      <w:r w:rsidRPr="00710FEE">
        <w:rPr>
          <w:szCs w:val="24"/>
          <w:lang w:val="de-DE"/>
        </w:rPr>
        <w:t xml:space="preserve"> Hui Wang</w:t>
      </w:r>
      <w:r w:rsidRPr="00710FEE">
        <w:rPr>
          <w:szCs w:val="24"/>
          <w:vertAlign w:val="superscript"/>
          <w:lang w:val="de-DE"/>
        </w:rPr>
        <w:t xml:space="preserve"> b</w:t>
      </w:r>
      <w:r w:rsidRPr="00710FEE">
        <w:rPr>
          <w:szCs w:val="24"/>
          <w:lang w:val="de-DE"/>
        </w:rPr>
        <w:t>.</w:t>
      </w:r>
    </w:p>
    <w:p w14:paraId="6393BB06" w14:textId="304B62F4" w:rsidR="00B84CFD" w:rsidRPr="00602FB5" w:rsidRDefault="00B84CFD" w:rsidP="00806BC2">
      <w:pPr>
        <w:pStyle w:val="Affiliations"/>
        <w:spacing w:after="120" w:line="480" w:lineRule="auto"/>
        <w:rPr>
          <w:sz w:val="24"/>
          <w:szCs w:val="24"/>
        </w:rPr>
      </w:pPr>
      <w:proofErr w:type="gramStart"/>
      <w:r w:rsidRPr="00003903">
        <w:rPr>
          <w:i w:val="0"/>
          <w:iCs/>
          <w:sz w:val="24"/>
          <w:szCs w:val="24"/>
          <w:vertAlign w:val="superscript"/>
        </w:rPr>
        <w:t>a</w:t>
      </w:r>
      <w:proofErr w:type="gramEnd"/>
      <w:r w:rsidRPr="00003903">
        <w:rPr>
          <w:i w:val="0"/>
          <w:iCs/>
          <w:sz w:val="24"/>
          <w:szCs w:val="24"/>
        </w:rPr>
        <w:t xml:space="preserve"> </w:t>
      </w:r>
      <w:r w:rsidRPr="00003903">
        <w:rPr>
          <w:sz w:val="24"/>
          <w:szCs w:val="24"/>
        </w:rPr>
        <w:t xml:space="preserve">Oslo </w:t>
      </w:r>
      <w:r w:rsidRPr="00602FB5">
        <w:rPr>
          <w:sz w:val="24"/>
          <w:szCs w:val="24"/>
        </w:rPr>
        <w:t>Metropolitan University, Oslo, Norway</w:t>
      </w:r>
      <w:r w:rsidR="00AE3412" w:rsidRPr="00602FB5">
        <w:rPr>
          <w:sz w:val="24"/>
          <w:szCs w:val="24"/>
        </w:rPr>
        <w:t xml:space="preserve">, </w:t>
      </w:r>
      <w:proofErr w:type="spellStart"/>
      <w:r w:rsidR="00AE3412" w:rsidRPr="00602FB5">
        <w:rPr>
          <w:sz w:val="24"/>
          <w:szCs w:val="24"/>
        </w:rPr>
        <w:t>Pilestredet</w:t>
      </w:r>
      <w:proofErr w:type="spellEnd"/>
      <w:r w:rsidR="00AE3412" w:rsidRPr="00602FB5">
        <w:rPr>
          <w:sz w:val="24"/>
          <w:szCs w:val="24"/>
        </w:rPr>
        <w:t xml:space="preserve"> 35, P.O. Box 4, 0130 Oslo Norway</w:t>
      </w:r>
    </w:p>
    <w:p w14:paraId="357ACD5E" w14:textId="77777777" w:rsidR="00B84CFD" w:rsidRPr="00602FB5" w:rsidRDefault="00B84CFD" w:rsidP="00806BC2">
      <w:pPr>
        <w:pStyle w:val="Affiliations"/>
        <w:spacing w:after="120" w:line="480" w:lineRule="auto"/>
        <w:rPr>
          <w:sz w:val="24"/>
          <w:szCs w:val="24"/>
        </w:rPr>
      </w:pPr>
      <w:r w:rsidRPr="00602FB5">
        <w:rPr>
          <w:i w:val="0"/>
          <w:iCs/>
          <w:sz w:val="24"/>
          <w:szCs w:val="24"/>
          <w:vertAlign w:val="superscript"/>
        </w:rPr>
        <w:t>b</w:t>
      </w:r>
      <w:r w:rsidRPr="00602FB5">
        <w:rPr>
          <w:i w:val="0"/>
          <w:iCs/>
          <w:sz w:val="24"/>
          <w:szCs w:val="24"/>
        </w:rPr>
        <w:t xml:space="preserve"> </w:t>
      </w:r>
      <w:r w:rsidRPr="00602FB5">
        <w:rPr>
          <w:sz w:val="24"/>
          <w:szCs w:val="24"/>
        </w:rPr>
        <w:t>NOAA/NWS/NCEP/Climate Prediction Center, 5830 University Research Court, NCWCP, College Park, MD 20740, USA</w:t>
      </w:r>
    </w:p>
    <w:p w14:paraId="4C44B5FB" w14:textId="3501A012" w:rsidR="00EF5898" w:rsidRPr="00856173" w:rsidRDefault="00EF5898" w:rsidP="00806BC2">
      <w:pPr>
        <w:spacing w:line="480" w:lineRule="auto"/>
        <w:rPr>
          <w:rFonts w:ascii="Times New Roman" w:hAnsi="Times New Roman" w:cs="Times New Roman"/>
          <w:sz w:val="24"/>
          <w:szCs w:val="24"/>
        </w:rPr>
      </w:pPr>
      <w:r w:rsidRPr="00EF5898">
        <w:rPr>
          <w:rFonts w:ascii="Times New Roman" w:hAnsi="Times New Roman" w:cs="Times New Roman"/>
          <w:sz w:val="24"/>
          <w:szCs w:val="24"/>
          <w:lang w:val="de-DE"/>
        </w:rPr>
        <w:t>Knut L. Seip, Professor, dr. philo</w:t>
      </w:r>
      <w:r>
        <w:rPr>
          <w:rFonts w:ascii="Times New Roman" w:hAnsi="Times New Roman" w:cs="Times New Roman"/>
          <w:sz w:val="24"/>
          <w:szCs w:val="24"/>
          <w:lang w:val="de-DE"/>
        </w:rPr>
        <w:t>s</w:t>
      </w:r>
      <w:r w:rsidR="0036762F">
        <w:rPr>
          <w:rFonts w:ascii="Times New Roman" w:hAnsi="Times New Roman" w:cs="Times New Roman"/>
          <w:sz w:val="24"/>
          <w:szCs w:val="24"/>
          <w:lang w:val="de-DE"/>
        </w:rPr>
        <w:t xml:space="preserve">. </w:t>
      </w:r>
      <w:r w:rsidR="0036762F" w:rsidRPr="00856173">
        <w:rPr>
          <w:rFonts w:ascii="Times New Roman" w:hAnsi="Times New Roman" w:cs="Times New Roman"/>
          <w:sz w:val="24"/>
          <w:szCs w:val="24"/>
        </w:rPr>
        <w:t>Oslo Metropolitan University</w:t>
      </w:r>
    </w:p>
    <w:p w14:paraId="65701D38" w14:textId="191FA040" w:rsidR="0036762F" w:rsidRPr="00661520" w:rsidRDefault="0036762F" w:rsidP="00806BC2">
      <w:pPr>
        <w:spacing w:line="480" w:lineRule="auto"/>
        <w:rPr>
          <w:rFonts w:ascii="Times New Roman" w:hAnsi="Times New Roman" w:cs="Times New Roman"/>
          <w:sz w:val="24"/>
          <w:szCs w:val="24"/>
        </w:rPr>
      </w:pPr>
      <w:r w:rsidRPr="00661520">
        <w:rPr>
          <w:rFonts w:ascii="Times New Roman" w:hAnsi="Times New Roman" w:cs="Times New Roman"/>
          <w:sz w:val="24"/>
          <w:szCs w:val="24"/>
        </w:rPr>
        <w:t xml:space="preserve">Hui Wang, </w:t>
      </w:r>
      <w:r w:rsidR="001A0C7F">
        <w:rPr>
          <w:rFonts w:ascii="Times New Roman" w:hAnsi="Times New Roman" w:cs="Times New Roman"/>
          <w:sz w:val="24"/>
          <w:szCs w:val="24"/>
        </w:rPr>
        <w:t>Meteorologist</w:t>
      </w:r>
      <w:r w:rsidR="00661520" w:rsidRPr="00661520">
        <w:rPr>
          <w:rFonts w:ascii="Times New Roman" w:hAnsi="Times New Roman" w:cs="Times New Roman"/>
          <w:sz w:val="24"/>
          <w:szCs w:val="24"/>
        </w:rPr>
        <w:t>, NOAA/NWS/NCEP/Climate Prediction Center</w:t>
      </w:r>
      <w:r w:rsidR="00661520">
        <w:rPr>
          <w:rFonts w:ascii="Times New Roman" w:hAnsi="Times New Roman" w:cs="Times New Roman"/>
          <w:sz w:val="24"/>
          <w:szCs w:val="24"/>
        </w:rPr>
        <w:t>.</w:t>
      </w:r>
    </w:p>
    <w:p w14:paraId="097F2E86" w14:textId="09102AC0" w:rsidR="00331D5B" w:rsidRPr="00602FB5" w:rsidRDefault="00B84CFD" w:rsidP="00806BC2">
      <w:pPr>
        <w:spacing w:line="480" w:lineRule="auto"/>
        <w:rPr>
          <w:rFonts w:ascii="Times New Roman" w:hAnsi="Times New Roman" w:cs="Times New Roman"/>
          <w:sz w:val="24"/>
          <w:szCs w:val="24"/>
        </w:rPr>
      </w:pPr>
      <w:r w:rsidRPr="00602FB5">
        <w:rPr>
          <w:rFonts w:ascii="Times New Roman" w:hAnsi="Times New Roman" w:cs="Times New Roman"/>
          <w:i/>
          <w:iCs/>
          <w:sz w:val="24"/>
          <w:szCs w:val="24"/>
        </w:rPr>
        <w:t>Corresponding author</w:t>
      </w:r>
      <w:r w:rsidRPr="00602FB5">
        <w:rPr>
          <w:rFonts w:ascii="Times New Roman" w:hAnsi="Times New Roman" w:cs="Times New Roman"/>
          <w:sz w:val="24"/>
          <w:szCs w:val="24"/>
        </w:rPr>
        <w:t xml:space="preserve">: Knut L. Seip, </w:t>
      </w:r>
      <w:hyperlink r:id="rId11" w:history="1">
        <w:r w:rsidRPr="00602FB5">
          <w:rPr>
            <w:rStyle w:val="Hyperlink"/>
            <w:rFonts w:ascii="Times New Roman" w:hAnsi="Times New Roman" w:cs="Times New Roman"/>
            <w:color w:val="auto"/>
            <w:sz w:val="24"/>
            <w:szCs w:val="24"/>
          </w:rPr>
          <w:t>knut.lehre.seip@oslomet.no</w:t>
        </w:r>
      </w:hyperlink>
    </w:p>
    <w:p w14:paraId="6F2870D1" w14:textId="774A809B" w:rsidR="00B84CFD" w:rsidRPr="00602FB5" w:rsidRDefault="009C7993" w:rsidP="00806BC2">
      <w:pPr>
        <w:spacing w:line="480" w:lineRule="auto"/>
        <w:rPr>
          <w:rFonts w:ascii="Times New Roman" w:hAnsi="Times New Roman" w:cs="Times New Roman"/>
          <w:sz w:val="24"/>
          <w:szCs w:val="24"/>
          <w:lang w:val="de-DE"/>
        </w:rPr>
      </w:pPr>
      <w:r w:rsidRPr="00602FB5">
        <w:rPr>
          <w:rFonts w:ascii="Times New Roman" w:hAnsi="Times New Roman" w:cs="Times New Roman"/>
          <w:sz w:val="24"/>
          <w:szCs w:val="24"/>
          <w:lang w:val="de-DE"/>
        </w:rPr>
        <w:t xml:space="preserve">Hui Wang: </w:t>
      </w:r>
      <w:hyperlink r:id="rId12" w:history="1">
        <w:r w:rsidR="00055F4D" w:rsidRPr="009B604B">
          <w:rPr>
            <w:rStyle w:val="Hyperlink"/>
            <w:rFonts w:ascii="Times New Roman" w:hAnsi="Times New Roman" w:cs="Times New Roman"/>
            <w:color w:val="auto"/>
            <w:sz w:val="24"/>
            <w:szCs w:val="24"/>
            <w:lang w:val="de-DE"/>
          </w:rPr>
          <w:t>hui.wang@noaa.gov</w:t>
        </w:r>
      </w:hyperlink>
    </w:p>
    <w:p w14:paraId="3299B6AD" w14:textId="27831B42" w:rsidR="00055F4D" w:rsidRPr="00602FB5" w:rsidRDefault="00007025" w:rsidP="00806BC2">
      <w:pPr>
        <w:spacing w:line="480" w:lineRule="auto"/>
        <w:rPr>
          <w:rFonts w:ascii="Times New Roman" w:hAnsi="Times New Roman" w:cs="Times New Roman"/>
          <w:sz w:val="24"/>
          <w:szCs w:val="24"/>
        </w:rPr>
      </w:pPr>
      <w:r w:rsidRPr="00602FB5">
        <w:rPr>
          <w:rFonts w:ascii="Times New Roman" w:hAnsi="Times New Roman" w:cs="Times New Roman"/>
          <w:sz w:val="24"/>
          <w:szCs w:val="24"/>
        </w:rPr>
        <w:t>12</w:t>
      </w:r>
      <w:r w:rsidR="006316C6" w:rsidRPr="00602FB5">
        <w:rPr>
          <w:rFonts w:ascii="Times New Roman" w:hAnsi="Times New Roman" w:cs="Times New Roman"/>
          <w:sz w:val="24"/>
          <w:szCs w:val="24"/>
        </w:rPr>
        <w:t>2</w:t>
      </w:r>
      <w:r w:rsidR="00AE7376" w:rsidRPr="00602FB5">
        <w:rPr>
          <w:rFonts w:ascii="Times New Roman" w:hAnsi="Times New Roman" w:cs="Times New Roman"/>
          <w:sz w:val="24"/>
          <w:szCs w:val="24"/>
        </w:rPr>
        <w:t>-</w:t>
      </w:r>
      <w:r w:rsidRPr="00602FB5">
        <w:rPr>
          <w:rFonts w:ascii="Times New Roman" w:hAnsi="Times New Roman" w:cs="Times New Roman"/>
          <w:sz w:val="24"/>
          <w:szCs w:val="24"/>
        </w:rPr>
        <w:t>23</w:t>
      </w:r>
      <w:r w:rsidR="00055F4D" w:rsidRPr="00602FB5">
        <w:rPr>
          <w:rFonts w:ascii="Times New Roman" w:hAnsi="Times New Roman" w:cs="Times New Roman"/>
          <w:sz w:val="24"/>
          <w:szCs w:val="24"/>
        </w:rPr>
        <w:t>-</w:t>
      </w:r>
      <w:r w:rsidR="00072DE8" w:rsidRPr="00602FB5">
        <w:rPr>
          <w:rFonts w:ascii="Times New Roman" w:hAnsi="Times New Roman" w:cs="Times New Roman"/>
          <w:sz w:val="24"/>
          <w:szCs w:val="24"/>
        </w:rPr>
        <w:t>0</w:t>
      </w:r>
      <w:r w:rsidR="00D01D8B" w:rsidRPr="00602FB5">
        <w:rPr>
          <w:rFonts w:ascii="Times New Roman" w:hAnsi="Times New Roman" w:cs="Times New Roman"/>
          <w:sz w:val="24"/>
          <w:szCs w:val="24"/>
        </w:rPr>
        <w:t>5</w:t>
      </w:r>
      <w:r w:rsidR="00BE5B97" w:rsidRPr="00602FB5">
        <w:rPr>
          <w:rFonts w:ascii="Times New Roman" w:hAnsi="Times New Roman" w:cs="Times New Roman"/>
          <w:sz w:val="24"/>
          <w:szCs w:val="24"/>
        </w:rPr>
        <w:t>-</w:t>
      </w:r>
      <w:r w:rsidR="00055F4D" w:rsidRPr="00602FB5">
        <w:rPr>
          <w:rFonts w:ascii="Times New Roman" w:hAnsi="Times New Roman" w:cs="Times New Roman"/>
          <w:sz w:val="24"/>
          <w:szCs w:val="24"/>
        </w:rPr>
        <w:t>2</w:t>
      </w:r>
      <w:r w:rsidR="00387DEA" w:rsidRPr="00602FB5">
        <w:rPr>
          <w:rFonts w:ascii="Times New Roman" w:hAnsi="Times New Roman" w:cs="Times New Roman"/>
          <w:sz w:val="24"/>
          <w:szCs w:val="24"/>
        </w:rPr>
        <w:t>3</w:t>
      </w:r>
    </w:p>
    <w:p w14:paraId="38EBF7CE" w14:textId="6376010E" w:rsidR="004E0402" w:rsidRPr="009B604B" w:rsidRDefault="00B84CFD" w:rsidP="00540466">
      <w:pPr>
        <w:pStyle w:val="TOCHeading"/>
        <w:spacing w:line="480" w:lineRule="auto"/>
        <w:rPr>
          <w:rFonts w:ascii="Times New Roman" w:hAnsi="Times New Roman" w:cs="Times New Roman"/>
          <w:color w:val="auto"/>
          <w:sz w:val="24"/>
          <w:szCs w:val="24"/>
        </w:rPr>
      </w:pPr>
      <w:r w:rsidRPr="009B604B">
        <w:rPr>
          <w:rFonts w:ascii="Times New Roman" w:hAnsi="Times New Roman" w:cs="Times New Roman"/>
          <w:color w:val="auto"/>
          <w:sz w:val="24"/>
          <w:szCs w:val="24"/>
        </w:rPr>
        <w:br w:type="page"/>
      </w:r>
    </w:p>
    <w:p w14:paraId="3CA581BE" w14:textId="77777777" w:rsidR="00B84CFD" w:rsidRPr="00003903" w:rsidRDefault="00B84CFD" w:rsidP="00806BC2">
      <w:pPr>
        <w:spacing w:line="480" w:lineRule="auto"/>
        <w:rPr>
          <w:rFonts w:ascii="Times New Roman" w:hAnsi="Times New Roman" w:cs="Times New Roman"/>
          <w:sz w:val="24"/>
          <w:szCs w:val="24"/>
        </w:rPr>
      </w:pPr>
      <w:r w:rsidRPr="00003903">
        <w:rPr>
          <w:rFonts w:ascii="Times New Roman" w:hAnsi="Times New Roman" w:cs="Times New Roman"/>
          <w:sz w:val="24"/>
          <w:szCs w:val="24"/>
        </w:rPr>
        <w:lastRenderedPageBreak/>
        <w:t>Abstract</w:t>
      </w:r>
    </w:p>
    <w:p w14:paraId="1927F498" w14:textId="7DB7162D" w:rsidR="0036300A" w:rsidRPr="00764575" w:rsidRDefault="00B84CFD" w:rsidP="00806BC2">
      <w:pPr>
        <w:spacing w:line="480" w:lineRule="auto"/>
        <w:rPr>
          <w:rFonts w:ascii="Times New Roman" w:hAnsi="Times New Roman" w:cs="Times New Roman"/>
          <w:sz w:val="24"/>
          <w:szCs w:val="24"/>
        </w:rPr>
      </w:pPr>
      <w:r w:rsidRPr="00003903">
        <w:rPr>
          <w:rFonts w:ascii="Times New Roman" w:hAnsi="Times New Roman" w:cs="Times New Roman"/>
          <w:sz w:val="24"/>
          <w:szCs w:val="24"/>
        </w:rPr>
        <w:t xml:space="preserve">The direction of heat transport from the atmosphere to the </w:t>
      </w:r>
      <w:r w:rsidR="001D57EC" w:rsidRPr="00003903">
        <w:rPr>
          <w:rFonts w:ascii="Times New Roman" w:hAnsi="Times New Roman" w:cs="Times New Roman"/>
          <w:sz w:val="24"/>
          <w:szCs w:val="24"/>
        </w:rPr>
        <w:t>Barents Sea</w:t>
      </w:r>
      <w:r w:rsidRPr="00003903">
        <w:rPr>
          <w:rFonts w:ascii="Times New Roman" w:hAnsi="Times New Roman" w:cs="Times New Roman"/>
          <w:sz w:val="24"/>
          <w:szCs w:val="24"/>
        </w:rPr>
        <w:t xml:space="preserve">, and between the </w:t>
      </w:r>
      <w:r w:rsidR="001D57EC" w:rsidRPr="00003903">
        <w:rPr>
          <w:rFonts w:ascii="Times New Roman" w:hAnsi="Times New Roman" w:cs="Times New Roman"/>
          <w:sz w:val="24"/>
          <w:szCs w:val="24"/>
        </w:rPr>
        <w:t>Barents</w:t>
      </w:r>
      <w:r w:rsidR="00BB237F" w:rsidRPr="00003903">
        <w:rPr>
          <w:rFonts w:ascii="Times New Roman" w:hAnsi="Times New Roman" w:cs="Times New Roman"/>
          <w:sz w:val="24"/>
          <w:szCs w:val="24"/>
        </w:rPr>
        <w:t xml:space="preserve"> </w:t>
      </w:r>
      <w:r w:rsidR="001D57EC" w:rsidRPr="00003903">
        <w:rPr>
          <w:rFonts w:ascii="Times New Roman" w:hAnsi="Times New Roman" w:cs="Times New Roman"/>
          <w:sz w:val="24"/>
          <w:szCs w:val="24"/>
        </w:rPr>
        <w:t>Sea</w:t>
      </w:r>
      <w:r w:rsidRPr="00003903">
        <w:rPr>
          <w:rFonts w:ascii="Times New Roman" w:hAnsi="Times New Roman" w:cs="Times New Roman"/>
          <w:sz w:val="24"/>
          <w:szCs w:val="24"/>
        </w:rPr>
        <w:t xml:space="preserve"> and the </w:t>
      </w:r>
      <w:r w:rsidR="00806E3E" w:rsidRPr="00003903">
        <w:rPr>
          <w:rFonts w:ascii="Times New Roman" w:hAnsi="Times New Roman" w:cs="Times New Roman"/>
          <w:sz w:val="24"/>
          <w:szCs w:val="24"/>
        </w:rPr>
        <w:t>North Atlantic</w:t>
      </w:r>
      <w:r w:rsidRPr="00003903">
        <w:rPr>
          <w:rFonts w:ascii="Times New Roman" w:hAnsi="Times New Roman" w:cs="Times New Roman"/>
          <w:sz w:val="24"/>
          <w:szCs w:val="24"/>
        </w:rPr>
        <w:t xml:space="preserve"> is important for understanding the interplay between Greenland ice melting</w:t>
      </w:r>
      <w:r w:rsidR="000054F6" w:rsidRPr="00003903">
        <w:rPr>
          <w:rFonts w:ascii="Times New Roman" w:hAnsi="Times New Roman" w:cs="Times New Roman"/>
          <w:sz w:val="24"/>
          <w:szCs w:val="24"/>
        </w:rPr>
        <w:t xml:space="preserve"> and</w:t>
      </w:r>
      <w:r w:rsidRPr="00003903">
        <w:rPr>
          <w:rFonts w:ascii="Times New Roman" w:hAnsi="Times New Roman" w:cs="Times New Roman"/>
          <w:sz w:val="24"/>
          <w:szCs w:val="24"/>
        </w:rPr>
        <w:t xml:space="preserve"> anthropogenic forcing. </w:t>
      </w:r>
      <w:r w:rsidR="00EE16F7" w:rsidRPr="00003903">
        <w:rPr>
          <w:rFonts w:ascii="Times New Roman" w:hAnsi="Times New Roman" w:cs="Times New Roman"/>
          <w:sz w:val="24"/>
          <w:szCs w:val="24"/>
        </w:rPr>
        <w:t>Here</w:t>
      </w:r>
      <w:r w:rsidR="0092239F" w:rsidRPr="00003903">
        <w:rPr>
          <w:rFonts w:ascii="Times New Roman" w:hAnsi="Times New Roman" w:cs="Times New Roman"/>
          <w:sz w:val="24"/>
          <w:szCs w:val="24"/>
        </w:rPr>
        <w:t>,</w:t>
      </w:r>
      <w:r w:rsidR="00A502AA" w:rsidRPr="00003903">
        <w:rPr>
          <w:rFonts w:ascii="Times New Roman" w:hAnsi="Times New Roman" w:cs="Times New Roman"/>
          <w:sz w:val="24"/>
          <w:szCs w:val="24"/>
        </w:rPr>
        <w:t xml:space="preserve"> </w:t>
      </w:r>
      <w:r w:rsidR="00EE16F7" w:rsidRPr="00003903">
        <w:rPr>
          <w:rFonts w:ascii="Times New Roman" w:hAnsi="Times New Roman" w:cs="Times New Roman"/>
          <w:sz w:val="24"/>
          <w:szCs w:val="24"/>
        </w:rPr>
        <w:t xml:space="preserve">we </w:t>
      </w:r>
      <w:r w:rsidR="00C03308" w:rsidRPr="00003903">
        <w:rPr>
          <w:rFonts w:ascii="Times New Roman" w:hAnsi="Times New Roman" w:cs="Times New Roman"/>
          <w:sz w:val="24"/>
          <w:szCs w:val="24"/>
        </w:rPr>
        <w:t>show</w:t>
      </w:r>
      <w:r w:rsidR="00EE16F7" w:rsidRPr="00003903">
        <w:rPr>
          <w:rFonts w:ascii="Times New Roman" w:hAnsi="Times New Roman" w:cs="Times New Roman"/>
          <w:sz w:val="24"/>
          <w:szCs w:val="24"/>
        </w:rPr>
        <w:t xml:space="preserve"> how heat has been transported</w:t>
      </w:r>
      <w:r w:rsidR="00AE0805" w:rsidRPr="00003903">
        <w:rPr>
          <w:rFonts w:ascii="Times New Roman" w:hAnsi="Times New Roman" w:cs="Times New Roman"/>
          <w:sz w:val="24"/>
          <w:szCs w:val="24"/>
        </w:rPr>
        <w:t xml:space="preserve"> </w:t>
      </w:r>
      <w:r w:rsidR="00944097" w:rsidRPr="00003903">
        <w:rPr>
          <w:rFonts w:ascii="Times New Roman" w:hAnsi="Times New Roman" w:cs="Times New Roman"/>
          <w:sz w:val="24"/>
          <w:szCs w:val="24"/>
        </w:rPr>
        <w:t xml:space="preserve">between water bodies </w:t>
      </w:r>
      <w:r w:rsidR="00AE0805" w:rsidRPr="00003903">
        <w:rPr>
          <w:rFonts w:ascii="Times New Roman" w:hAnsi="Times New Roman" w:cs="Times New Roman"/>
          <w:sz w:val="24"/>
          <w:szCs w:val="24"/>
        </w:rPr>
        <w:t xml:space="preserve">by </w:t>
      </w:r>
      <w:r w:rsidR="009A4E24" w:rsidRPr="00003903">
        <w:rPr>
          <w:rFonts w:ascii="Times New Roman" w:hAnsi="Times New Roman" w:cs="Times New Roman"/>
          <w:sz w:val="24"/>
          <w:szCs w:val="24"/>
        </w:rPr>
        <w:t>u</w:t>
      </w:r>
      <w:r w:rsidRPr="00003903">
        <w:rPr>
          <w:rFonts w:ascii="Times New Roman" w:hAnsi="Times New Roman" w:cs="Times New Roman"/>
          <w:sz w:val="24"/>
          <w:szCs w:val="24"/>
        </w:rPr>
        <w:t xml:space="preserve">sing a </w:t>
      </w:r>
      <w:r w:rsidR="00AE3412" w:rsidRPr="00003903">
        <w:rPr>
          <w:rFonts w:ascii="Times New Roman" w:hAnsi="Times New Roman" w:cs="Times New Roman"/>
          <w:sz w:val="24"/>
          <w:szCs w:val="24"/>
        </w:rPr>
        <w:t>high-resolution</w:t>
      </w:r>
      <w:r w:rsidR="00806E3E" w:rsidRPr="00003903">
        <w:rPr>
          <w:rFonts w:ascii="Times New Roman" w:hAnsi="Times New Roman" w:cs="Times New Roman"/>
          <w:sz w:val="24"/>
          <w:szCs w:val="24"/>
        </w:rPr>
        <w:t xml:space="preserve"> </w:t>
      </w:r>
      <w:r w:rsidRPr="00003903">
        <w:rPr>
          <w:rFonts w:ascii="Times New Roman" w:hAnsi="Times New Roman" w:cs="Times New Roman"/>
          <w:sz w:val="24"/>
          <w:szCs w:val="24"/>
        </w:rPr>
        <w:t>lead-lag</w:t>
      </w:r>
      <w:r w:rsidR="00806E3E" w:rsidRPr="00003903">
        <w:rPr>
          <w:rFonts w:ascii="Times New Roman" w:hAnsi="Times New Roman" w:cs="Times New Roman"/>
          <w:sz w:val="24"/>
          <w:szCs w:val="24"/>
        </w:rPr>
        <w:t xml:space="preserve"> </w:t>
      </w:r>
      <w:r w:rsidR="00CE352B" w:rsidRPr="00003903">
        <w:rPr>
          <w:rFonts w:ascii="Times New Roman" w:hAnsi="Times New Roman" w:cs="Times New Roman"/>
          <w:sz w:val="24"/>
          <w:szCs w:val="24"/>
        </w:rPr>
        <w:t>technique</w:t>
      </w:r>
      <w:r w:rsidR="00A8195C" w:rsidRPr="00003903">
        <w:rPr>
          <w:rFonts w:ascii="Times New Roman" w:hAnsi="Times New Roman" w:cs="Times New Roman"/>
          <w:sz w:val="24"/>
          <w:szCs w:val="24"/>
        </w:rPr>
        <w:t xml:space="preserve"> that identif</w:t>
      </w:r>
      <w:r w:rsidR="00FA5A22" w:rsidRPr="00003903">
        <w:rPr>
          <w:rFonts w:ascii="Times New Roman" w:hAnsi="Times New Roman" w:cs="Times New Roman"/>
          <w:sz w:val="24"/>
          <w:szCs w:val="24"/>
        </w:rPr>
        <w:t>ies</w:t>
      </w:r>
      <w:r w:rsidR="00A8195C" w:rsidRPr="00003903">
        <w:rPr>
          <w:rFonts w:ascii="Times New Roman" w:hAnsi="Times New Roman" w:cs="Times New Roman"/>
          <w:sz w:val="24"/>
          <w:szCs w:val="24"/>
        </w:rPr>
        <w:t xml:space="preserve"> leading relations between cyclic temperature series</w:t>
      </w:r>
      <w:r w:rsidR="00B14BDC" w:rsidRPr="00003903">
        <w:rPr>
          <w:rFonts w:ascii="Times New Roman" w:hAnsi="Times New Roman" w:cs="Times New Roman"/>
          <w:sz w:val="24"/>
          <w:szCs w:val="24"/>
        </w:rPr>
        <w:t xml:space="preserve">. </w:t>
      </w:r>
      <w:r w:rsidRPr="00003903">
        <w:rPr>
          <w:rFonts w:ascii="Times New Roman" w:hAnsi="Times New Roman" w:cs="Times New Roman"/>
          <w:sz w:val="24"/>
          <w:szCs w:val="24"/>
        </w:rPr>
        <w:t xml:space="preserve"> </w:t>
      </w:r>
      <w:r w:rsidR="001B1959" w:rsidRPr="00764575">
        <w:rPr>
          <w:rFonts w:ascii="Times New Roman" w:hAnsi="Times New Roman" w:cs="Times New Roman"/>
          <w:sz w:val="24"/>
          <w:szCs w:val="24"/>
        </w:rPr>
        <w:t xml:space="preserve">The </w:t>
      </w:r>
      <w:r w:rsidR="00764575" w:rsidRPr="00764575">
        <w:rPr>
          <w:rFonts w:ascii="Times New Roman" w:hAnsi="Times New Roman" w:cs="Times New Roman"/>
          <w:sz w:val="24"/>
          <w:szCs w:val="24"/>
        </w:rPr>
        <w:t>results</w:t>
      </w:r>
      <w:r w:rsidR="001B1959" w:rsidRPr="00764575">
        <w:rPr>
          <w:rFonts w:ascii="Times New Roman" w:hAnsi="Times New Roman" w:cs="Times New Roman"/>
          <w:sz w:val="24"/>
          <w:szCs w:val="24"/>
        </w:rPr>
        <w:t xml:space="preserve"> demonstrate</w:t>
      </w:r>
      <w:r w:rsidRPr="00003903">
        <w:rPr>
          <w:rFonts w:ascii="Times New Roman" w:hAnsi="Times New Roman" w:cs="Times New Roman"/>
          <w:sz w:val="24"/>
          <w:szCs w:val="24"/>
        </w:rPr>
        <w:t xml:space="preserve"> that near-surface ocean temperature (0-30 m) in the Barents Sea </w:t>
      </w:r>
      <w:r w:rsidR="001A0C7F">
        <w:rPr>
          <w:rFonts w:ascii="Times New Roman" w:hAnsi="Times New Roman" w:cs="Times New Roman"/>
          <w:sz w:val="24"/>
          <w:szCs w:val="24"/>
        </w:rPr>
        <w:t>led</w:t>
      </w:r>
      <w:r w:rsidR="001A0C7F" w:rsidRPr="00003903">
        <w:rPr>
          <w:rFonts w:ascii="Times New Roman" w:hAnsi="Times New Roman" w:cs="Times New Roman"/>
          <w:sz w:val="24"/>
          <w:szCs w:val="24"/>
        </w:rPr>
        <w:t xml:space="preserve"> </w:t>
      </w:r>
      <w:r w:rsidRPr="00003903">
        <w:rPr>
          <w:rFonts w:ascii="Times New Roman" w:hAnsi="Times New Roman" w:cs="Times New Roman"/>
          <w:sz w:val="24"/>
          <w:szCs w:val="24"/>
        </w:rPr>
        <w:t xml:space="preserve">the temperature changes in </w:t>
      </w:r>
      <w:r w:rsidR="00D7680E" w:rsidRPr="00003903">
        <w:rPr>
          <w:rFonts w:ascii="Times New Roman" w:hAnsi="Times New Roman" w:cs="Times New Roman"/>
          <w:sz w:val="24"/>
          <w:szCs w:val="24"/>
        </w:rPr>
        <w:t>its</w:t>
      </w:r>
      <w:r w:rsidRPr="00003903">
        <w:rPr>
          <w:rFonts w:ascii="Times New Roman" w:hAnsi="Times New Roman" w:cs="Times New Roman"/>
          <w:sz w:val="24"/>
          <w:szCs w:val="24"/>
        </w:rPr>
        <w:t xml:space="preserve"> intermediate waters (100-200 m) during the period 1971 to 2018</w:t>
      </w:r>
      <w:r w:rsidR="002D71C1" w:rsidRPr="00003903">
        <w:rPr>
          <w:rFonts w:ascii="Times New Roman" w:hAnsi="Times New Roman" w:cs="Times New Roman"/>
          <w:sz w:val="24"/>
          <w:szCs w:val="24"/>
        </w:rPr>
        <w:t xml:space="preserve"> inferring that heat transport is from the </w:t>
      </w:r>
      <w:r w:rsidR="00F162BC" w:rsidRPr="00003903">
        <w:rPr>
          <w:rFonts w:ascii="Times New Roman" w:hAnsi="Times New Roman" w:cs="Times New Roman"/>
          <w:sz w:val="24"/>
          <w:szCs w:val="24"/>
        </w:rPr>
        <w:t>a</w:t>
      </w:r>
      <w:r w:rsidR="002D71C1" w:rsidRPr="00003903">
        <w:rPr>
          <w:rFonts w:ascii="Times New Roman" w:hAnsi="Times New Roman" w:cs="Times New Roman"/>
          <w:sz w:val="24"/>
          <w:szCs w:val="24"/>
        </w:rPr>
        <w:t>tmosphere to the intermediate waters</w:t>
      </w:r>
      <w:r w:rsidRPr="00003903">
        <w:rPr>
          <w:rFonts w:ascii="Times New Roman" w:hAnsi="Times New Roman" w:cs="Times New Roman"/>
          <w:sz w:val="24"/>
          <w:szCs w:val="24"/>
        </w:rPr>
        <w:t>. The Barents Sea’s temperature</w:t>
      </w:r>
      <w:r w:rsidR="00533B44" w:rsidRPr="00003903">
        <w:rPr>
          <w:rFonts w:ascii="Times New Roman" w:hAnsi="Times New Roman" w:cs="Times New Roman"/>
          <w:sz w:val="24"/>
          <w:szCs w:val="24"/>
        </w:rPr>
        <w:t>s</w:t>
      </w:r>
      <w:r w:rsidRPr="00003903">
        <w:rPr>
          <w:rFonts w:ascii="Times New Roman" w:hAnsi="Times New Roman" w:cs="Times New Roman"/>
          <w:sz w:val="24"/>
          <w:szCs w:val="24"/>
        </w:rPr>
        <w:t xml:space="preserve"> lag</w:t>
      </w:r>
      <w:r w:rsidR="001A0C7F">
        <w:rPr>
          <w:rFonts w:ascii="Times New Roman" w:hAnsi="Times New Roman" w:cs="Times New Roman"/>
          <w:sz w:val="24"/>
          <w:szCs w:val="24"/>
        </w:rPr>
        <w:t>ged</w:t>
      </w:r>
      <w:r w:rsidRPr="00003903">
        <w:rPr>
          <w:rFonts w:ascii="Times New Roman" w:hAnsi="Times New Roman" w:cs="Times New Roman"/>
          <w:sz w:val="24"/>
          <w:szCs w:val="24"/>
        </w:rPr>
        <w:t xml:space="preserve"> the Atlantic meridional overturning circulation (AMOC) and the Atlantic multidecadal oscillation (AMO) </w:t>
      </w:r>
      <w:r w:rsidR="00E957E6" w:rsidRPr="00003903">
        <w:rPr>
          <w:rFonts w:ascii="Times New Roman" w:hAnsi="Times New Roman" w:cs="Times New Roman"/>
          <w:sz w:val="24"/>
          <w:szCs w:val="24"/>
        </w:rPr>
        <w:t>from 1971</w:t>
      </w:r>
      <w:r w:rsidRPr="00003903">
        <w:rPr>
          <w:rFonts w:ascii="Times New Roman" w:hAnsi="Times New Roman" w:cs="Times New Roman"/>
          <w:sz w:val="24"/>
          <w:szCs w:val="24"/>
        </w:rPr>
        <w:t xml:space="preserve"> </w:t>
      </w:r>
      <w:r w:rsidR="00E957E6" w:rsidRPr="00003903">
        <w:rPr>
          <w:rFonts w:ascii="Times New Roman" w:hAnsi="Times New Roman" w:cs="Times New Roman"/>
          <w:sz w:val="24"/>
          <w:szCs w:val="24"/>
        </w:rPr>
        <w:t>to</w:t>
      </w:r>
      <w:r w:rsidR="000C0173" w:rsidRPr="00003903">
        <w:rPr>
          <w:rFonts w:ascii="Times New Roman" w:hAnsi="Times New Roman" w:cs="Times New Roman"/>
          <w:sz w:val="24"/>
          <w:szCs w:val="24"/>
        </w:rPr>
        <w:t xml:space="preserve"> </w:t>
      </w:r>
      <w:r w:rsidRPr="00003903">
        <w:rPr>
          <w:rFonts w:ascii="Times New Roman" w:hAnsi="Times New Roman" w:cs="Times New Roman"/>
          <w:sz w:val="24"/>
          <w:szCs w:val="24"/>
        </w:rPr>
        <w:t>2000. The AMOC was leading the Barents Sea near-bottom temperatures in the West (the Bear Island Through) during 19</w:t>
      </w:r>
      <w:r w:rsidR="00E957E6" w:rsidRPr="00003903">
        <w:rPr>
          <w:rFonts w:ascii="Times New Roman" w:hAnsi="Times New Roman" w:cs="Times New Roman"/>
          <w:sz w:val="24"/>
          <w:szCs w:val="24"/>
        </w:rPr>
        <w:t>80</w:t>
      </w:r>
      <w:r w:rsidRPr="00003903">
        <w:rPr>
          <w:rFonts w:ascii="Times New Roman" w:hAnsi="Times New Roman" w:cs="Times New Roman"/>
          <w:sz w:val="24"/>
          <w:szCs w:val="24"/>
        </w:rPr>
        <w:t xml:space="preserve">-2018 but was both leading and lagging in the </w:t>
      </w:r>
      <w:r w:rsidR="00AA1D66" w:rsidRPr="00003903">
        <w:rPr>
          <w:rFonts w:ascii="Times New Roman" w:hAnsi="Times New Roman" w:cs="Times New Roman"/>
          <w:sz w:val="24"/>
          <w:szCs w:val="24"/>
        </w:rPr>
        <w:t xml:space="preserve">Barents Sea </w:t>
      </w:r>
      <w:r w:rsidR="00AE3412" w:rsidRPr="00003903">
        <w:rPr>
          <w:rFonts w:ascii="Times New Roman" w:hAnsi="Times New Roman" w:cs="Times New Roman"/>
          <w:sz w:val="24"/>
          <w:szCs w:val="24"/>
        </w:rPr>
        <w:t>Northeast</w:t>
      </w:r>
      <w:r w:rsidRPr="00003903">
        <w:rPr>
          <w:rFonts w:ascii="Times New Roman" w:hAnsi="Times New Roman" w:cs="Times New Roman"/>
          <w:sz w:val="24"/>
          <w:szCs w:val="24"/>
        </w:rPr>
        <w:t>.</w:t>
      </w:r>
      <w:r w:rsidR="00806E3E" w:rsidRPr="00764575">
        <w:rPr>
          <w:rFonts w:ascii="Times New Roman" w:hAnsi="Times New Roman" w:cs="Times New Roman"/>
          <w:sz w:val="24"/>
          <w:szCs w:val="24"/>
        </w:rPr>
        <w:t xml:space="preserve"> </w:t>
      </w:r>
    </w:p>
    <w:p w14:paraId="7C103BA5" w14:textId="77777777" w:rsidR="0036300A" w:rsidRPr="00764575" w:rsidRDefault="0036300A" w:rsidP="00806BC2">
      <w:pPr>
        <w:spacing w:line="480" w:lineRule="auto"/>
        <w:rPr>
          <w:rFonts w:ascii="Times New Roman" w:hAnsi="Times New Roman" w:cs="Times New Roman"/>
          <w:sz w:val="24"/>
          <w:szCs w:val="24"/>
        </w:rPr>
      </w:pPr>
    </w:p>
    <w:p w14:paraId="0B7B9A26" w14:textId="77777777" w:rsidR="0036300A" w:rsidRPr="009B604B" w:rsidRDefault="0036300A" w:rsidP="00806BC2">
      <w:pPr>
        <w:spacing w:line="480" w:lineRule="auto"/>
        <w:rPr>
          <w:rFonts w:ascii="Times New Roman" w:hAnsi="Times New Roman" w:cs="Times New Roman"/>
          <w:sz w:val="24"/>
          <w:szCs w:val="24"/>
        </w:rPr>
      </w:pPr>
      <w:r w:rsidRPr="009B604B">
        <w:rPr>
          <w:rFonts w:ascii="Times New Roman" w:hAnsi="Times New Roman" w:cs="Times New Roman"/>
          <w:sz w:val="24"/>
          <w:szCs w:val="24"/>
        </w:rPr>
        <w:t>Key words: Barents Sea, North Atlantic, Barents Sea current variability, AMOC, AMO, NAO, lead-lag relations</w:t>
      </w:r>
    </w:p>
    <w:p w14:paraId="31809B53" w14:textId="77777777" w:rsidR="0036300A" w:rsidRPr="00764575" w:rsidRDefault="0036300A" w:rsidP="00806BC2">
      <w:pPr>
        <w:spacing w:line="480" w:lineRule="auto"/>
        <w:rPr>
          <w:rFonts w:ascii="Times New Roman" w:hAnsi="Times New Roman" w:cs="Times New Roman"/>
          <w:sz w:val="24"/>
          <w:szCs w:val="24"/>
        </w:rPr>
      </w:pPr>
    </w:p>
    <w:p w14:paraId="39C93EB2" w14:textId="77777777" w:rsidR="002D5C65" w:rsidRDefault="002D5C65">
      <w:pPr>
        <w:rPr>
          <w:ins w:id="0" w:author="Bethany Davidson-Eng" w:date="2023-08-20T22:11:00Z"/>
          <w:rFonts w:ascii="Times New Roman" w:hAnsi="Times New Roman" w:cs="Times New Roman"/>
          <w:sz w:val="24"/>
          <w:szCs w:val="24"/>
        </w:rPr>
      </w:pPr>
      <w:ins w:id="1" w:author="Bethany Davidson-Eng" w:date="2023-08-20T22:11:00Z">
        <w:r>
          <w:rPr>
            <w:rFonts w:ascii="Times New Roman" w:hAnsi="Times New Roman" w:cs="Times New Roman"/>
            <w:sz w:val="24"/>
            <w:szCs w:val="24"/>
          </w:rPr>
          <w:br w:type="page"/>
        </w:r>
      </w:ins>
    </w:p>
    <w:p w14:paraId="6CE94350" w14:textId="77777777" w:rsidR="002D5C65" w:rsidRPr="00956197" w:rsidRDefault="002D5C65" w:rsidP="002D5C65">
      <w:pPr>
        <w:spacing w:line="440" w:lineRule="atLeast"/>
        <w:jc w:val="center"/>
        <w:rPr>
          <w:ins w:id="2" w:author="Bethany Davidson-Eng" w:date="2023-08-20T22:11:00Z"/>
          <w:rFonts w:ascii="Calibri" w:eastAsia="Times New Roman" w:hAnsi="Calibri" w:cs="Calibri"/>
          <w:color w:val="000000"/>
        </w:rPr>
      </w:pPr>
      <w:ins w:id="3" w:author="Bethany Davidson-Eng" w:date="2023-08-20T22:11:00Z">
        <w:r>
          <w:rPr>
            <w:rFonts w:ascii="Times New Roman" w:hAnsi="Times New Roman"/>
            <w:b/>
            <w:bCs/>
            <w:color w:val="000000"/>
            <w:sz w:val="24"/>
            <w:szCs w:val="24"/>
          </w:rPr>
          <w:lastRenderedPageBreak/>
          <w:t xml:space="preserve">Relations à haute </w:t>
        </w:r>
        <w:proofErr w:type="spellStart"/>
        <w:r>
          <w:rPr>
            <w:rFonts w:ascii="Times New Roman" w:hAnsi="Times New Roman"/>
            <w:b/>
            <w:bCs/>
            <w:color w:val="000000"/>
            <w:sz w:val="24"/>
            <w:szCs w:val="24"/>
          </w:rPr>
          <w:t>résolution</w:t>
        </w:r>
        <w:proofErr w:type="spellEnd"/>
        <w:r>
          <w:rPr>
            <w:rFonts w:ascii="Times New Roman" w:hAnsi="Times New Roman"/>
            <w:b/>
            <w:bCs/>
            <w:color w:val="000000"/>
            <w:sz w:val="24"/>
            <w:szCs w:val="24"/>
          </w:rPr>
          <w:t xml:space="preserve"> entre les </w:t>
        </w:r>
        <w:proofErr w:type="spellStart"/>
        <w:r>
          <w:rPr>
            <w:rFonts w:ascii="Times New Roman" w:hAnsi="Times New Roman"/>
            <w:b/>
            <w:bCs/>
            <w:color w:val="000000"/>
            <w:sz w:val="24"/>
            <w:szCs w:val="24"/>
          </w:rPr>
          <w:t>températures</w:t>
        </w:r>
        <w:proofErr w:type="spellEnd"/>
        <w:r>
          <w:rPr>
            <w:rFonts w:ascii="Times New Roman" w:hAnsi="Times New Roman"/>
            <w:b/>
            <w:bCs/>
            <w:color w:val="000000"/>
            <w:sz w:val="24"/>
            <w:szCs w:val="24"/>
          </w:rPr>
          <w:t xml:space="preserve"> de la </w:t>
        </w:r>
        <w:proofErr w:type="spellStart"/>
        <w:r>
          <w:rPr>
            <w:rFonts w:ascii="Times New Roman" w:hAnsi="Times New Roman"/>
            <w:b/>
            <w:bCs/>
            <w:color w:val="000000"/>
            <w:sz w:val="24"/>
            <w:szCs w:val="24"/>
          </w:rPr>
          <w:t>mer</w:t>
        </w:r>
        <w:proofErr w:type="spellEnd"/>
        <w:r>
          <w:rPr>
            <w:rFonts w:ascii="Times New Roman" w:hAnsi="Times New Roman"/>
            <w:b/>
            <w:bCs/>
            <w:color w:val="000000"/>
            <w:sz w:val="24"/>
            <w:szCs w:val="24"/>
          </w:rPr>
          <w:t xml:space="preserve"> de Barents, </w:t>
        </w:r>
        <w:proofErr w:type="spellStart"/>
        <w:r>
          <w:rPr>
            <w:rFonts w:ascii="Times New Roman" w:hAnsi="Times New Roman"/>
            <w:b/>
            <w:bCs/>
            <w:color w:val="000000"/>
            <w:sz w:val="24"/>
            <w:szCs w:val="24"/>
          </w:rPr>
          <w:t>l’AMOC</w:t>
        </w:r>
        <w:proofErr w:type="spellEnd"/>
        <w:r>
          <w:rPr>
            <w:rFonts w:ascii="Times New Roman" w:hAnsi="Times New Roman"/>
            <w:b/>
            <w:bCs/>
            <w:color w:val="000000"/>
            <w:sz w:val="24"/>
            <w:szCs w:val="24"/>
          </w:rPr>
          <w:t xml:space="preserve"> et </w:t>
        </w:r>
        <w:proofErr w:type="spellStart"/>
        <w:r>
          <w:rPr>
            <w:rFonts w:ascii="Times New Roman" w:hAnsi="Times New Roman"/>
            <w:b/>
            <w:bCs/>
            <w:color w:val="000000"/>
            <w:sz w:val="24"/>
            <w:szCs w:val="24"/>
          </w:rPr>
          <w:t>l’AMO</w:t>
        </w:r>
        <w:proofErr w:type="spellEnd"/>
        <w:r>
          <w:rPr>
            <w:rFonts w:ascii="Times New Roman" w:hAnsi="Times New Roman"/>
            <w:b/>
            <w:bCs/>
            <w:color w:val="000000"/>
            <w:sz w:val="24"/>
            <w:szCs w:val="24"/>
          </w:rPr>
          <w:t xml:space="preserve"> pendant la </w:t>
        </w:r>
        <w:proofErr w:type="spellStart"/>
        <w:r>
          <w:rPr>
            <w:rFonts w:ascii="Times New Roman" w:hAnsi="Times New Roman"/>
            <w:b/>
            <w:bCs/>
            <w:color w:val="000000"/>
            <w:sz w:val="24"/>
            <w:szCs w:val="24"/>
          </w:rPr>
          <w:t>période</w:t>
        </w:r>
        <w:proofErr w:type="spellEnd"/>
        <w:r>
          <w:rPr>
            <w:rFonts w:ascii="Times New Roman" w:hAnsi="Times New Roman"/>
            <w:b/>
            <w:bCs/>
            <w:color w:val="000000"/>
            <w:sz w:val="24"/>
            <w:szCs w:val="24"/>
          </w:rPr>
          <w:t xml:space="preserve"> 1971-2018</w:t>
        </w:r>
      </w:ins>
    </w:p>
    <w:p w14:paraId="4BC83D43" w14:textId="77777777" w:rsidR="002D5C65" w:rsidRPr="00956197" w:rsidRDefault="002D5C65" w:rsidP="002D5C65">
      <w:pPr>
        <w:spacing w:line="440" w:lineRule="atLeast"/>
        <w:jc w:val="center"/>
        <w:rPr>
          <w:ins w:id="4" w:author="Bethany Davidson-Eng" w:date="2023-08-20T22:11:00Z"/>
          <w:rFonts w:ascii="Calibri" w:eastAsia="Times New Roman" w:hAnsi="Calibri" w:cs="Calibri"/>
          <w:color w:val="000000"/>
        </w:rPr>
      </w:pPr>
      <w:ins w:id="5" w:author="Bethany Davidson-Eng" w:date="2023-08-20T22:11:00Z">
        <w:r>
          <w:rPr>
            <w:rFonts w:ascii="Times New Roman" w:hAnsi="Times New Roman"/>
            <w:b/>
            <w:bCs/>
            <w:color w:val="000000"/>
            <w:sz w:val="24"/>
            <w:szCs w:val="24"/>
          </w:rPr>
          <w:t>Résumé</w:t>
        </w:r>
      </w:ins>
    </w:p>
    <w:p w14:paraId="5BE30E14" w14:textId="77777777" w:rsidR="002D5C65" w:rsidRPr="00956197" w:rsidRDefault="002D5C65" w:rsidP="002D5C65">
      <w:pPr>
        <w:spacing w:line="440" w:lineRule="atLeast"/>
        <w:rPr>
          <w:ins w:id="6" w:author="Bethany Davidson-Eng" w:date="2023-08-20T22:11:00Z"/>
          <w:rFonts w:ascii="Calibri" w:eastAsia="Times New Roman" w:hAnsi="Calibri" w:cs="Calibri"/>
          <w:color w:val="000000"/>
        </w:rPr>
      </w:pPr>
      <w:ins w:id="7" w:author="Bethany Davidson-Eng" w:date="2023-08-20T22:11:00Z">
        <w:r>
          <w:rPr>
            <w:rFonts w:ascii="Times New Roman" w:hAnsi="Times New Roman"/>
            <w:color w:val="000000"/>
            <w:sz w:val="24"/>
            <w:szCs w:val="24"/>
          </w:rPr>
          <w:t xml:space="preserve">La direction du transport de </w:t>
        </w:r>
        <w:proofErr w:type="spellStart"/>
        <w:r>
          <w:rPr>
            <w:rFonts w:ascii="Times New Roman" w:hAnsi="Times New Roman"/>
            <w:color w:val="000000"/>
            <w:sz w:val="24"/>
            <w:szCs w:val="24"/>
          </w:rPr>
          <w:t>chaleur</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l’atmosphère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vers</w:t>
        </w:r>
        <w:proofErr w:type="spellEnd"/>
        <w:r>
          <w:rPr>
            <w:rFonts w:ascii="Times New Roman" w:hAnsi="Times New Roman"/>
            <w:color w:val="000000"/>
            <w:sz w:val="24"/>
            <w:szCs w:val="24"/>
          </w:rPr>
          <w:t xml:space="preserve"> la </w:t>
        </w:r>
        <w:proofErr w:type="spellStart"/>
        <w:r>
          <w:rPr>
            <w:rFonts w:ascii="Times New Roman" w:hAnsi="Times New Roman"/>
            <w:color w:val="000000"/>
            <w:sz w:val="24"/>
            <w:szCs w:val="24"/>
          </w:rPr>
          <w:t>mer</w:t>
        </w:r>
        <w:proofErr w:type="spellEnd"/>
        <w:r>
          <w:rPr>
            <w:rFonts w:ascii="Times New Roman" w:hAnsi="Times New Roman"/>
            <w:color w:val="000000"/>
            <w:sz w:val="24"/>
            <w:szCs w:val="24"/>
          </w:rPr>
          <w:t xml:space="preserve"> de Barents, et entre la </w:t>
        </w:r>
        <w:proofErr w:type="spellStart"/>
        <w:r>
          <w:rPr>
            <w:rFonts w:ascii="Times New Roman" w:hAnsi="Times New Roman"/>
            <w:color w:val="000000"/>
            <w:sz w:val="24"/>
            <w:szCs w:val="24"/>
          </w:rPr>
          <w:t>mer</w:t>
        </w:r>
        <w:proofErr w:type="spellEnd"/>
        <w:r>
          <w:rPr>
            <w:rFonts w:ascii="Times New Roman" w:hAnsi="Times New Roman"/>
            <w:color w:val="000000"/>
            <w:sz w:val="24"/>
            <w:szCs w:val="24"/>
          </w:rPr>
          <w:t xml:space="preserve"> de Barents et </w:t>
        </w:r>
        <w:proofErr w:type="spellStart"/>
        <w:r>
          <w:rPr>
            <w:rFonts w:ascii="Times New Roman" w:hAnsi="Times New Roman"/>
            <w:color w:val="000000"/>
            <w:sz w:val="24"/>
            <w:szCs w:val="24"/>
          </w:rPr>
          <w:t>l’Atlantique</w:t>
        </w:r>
        <w:proofErr w:type="spellEnd"/>
        <w:r>
          <w:rPr>
            <w:rFonts w:ascii="Times New Roman" w:hAnsi="Times New Roman"/>
            <w:color w:val="000000"/>
            <w:sz w:val="24"/>
            <w:szCs w:val="24"/>
          </w:rPr>
          <w:t xml:space="preserve"> Nord, </w:t>
        </w:r>
        <w:proofErr w:type="spellStart"/>
        <w:r>
          <w:rPr>
            <w:rFonts w:ascii="Times New Roman" w:hAnsi="Times New Roman"/>
            <w:color w:val="000000"/>
            <w:sz w:val="24"/>
            <w:szCs w:val="24"/>
          </w:rPr>
          <w:t>est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importante</w:t>
        </w:r>
        <w:proofErr w:type="spellEnd"/>
        <w:r>
          <w:rPr>
            <w:rFonts w:ascii="Times New Roman" w:hAnsi="Times New Roman"/>
            <w:color w:val="000000"/>
            <w:sz w:val="24"/>
            <w:szCs w:val="24"/>
          </w:rPr>
          <w:t xml:space="preserve"> pour </w:t>
        </w:r>
        <w:proofErr w:type="spellStart"/>
        <w:r>
          <w:rPr>
            <w:rFonts w:ascii="Times New Roman" w:hAnsi="Times New Roman"/>
            <w:color w:val="000000"/>
            <w:sz w:val="24"/>
            <w:szCs w:val="24"/>
          </w:rPr>
          <w:t>comprendre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l’interaction</w:t>
        </w:r>
        <w:proofErr w:type="spellEnd"/>
        <w:r>
          <w:rPr>
            <w:rFonts w:ascii="Times New Roman" w:hAnsi="Times New Roman"/>
            <w:color w:val="000000"/>
            <w:sz w:val="24"/>
            <w:szCs w:val="24"/>
          </w:rPr>
          <w:t xml:space="preserve"> entre la </w:t>
        </w:r>
        <w:proofErr w:type="spellStart"/>
        <w:r>
          <w:rPr>
            <w:rFonts w:ascii="Times New Roman" w:hAnsi="Times New Roman"/>
            <w:color w:val="000000"/>
            <w:sz w:val="24"/>
            <w:szCs w:val="24"/>
          </w:rPr>
          <w:t>fonte</w:t>
        </w:r>
        <w:proofErr w:type="spellEnd"/>
        <w:r>
          <w:rPr>
            <w:rFonts w:ascii="Times New Roman" w:hAnsi="Times New Roman"/>
            <w:color w:val="000000"/>
            <w:sz w:val="24"/>
            <w:szCs w:val="24"/>
          </w:rPr>
          <w:t xml:space="preserve"> des </w:t>
        </w:r>
        <w:proofErr w:type="spellStart"/>
        <w:r>
          <w:rPr>
            <w:rFonts w:ascii="Times New Roman" w:hAnsi="Times New Roman"/>
            <w:color w:val="000000"/>
            <w:sz w:val="24"/>
            <w:szCs w:val="24"/>
          </w:rPr>
          <w:t>glaces</w:t>
        </w:r>
        <w:proofErr w:type="spellEnd"/>
        <w:r>
          <w:rPr>
            <w:rFonts w:ascii="Times New Roman" w:hAnsi="Times New Roman"/>
            <w:color w:val="000000"/>
            <w:sz w:val="24"/>
            <w:szCs w:val="24"/>
          </w:rPr>
          <w:t xml:space="preserve"> du </w:t>
        </w:r>
        <w:proofErr w:type="spellStart"/>
        <w:r>
          <w:rPr>
            <w:rFonts w:ascii="Times New Roman" w:hAnsi="Times New Roman"/>
            <w:color w:val="000000"/>
            <w:sz w:val="24"/>
            <w:szCs w:val="24"/>
          </w:rPr>
          <w:t>Groenland</w:t>
        </w:r>
        <w:proofErr w:type="spellEnd"/>
        <w:r>
          <w:rPr>
            <w:rFonts w:ascii="Times New Roman" w:hAnsi="Times New Roman"/>
            <w:color w:val="000000"/>
            <w:sz w:val="24"/>
            <w:szCs w:val="24"/>
          </w:rPr>
          <w:t xml:space="preserve"> et le </w:t>
        </w:r>
        <w:proofErr w:type="spellStart"/>
        <w:r>
          <w:rPr>
            <w:rFonts w:ascii="Times New Roman" w:hAnsi="Times New Roman"/>
            <w:color w:val="000000"/>
            <w:sz w:val="24"/>
            <w:szCs w:val="24"/>
          </w:rPr>
          <w:t>forçage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anthropique</w:t>
        </w:r>
        <w:proofErr w:type="spellEnd"/>
        <w:r>
          <w:rPr>
            <w:rFonts w:ascii="Times New Roman" w:hAnsi="Times New Roman"/>
            <w:color w:val="000000"/>
            <w:sz w:val="24"/>
            <w:szCs w:val="24"/>
          </w:rPr>
          <w:t xml:space="preserve">. Nous </w:t>
        </w:r>
        <w:proofErr w:type="spellStart"/>
        <w:r>
          <w:rPr>
            <w:rFonts w:ascii="Times New Roman" w:hAnsi="Times New Roman"/>
            <w:color w:val="000000"/>
            <w:sz w:val="24"/>
            <w:szCs w:val="24"/>
          </w:rPr>
          <w:t>montrons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ici</w:t>
        </w:r>
        <w:proofErr w:type="spellEnd"/>
        <w:r>
          <w:rPr>
            <w:rFonts w:ascii="Times New Roman" w:hAnsi="Times New Roman"/>
            <w:color w:val="000000"/>
            <w:sz w:val="24"/>
            <w:szCs w:val="24"/>
          </w:rPr>
          <w:t xml:space="preserve"> comment la </w:t>
        </w:r>
        <w:proofErr w:type="spellStart"/>
        <w:r>
          <w:rPr>
            <w:rFonts w:ascii="Times New Roman" w:hAnsi="Times New Roman"/>
            <w:color w:val="000000"/>
            <w:sz w:val="24"/>
            <w:szCs w:val="24"/>
          </w:rPr>
          <w:t>chaleur</w:t>
        </w:r>
        <w:proofErr w:type="spellEnd"/>
        <w:r>
          <w:rPr>
            <w:rFonts w:ascii="Times New Roman" w:hAnsi="Times New Roman"/>
            <w:color w:val="000000"/>
            <w:sz w:val="24"/>
            <w:szCs w:val="24"/>
          </w:rPr>
          <w:t xml:space="preserve"> a </w:t>
        </w:r>
        <w:proofErr w:type="spellStart"/>
        <w:r>
          <w:rPr>
            <w:rFonts w:ascii="Times New Roman" w:hAnsi="Times New Roman"/>
            <w:color w:val="000000"/>
            <w:sz w:val="24"/>
            <w:szCs w:val="24"/>
          </w:rPr>
          <w:t>été</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transportée</w:t>
        </w:r>
        <w:proofErr w:type="spellEnd"/>
        <w:r>
          <w:rPr>
            <w:rFonts w:ascii="Times New Roman" w:hAnsi="Times New Roman"/>
            <w:color w:val="000000"/>
            <w:sz w:val="24"/>
            <w:szCs w:val="24"/>
          </w:rPr>
          <w:t xml:space="preserve"> entre les masses </w:t>
        </w:r>
        <w:proofErr w:type="spellStart"/>
        <w:r>
          <w:rPr>
            <w:rFonts w:ascii="Times New Roman" w:hAnsi="Times New Roman"/>
            <w:color w:val="000000"/>
            <w:sz w:val="24"/>
            <w:szCs w:val="24"/>
          </w:rPr>
          <w:t>d’eau</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en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utilisant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une</w:t>
        </w:r>
        <w:proofErr w:type="spellEnd"/>
        <w:r>
          <w:rPr>
            <w:rFonts w:ascii="Times New Roman" w:hAnsi="Times New Roman"/>
            <w:color w:val="000000"/>
            <w:sz w:val="24"/>
            <w:szCs w:val="24"/>
          </w:rPr>
          <w:t xml:space="preserve"> technique de </w:t>
        </w:r>
        <w:proofErr w:type="spellStart"/>
        <w:r>
          <w:rPr>
            <w:rFonts w:ascii="Times New Roman" w:hAnsi="Times New Roman"/>
            <w:color w:val="000000"/>
            <w:sz w:val="24"/>
            <w:szCs w:val="24"/>
          </w:rPr>
          <w:t>traînée</w:t>
        </w:r>
        <w:proofErr w:type="spellEnd"/>
        <w:r>
          <w:rPr>
            <w:rFonts w:ascii="Times New Roman" w:hAnsi="Times New Roman"/>
            <w:color w:val="000000"/>
            <w:sz w:val="24"/>
            <w:szCs w:val="24"/>
          </w:rPr>
          <w:t xml:space="preserve"> à haute </w:t>
        </w:r>
        <w:proofErr w:type="spellStart"/>
        <w:r>
          <w:rPr>
            <w:rFonts w:ascii="Times New Roman" w:hAnsi="Times New Roman"/>
            <w:color w:val="000000"/>
            <w:sz w:val="24"/>
            <w:szCs w:val="24"/>
          </w:rPr>
          <w:t>résolution</w:t>
        </w:r>
        <w:proofErr w:type="spellEnd"/>
        <w:r>
          <w:rPr>
            <w:rFonts w:ascii="Times New Roman" w:hAnsi="Times New Roman"/>
            <w:color w:val="000000"/>
            <w:sz w:val="24"/>
            <w:szCs w:val="24"/>
          </w:rPr>
          <w:t xml:space="preserve"> qui </w:t>
        </w:r>
        <w:proofErr w:type="spellStart"/>
        <w:r>
          <w:rPr>
            <w:rFonts w:ascii="Times New Roman" w:hAnsi="Times New Roman"/>
            <w:color w:val="000000"/>
            <w:sz w:val="24"/>
            <w:szCs w:val="24"/>
          </w:rPr>
          <w:t>détermine</w:t>
        </w:r>
        <w:proofErr w:type="spellEnd"/>
        <w:r>
          <w:rPr>
            <w:rFonts w:ascii="Times New Roman" w:hAnsi="Times New Roman"/>
            <w:color w:val="000000"/>
            <w:sz w:val="24"/>
            <w:szCs w:val="24"/>
          </w:rPr>
          <w:t xml:space="preserve"> les relations </w:t>
        </w:r>
        <w:proofErr w:type="spellStart"/>
        <w:r>
          <w:rPr>
            <w:rFonts w:ascii="Times New Roman" w:hAnsi="Times New Roman"/>
            <w:color w:val="000000"/>
            <w:sz w:val="24"/>
            <w:szCs w:val="24"/>
          </w:rPr>
          <w:t>principales</w:t>
        </w:r>
        <w:proofErr w:type="spellEnd"/>
        <w:r>
          <w:rPr>
            <w:rFonts w:ascii="Times New Roman" w:hAnsi="Times New Roman"/>
            <w:color w:val="000000"/>
            <w:sz w:val="24"/>
            <w:szCs w:val="24"/>
          </w:rPr>
          <w:t xml:space="preserve"> entre les </w:t>
        </w:r>
        <w:proofErr w:type="spellStart"/>
        <w:r>
          <w:rPr>
            <w:rFonts w:ascii="Times New Roman" w:hAnsi="Times New Roman"/>
            <w:color w:val="000000"/>
            <w:sz w:val="24"/>
            <w:szCs w:val="24"/>
          </w:rPr>
          <w:t>séries</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températures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cycliques</w:t>
        </w:r>
        <w:proofErr w:type="spellEnd"/>
        <w:r>
          <w:rPr>
            <w:rFonts w:ascii="Times New Roman" w:hAnsi="Times New Roman"/>
            <w:color w:val="000000"/>
            <w:sz w:val="24"/>
            <w:szCs w:val="24"/>
          </w:rPr>
          <w:t xml:space="preserve">. Les </w:t>
        </w:r>
        <w:proofErr w:type="spellStart"/>
        <w:r>
          <w:rPr>
            <w:rFonts w:ascii="Times New Roman" w:hAnsi="Times New Roman"/>
            <w:color w:val="000000"/>
            <w:sz w:val="24"/>
            <w:szCs w:val="24"/>
          </w:rPr>
          <w:t>résultats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montrent</w:t>
        </w:r>
        <w:proofErr w:type="spellEnd"/>
        <w:r>
          <w:rPr>
            <w:rFonts w:ascii="Times New Roman" w:hAnsi="Times New Roman"/>
            <w:color w:val="000000"/>
            <w:sz w:val="24"/>
            <w:szCs w:val="24"/>
          </w:rPr>
          <w:t xml:space="preserve"> que la </w:t>
        </w:r>
        <w:proofErr w:type="spellStart"/>
        <w:r>
          <w:rPr>
            <w:rFonts w:ascii="Times New Roman" w:hAnsi="Times New Roman"/>
            <w:color w:val="000000"/>
            <w:sz w:val="24"/>
            <w:szCs w:val="24"/>
          </w:rPr>
          <w:t>température</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l’océan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proche</w:t>
        </w:r>
        <w:proofErr w:type="spellEnd"/>
        <w:r>
          <w:rPr>
            <w:rFonts w:ascii="Times New Roman" w:hAnsi="Times New Roman"/>
            <w:color w:val="000000"/>
            <w:sz w:val="24"/>
            <w:szCs w:val="24"/>
          </w:rPr>
          <w:t xml:space="preserve"> de la surface (0-30 m) dans la </w:t>
        </w:r>
        <w:proofErr w:type="spellStart"/>
        <w:r>
          <w:rPr>
            <w:rFonts w:ascii="Times New Roman" w:hAnsi="Times New Roman"/>
            <w:color w:val="000000"/>
            <w:sz w:val="24"/>
            <w:szCs w:val="24"/>
          </w:rPr>
          <w:t>mer</w:t>
        </w:r>
        <w:proofErr w:type="spellEnd"/>
        <w:r>
          <w:rPr>
            <w:rFonts w:ascii="Times New Roman" w:hAnsi="Times New Roman"/>
            <w:color w:val="000000"/>
            <w:sz w:val="24"/>
            <w:szCs w:val="24"/>
          </w:rPr>
          <w:t xml:space="preserve"> de Barents </w:t>
        </w:r>
        <w:proofErr w:type="spellStart"/>
        <w:r>
          <w:rPr>
            <w:rFonts w:ascii="Times New Roman" w:hAnsi="Times New Roman"/>
            <w:color w:val="000000"/>
            <w:sz w:val="24"/>
            <w:szCs w:val="24"/>
          </w:rPr>
          <w:t>précède</w:t>
        </w:r>
        <w:proofErr w:type="spellEnd"/>
        <w:r>
          <w:rPr>
            <w:rFonts w:ascii="Times New Roman" w:hAnsi="Times New Roman"/>
            <w:color w:val="000000"/>
            <w:sz w:val="24"/>
            <w:szCs w:val="24"/>
          </w:rPr>
          <w:t xml:space="preserve"> les </w:t>
        </w:r>
        <w:proofErr w:type="spellStart"/>
        <w:r>
          <w:rPr>
            <w:rFonts w:ascii="Times New Roman" w:hAnsi="Times New Roman"/>
            <w:color w:val="000000"/>
            <w:sz w:val="24"/>
            <w:szCs w:val="24"/>
          </w:rPr>
          <w:t>changements</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température</w:t>
        </w:r>
        <w:proofErr w:type="spellEnd"/>
        <w:r>
          <w:rPr>
            <w:rFonts w:ascii="Times New Roman" w:hAnsi="Times New Roman"/>
            <w:color w:val="000000"/>
            <w:sz w:val="24"/>
            <w:szCs w:val="24"/>
          </w:rPr>
          <w:t xml:space="preserve"> dans </w:t>
        </w:r>
        <w:proofErr w:type="spellStart"/>
        <w:r>
          <w:rPr>
            <w:rFonts w:ascii="Times New Roman" w:hAnsi="Times New Roman"/>
            <w:color w:val="000000"/>
            <w:sz w:val="24"/>
            <w:szCs w:val="24"/>
          </w:rPr>
          <w:t>ses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eaux</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intermédiaires</w:t>
        </w:r>
        <w:proofErr w:type="spellEnd"/>
        <w:r>
          <w:rPr>
            <w:rFonts w:ascii="Times New Roman" w:hAnsi="Times New Roman"/>
            <w:color w:val="000000"/>
            <w:sz w:val="24"/>
            <w:szCs w:val="24"/>
          </w:rPr>
          <w:t xml:space="preserve"> (100-200 m) au </w:t>
        </w:r>
        <w:proofErr w:type="spellStart"/>
        <w:r>
          <w:rPr>
            <w:rFonts w:ascii="Times New Roman" w:hAnsi="Times New Roman"/>
            <w:color w:val="000000"/>
            <w:sz w:val="24"/>
            <w:szCs w:val="24"/>
          </w:rPr>
          <w:t>cours</w:t>
        </w:r>
        <w:proofErr w:type="spellEnd"/>
        <w:r>
          <w:rPr>
            <w:rFonts w:ascii="Times New Roman" w:hAnsi="Times New Roman"/>
            <w:color w:val="000000"/>
            <w:sz w:val="24"/>
            <w:szCs w:val="24"/>
          </w:rPr>
          <w:t xml:space="preserve"> de la </w:t>
        </w:r>
        <w:proofErr w:type="spellStart"/>
        <w:r>
          <w:rPr>
            <w:rFonts w:ascii="Times New Roman" w:hAnsi="Times New Roman"/>
            <w:color w:val="000000"/>
            <w:sz w:val="24"/>
            <w:szCs w:val="24"/>
          </w:rPr>
          <w:t>période</w:t>
        </w:r>
        <w:proofErr w:type="spellEnd"/>
        <w:r>
          <w:rPr>
            <w:rFonts w:ascii="Times New Roman" w:hAnsi="Times New Roman"/>
            <w:color w:val="000000"/>
            <w:sz w:val="24"/>
            <w:szCs w:val="24"/>
          </w:rPr>
          <w:t xml:space="preserve"> 1971-2018, </w:t>
        </w:r>
        <w:proofErr w:type="spellStart"/>
        <w:r>
          <w:rPr>
            <w:rFonts w:ascii="Times New Roman" w:hAnsi="Times New Roman"/>
            <w:color w:val="000000"/>
            <w:sz w:val="24"/>
            <w:szCs w:val="24"/>
          </w:rPr>
          <w:t>ce</w:t>
        </w:r>
        <w:proofErr w:type="spellEnd"/>
        <w:r>
          <w:rPr>
            <w:rFonts w:ascii="Times New Roman" w:hAnsi="Times New Roman"/>
            <w:color w:val="000000"/>
            <w:sz w:val="24"/>
            <w:szCs w:val="24"/>
          </w:rPr>
          <w:t xml:space="preserve"> qui </w:t>
        </w:r>
        <w:proofErr w:type="spellStart"/>
        <w:r>
          <w:rPr>
            <w:rFonts w:ascii="Times New Roman" w:hAnsi="Times New Roman"/>
            <w:color w:val="000000"/>
            <w:sz w:val="24"/>
            <w:szCs w:val="24"/>
          </w:rPr>
          <w:t>permet</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déduire</w:t>
        </w:r>
        <w:proofErr w:type="spellEnd"/>
        <w:r>
          <w:rPr>
            <w:rFonts w:ascii="Times New Roman" w:hAnsi="Times New Roman"/>
            <w:color w:val="000000"/>
            <w:sz w:val="24"/>
            <w:szCs w:val="24"/>
          </w:rPr>
          <w:t xml:space="preserve"> que le transport de </w:t>
        </w:r>
        <w:proofErr w:type="spellStart"/>
        <w:r>
          <w:rPr>
            <w:rFonts w:ascii="Times New Roman" w:hAnsi="Times New Roman"/>
            <w:color w:val="000000"/>
            <w:sz w:val="24"/>
            <w:szCs w:val="24"/>
          </w:rPr>
          <w:t>chaleur</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s’effectue</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l’atmosphère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vers</w:t>
        </w:r>
        <w:proofErr w:type="spellEnd"/>
        <w:r>
          <w:rPr>
            <w:rFonts w:ascii="Times New Roman" w:hAnsi="Times New Roman"/>
            <w:color w:val="000000"/>
            <w:sz w:val="24"/>
            <w:szCs w:val="24"/>
          </w:rPr>
          <w:t xml:space="preserve"> les </w:t>
        </w:r>
        <w:proofErr w:type="spellStart"/>
        <w:r>
          <w:rPr>
            <w:rFonts w:ascii="Times New Roman" w:hAnsi="Times New Roman"/>
            <w:color w:val="000000"/>
            <w:sz w:val="24"/>
            <w:szCs w:val="24"/>
          </w:rPr>
          <w:t>eaux</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intermédiaires</w:t>
        </w:r>
        <w:proofErr w:type="spellEnd"/>
        <w:r>
          <w:rPr>
            <w:rFonts w:ascii="Times New Roman" w:hAnsi="Times New Roman"/>
            <w:color w:val="000000"/>
            <w:sz w:val="24"/>
            <w:szCs w:val="24"/>
          </w:rPr>
          <w:t xml:space="preserve">. Les </w:t>
        </w:r>
        <w:proofErr w:type="spellStart"/>
        <w:r>
          <w:rPr>
            <w:rFonts w:ascii="Times New Roman" w:hAnsi="Times New Roman"/>
            <w:color w:val="000000"/>
            <w:sz w:val="24"/>
            <w:szCs w:val="24"/>
          </w:rPr>
          <w:t>températures</w:t>
        </w:r>
        <w:proofErr w:type="spellEnd"/>
        <w:r>
          <w:rPr>
            <w:rFonts w:ascii="Times New Roman" w:hAnsi="Times New Roman"/>
            <w:color w:val="000000"/>
            <w:sz w:val="24"/>
            <w:szCs w:val="24"/>
          </w:rPr>
          <w:t xml:space="preserve"> de la </w:t>
        </w:r>
        <w:proofErr w:type="spellStart"/>
        <w:r>
          <w:rPr>
            <w:rFonts w:ascii="Times New Roman" w:hAnsi="Times New Roman"/>
            <w:color w:val="000000"/>
            <w:sz w:val="24"/>
            <w:szCs w:val="24"/>
          </w:rPr>
          <w:t>mer</w:t>
        </w:r>
        <w:proofErr w:type="spellEnd"/>
        <w:r>
          <w:rPr>
            <w:rFonts w:ascii="Times New Roman" w:hAnsi="Times New Roman"/>
            <w:color w:val="000000"/>
            <w:sz w:val="24"/>
            <w:szCs w:val="24"/>
          </w:rPr>
          <w:t xml:space="preserve"> de Barents </w:t>
        </w:r>
        <w:proofErr w:type="spellStart"/>
        <w:r>
          <w:rPr>
            <w:rFonts w:ascii="Times New Roman" w:hAnsi="Times New Roman"/>
            <w:color w:val="000000"/>
            <w:sz w:val="24"/>
            <w:szCs w:val="24"/>
          </w:rPr>
          <w:t>sont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en</w:t>
        </w:r>
        <w:proofErr w:type="spellEnd"/>
        <w:r>
          <w:rPr>
            <w:rFonts w:ascii="Times New Roman" w:hAnsi="Times New Roman"/>
            <w:color w:val="000000"/>
            <w:sz w:val="24"/>
            <w:szCs w:val="24"/>
          </w:rPr>
          <w:t xml:space="preserve"> retard par rapport à la circulation </w:t>
        </w:r>
        <w:proofErr w:type="spellStart"/>
        <w:r>
          <w:rPr>
            <w:rFonts w:ascii="Times New Roman" w:hAnsi="Times New Roman"/>
            <w:color w:val="000000"/>
            <w:sz w:val="24"/>
            <w:szCs w:val="24"/>
          </w:rPr>
          <w:t>méridienne</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retournement</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l’Atlantique</w:t>
        </w:r>
        <w:proofErr w:type="spellEnd"/>
        <w:r>
          <w:rPr>
            <w:rFonts w:ascii="Times New Roman" w:hAnsi="Times New Roman"/>
            <w:color w:val="000000"/>
            <w:sz w:val="24"/>
            <w:szCs w:val="24"/>
          </w:rPr>
          <w:t xml:space="preserve"> (AMOC) et à </w:t>
        </w:r>
        <w:proofErr w:type="spellStart"/>
        <w:r>
          <w:rPr>
            <w:rFonts w:ascii="Times New Roman" w:hAnsi="Times New Roman"/>
            <w:color w:val="000000"/>
            <w:sz w:val="24"/>
            <w:szCs w:val="24"/>
          </w:rPr>
          <w:t>l’oscillation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multidécennale</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l’Atlantique</w:t>
        </w:r>
        <w:proofErr w:type="spellEnd"/>
        <w:r>
          <w:rPr>
            <w:rFonts w:ascii="Times New Roman" w:hAnsi="Times New Roman"/>
            <w:color w:val="000000"/>
            <w:sz w:val="24"/>
            <w:szCs w:val="24"/>
          </w:rPr>
          <w:t xml:space="preserve"> (AMO) de 1971 à 2000. L’AMOC </w:t>
        </w:r>
        <w:proofErr w:type="spellStart"/>
        <w:r>
          <w:rPr>
            <w:rFonts w:ascii="Times New Roman" w:hAnsi="Times New Roman"/>
            <w:color w:val="000000"/>
            <w:sz w:val="24"/>
            <w:szCs w:val="24"/>
          </w:rPr>
          <w:t>était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en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avance</w:t>
        </w:r>
        <w:proofErr w:type="spellEnd"/>
        <w:r>
          <w:rPr>
            <w:rFonts w:ascii="Times New Roman" w:hAnsi="Times New Roman"/>
            <w:color w:val="000000"/>
            <w:sz w:val="24"/>
            <w:szCs w:val="24"/>
          </w:rPr>
          <w:t xml:space="preserve"> sur les </w:t>
        </w:r>
        <w:proofErr w:type="spellStart"/>
        <w:r>
          <w:rPr>
            <w:rFonts w:ascii="Times New Roman" w:hAnsi="Times New Roman"/>
            <w:color w:val="000000"/>
            <w:sz w:val="24"/>
            <w:szCs w:val="24"/>
          </w:rPr>
          <w:t>températures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près</w:t>
        </w:r>
        <w:proofErr w:type="spellEnd"/>
        <w:r>
          <w:rPr>
            <w:rFonts w:ascii="Times New Roman" w:hAnsi="Times New Roman"/>
            <w:color w:val="000000"/>
            <w:sz w:val="24"/>
            <w:szCs w:val="24"/>
          </w:rPr>
          <w:t xml:space="preserve"> du fond de la </w:t>
        </w:r>
        <w:proofErr w:type="spellStart"/>
        <w:r>
          <w:rPr>
            <w:rFonts w:ascii="Times New Roman" w:hAnsi="Times New Roman"/>
            <w:color w:val="000000"/>
            <w:sz w:val="24"/>
            <w:szCs w:val="24"/>
          </w:rPr>
          <w:t>mer</w:t>
        </w:r>
        <w:proofErr w:type="spellEnd"/>
        <w:r>
          <w:rPr>
            <w:rFonts w:ascii="Times New Roman" w:hAnsi="Times New Roman"/>
            <w:color w:val="000000"/>
            <w:sz w:val="24"/>
            <w:szCs w:val="24"/>
          </w:rPr>
          <w:t xml:space="preserve"> de Barents à </w:t>
        </w:r>
        <w:proofErr w:type="spellStart"/>
        <w:r>
          <w:rPr>
            <w:rFonts w:ascii="Times New Roman" w:hAnsi="Times New Roman"/>
            <w:color w:val="000000"/>
            <w:sz w:val="24"/>
            <w:szCs w:val="24"/>
          </w:rPr>
          <w:t>l’ouest</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île</w:t>
        </w:r>
        <w:proofErr w:type="spellEnd"/>
        <w:r>
          <w:rPr>
            <w:rFonts w:ascii="Times New Roman" w:hAnsi="Times New Roman"/>
            <w:color w:val="000000"/>
            <w:sz w:val="24"/>
            <w:szCs w:val="24"/>
          </w:rPr>
          <w:t xml:space="preserve"> Bear) pendant la </w:t>
        </w:r>
        <w:proofErr w:type="spellStart"/>
        <w:r>
          <w:rPr>
            <w:rFonts w:ascii="Times New Roman" w:hAnsi="Times New Roman"/>
            <w:color w:val="000000"/>
            <w:sz w:val="24"/>
            <w:szCs w:val="24"/>
          </w:rPr>
          <w:t>période</w:t>
        </w:r>
        <w:proofErr w:type="spellEnd"/>
        <w:r>
          <w:rPr>
            <w:rFonts w:ascii="Times New Roman" w:hAnsi="Times New Roman"/>
            <w:color w:val="000000"/>
            <w:sz w:val="24"/>
            <w:szCs w:val="24"/>
          </w:rPr>
          <w:t xml:space="preserve"> 1980-2018, </w:t>
        </w:r>
        <w:proofErr w:type="spellStart"/>
        <w:r>
          <w:rPr>
            <w:rFonts w:ascii="Times New Roman" w:hAnsi="Times New Roman"/>
            <w:color w:val="000000"/>
            <w:sz w:val="24"/>
            <w:szCs w:val="24"/>
          </w:rPr>
          <w:t>mais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était</w:t>
        </w:r>
        <w:proofErr w:type="spellEnd"/>
        <w:r>
          <w:rPr>
            <w:rFonts w:ascii="Times New Roman" w:hAnsi="Times New Roman"/>
            <w:color w:val="000000"/>
            <w:sz w:val="24"/>
            <w:szCs w:val="24"/>
          </w:rPr>
          <w:t xml:space="preserve"> à la </w:t>
        </w:r>
        <w:proofErr w:type="spellStart"/>
        <w:r>
          <w:rPr>
            <w:rFonts w:ascii="Times New Roman" w:hAnsi="Times New Roman"/>
            <w:color w:val="000000"/>
            <w:sz w:val="24"/>
            <w:szCs w:val="24"/>
          </w:rPr>
          <w:t>fois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en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avance</w:t>
        </w:r>
        <w:proofErr w:type="spellEnd"/>
        <w:r>
          <w:rPr>
            <w:rFonts w:ascii="Times New Roman" w:hAnsi="Times New Roman"/>
            <w:color w:val="000000"/>
            <w:sz w:val="24"/>
            <w:szCs w:val="24"/>
          </w:rPr>
          <w:t xml:space="preserve"> et </w:t>
        </w:r>
        <w:proofErr w:type="spellStart"/>
        <w:r>
          <w:rPr>
            <w:rFonts w:ascii="Times New Roman" w:hAnsi="Times New Roman"/>
            <w:color w:val="000000"/>
            <w:sz w:val="24"/>
            <w:szCs w:val="24"/>
          </w:rPr>
          <w:t>en</w:t>
        </w:r>
        <w:proofErr w:type="spellEnd"/>
        <w:r>
          <w:rPr>
            <w:rFonts w:ascii="Times New Roman" w:hAnsi="Times New Roman"/>
            <w:color w:val="000000"/>
            <w:sz w:val="24"/>
            <w:szCs w:val="24"/>
          </w:rPr>
          <w:t xml:space="preserve"> retard dans le </w:t>
        </w:r>
        <w:proofErr w:type="spellStart"/>
        <w:r>
          <w:rPr>
            <w:rFonts w:ascii="Times New Roman" w:hAnsi="Times New Roman"/>
            <w:color w:val="000000"/>
            <w:sz w:val="24"/>
            <w:szCs w:val="24"/>
          </w:rPr>
          <w:t>nord-est</w:t>
        </w:r>
        <w:proofErr w:type="spellEnd"/>
        <w:r>
          <w:rPr>
            <w:rFonts w:ascii="Times New Roman" w:hAnsi="Times New Roman"/>
            <w:color w:val="000000"/>
            <w:sz w:val="24"/>
            <w:szCs w:val="24"/>
          </w:rPr>
          <w:t xml:space="preserve"> de la </w:t>
        </w:r>
        <w:proofErr w:type="spellStart"/>
        <w:r>
          <w:rPr>
            <w:rFonts w:ascii="Times New Roman" w:hAnsi="Times New Roman"/>
            <w:color w:val="000000"/>
            <w:sz w:val="24"/>
            <w:szCs w:val="24"/>
          </w:rPr>
          <w:t>mer</w:t>
        </w:r>
        <w:proofErr w:type="spellEnd"/>
        <w:r>
          <w:rPr>
            <w:rFonts w:ascii="Times New Roman" w:hAnsi="Times New Roman"/>
            <w:color w:val="000000"/>
            <w:sz w:val="24"/>
            <w:szCs w:val="24"/>
          </w:rPr>
          <w:t xml:space="preserve"> de Barents.</w:t>
        </w:r>
      </w:ins>
    </w:p>
    <w:p w14:paraId="309FEDD5" w14:textId="77777777" w:rsidR="002D5C65" w:rsidRPr="00956197" w:rsidRDefault="002D5C65" w:rsidP="002D5C65">
      <w:pPr>
        <w:spacing w:line="440" w:lineRule="atLeast"/>
        <w:rPr>
          <w:ins w:id="8" w:author="Bethany Davidson-Eng" w:date="2023-08-20T22:11:00Z"/>
          <w:rFonts w:ascii="Calibri" w:eastAsia="Times New Roman" w:hAnsi="Calibri" w:cs="Calibri"/>
          <w:color w:val="000000"/>
        </w:rPr>
      </w:pPr>
      <w:ins w:id="9" w:author="Bethany Davidson-Eng" w:date="2023-08-20T22:11:00Z">
        <w:r>
          <w:rPr>
            <w:rFonts w:ascii="Times New Roman" w:hAnsi="Times New Roman"/>
            <w:color w:val="000000"/>
            <w:sz w:val="24"/>
            <w:szCs w:val="24"/>
          </w:rPr>
          <w:t xml:space="preserve"> Mots </w:t>
        </w:r>
        <w:proofErr w:type="spellStart"/>
        <w:proofErr w:type="gramStart"/>
        <w:r>
          <w:rPr>
            <w:rFonts w:ascii="Times New Roman" w:hAnsi="Times New Roman"/>
            <w:color w:val="000000"/>
            <w:sz w:val="24"/>
            <w:szCs w:val="24"/>
          </w:rPr>
          <w:t>clés</w:t>
        </w:r>
        <w:proofErr w:type="spellEnd"/>
        <w:r>
          <w:rPr>
            <w:rFonts w:ascii="Times New Roman" w:hAnsi="Times New Roman"/>
            <w:color w:val="000000"/>
            <w:sz w:val="24"/>
            <w:szCs w:val="24"/>
          </w:rPr>
          <w:t> :</w:t>
        </w:r>
        <w:proofErr w:type="gramEnd"/>
        <w:r>
          <w:rPr>
            <w:rFonts w:ascii="Times New Roman" w:hAnsi="Times New Roman"/>
            <w:color w:val="000000"/>
            <w:sz w:val="24"/>
            <w:szCs w:val="24"/>
          </w:rPr>
          <w:t xml:space="preserve"> Mer de Barents, Atlantique Nord, </w:t>
        </w:r>
        <w:proofErr w:type="spellStart"/>
        <w:r>
          <w:rPr>
            <w:rFonts w:ascii="Times New Roman" w:hAnsi="Times New Roman"/>
            <w:color w:val="000000"/>
            <w:sz w:val="24"/>
            <w:szCs w:val="24"/>
          </w:rPr>
          <w:t>variabilité</w:t>
        </w:r>
        <w:proofErr w:type="spellEnd"/>
        <w:r>
          <w:rPr>
            <w:rFonts w:ascii="Times New Roman" w:hAnsi="Times New Roman"/>
            <w:color w:val="000000"/>
            <w:sz w:val="24"/>
            <w:szCs w:val="24"/>
          </w:rPr>
          <w:t xml:space="preserve"> des courants de la </w:t>
        </w:r>
        <w:proofErr w:type="spellStart"/>
        <w:r>
          <w:rPr>
            <w:rFonts w:ascii="Times New Roman" w:hAnsi="Times New Roman"/>
            <w:color w:val="000000"/>
            <w:sz w:val="24"/>
            <w:szCs w:val="24"/>
          </w:rPr>
          <w:t>mer</w:t>
        </w:r>
        <w:proofErr w:type="spellEnd"/>
        <w:r>
          <w:rPr>
            <w:rFonts w:ascii="Times New Roman" w:hAnsi="Times New Roman"/>
            <w:color w:val="000000"/>
            <w:sz w:val="24"/>
            <w:szCs w:val="24"/>
          </w:rPr>
          <w:t xml:space="preserve"> de Barents, AMOC, AMO, NAO, relations de </w:t>
        </w:r>
        <w:proofErr w:type="spellStart"/>
        <w:r>
          <w:rPr>
            <w:rFonts w:ascii="Times New Roman" w:hAnsi="Times New Roman"/>
            <w:color w:val="000000"/>
            <w:sz w:val="24"/>
            <w:szCs w:val="24"/>
          </w:rPr>
          <w:t>traînée</w:t>
        </w:r>
        <w:proofErr w:type="spellEnd"/>
        <w:r>
          <w:rPr>
            <w:rFonts w:ascii="Times New Roman" w:hAnsi="Times New Roman"/>
            <w:b/>
            <w:bCs/>
            <w:color w:val="000000"/>
            <w:sz w:val="24"/>
            <w:szCs w:val="24"/>
          </w:rPr>
          <w:t> </w:t>
        </w:r>
      </w:ins>
    </w:p>
    <w:p w14:paraId="0273D2AF" w14:textId="77777777" w:rsidR="002D5C65" w:rsidRPr="005039C8" w:rsidRDefault="002D5C65" w:rsidP="002D5C65">
      <w:pPr>
        <w:rPr>
          <w:ins w:id="10" w:author="Bethany Davidson-Eng" w:date="2023-08-20T22:11:00Z"/>
        </w:rPr>
      </w:pPr>
    </w:p>
    <w:p w14:paraId="00DA0496" w14:textId="7BF9D0B9" w:rsidR="00B84CFD" w:rsidRPr="00764575" w:rsidRDefault="00B84CFD"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br w:type="page"/>
      </w:r>
    </w:p>
    <w:p w14:paraId="46EE8EDC" w14:textId="2D01400B" w:rsidR="00B84CFD" w:rsidRPr="009B604B" w:rsidRDefault="00B84CFD" w:rsidP="00806BC2">
      <w:pPr>
        <w:pStyle w:val="Heading1"/>
        <w:numPr>
          <w:ilvl w:val="0"/>
          <w:numId w:val="2"/>
        </w:numPr>
        <w:spacing w:line="480" w:lineRule="auto"/>
        <w:rPr>
          <w:rFonts w:ascii="Times New Roman" w:hAnsi="Times New Roman" w:cs="Times New Roman"/>
          <w:color w:val="auto"/>
          <w:sz w:val="24"/>
          <w:szCs w:val="24"/>
        </w:rPr>
      </w:pPr>
      <w:bookmarkStart w:id="11" w:name="_Toc103347859"/>
      <w:bookmarkStart w:id="12" w:name="_Toc135765688"/>
      <w:r w:rsidRPr="009B604B">
        <w:rPr>
          <w:rFonts w:ascii="Times New Roman" w:hAnsi="Times New Roman" w:cs="Times New Roman"/>
          <w:color w:val="auto"/>
          <w:sz w:val="24"/>
          <w:szCs w:val="24"/>
        </w:rPr>
        <w:lastRenderedPageBreak/>
        <w:t>Introduction</w:t>
      </w:r>
      <w:bookmarkEnd w:id="11"/>
      <w:bookmarkEnd w:id="12"/>
    </w:p>
    <w:p w14:paraId="7CDB03C7" w14:textId="5AD62E74" w:rsidR="008E6322" w:rsidRPr="0044252E" w:rsidRDefault="00DE4B87" w:rsidP="00806BC2">
      <w:pPr>
        <w:spacing w:line="480" w:lineRule="auto"/>
        <w:rPr>
          <w:rFonts w:ascii="Times New Roman" w:hAnsi="Times New Roman" w:cs="Times New Roman"/>
          <w:iCs/>
          <w:sz w:val="24"/>
          <w:szCs w:val="24"/>
        </w:rPr>
      </w:pPr>
      <w:r w:rsidRPr="0044252E">
        <w:rPr>
          <w:rFonts w:ascii="Times New Roman" w:hAnsi="Times New Roman" w:cs="Times New Roman"/>
          <w:sz w:val="24"/>
          <w:szCs w:val="24"/>
        </w:rPr>
        <w:t xml:space="preserve">The objective of the present study is to </w:t>
      </w:r>
      <w:r w:rsidR="002B3674" w:rsidRPr="0044252E">
        <w:rPr>
          <w:rFonts w:ascii="Times New Roman" w:hAnsi="Times New Roman" w:cs="Times New Roman"/>
          <w:sz w:val="24"/>
          <w:szCs w:val="24"/>
        </w:rPr>
        <w:t>examine</w:t>
      </w:r>
      <w:r w:rsidRPr="0044252E">
        <w:rPr>
          <w:rFonts w:ascii="Times New Roman" w:hAnsi="Times New Roman" w:cs="Times New Roman"/>
          <w:sz w:val="24"/>
          <w:szCs w:val="24"/>
        </w:rPr>
        <w:t xml:space="preserve"> </w:t>
      </w:r>
      <w:r w:rsidR="00D67D5B" w:rsidRPr="0044252E">
        <w:rPr>
          <w:rFonts w:ascii="Times New Roman" w:hAnsi="Times New Roman" w:cs="Times New Roman"/>
          <w:sz w:val="24"/>
          <w:szCs w:val="24"/>
        </w:rPr>
        <w:t>lead-lag (LL) relations</w:t>
      </w:r>
      <w:r w:rsidR="00D842E6" w:rsidRPr="0044252E">
        <w:rPr>
          <w:rFonts w:ascii="Times New Roman" w:hAnsi="Times New Roman" w:cs="Times New Roman"/>
          <w:sz w:val="24"/>
          <w:szCs w:val="24"/>
        </w:rPr>
        <w:t xml:space="preserve"> and heat transfer</w:t>
      </w:r>
      <w:r w:rsidRPr="0044252E">
        <w:rPr>
          <w:rFonts w:ascii="Times New Roman" w:hAnsi="Times New Roman" w:cs="Times New Roman"/>
          <w:sz w:val="24"/>
          <w:szCs w:val="24"/>
        </w:rPr>
        <w:t xml:space="preserve"> between the cyclic variables observed in the Barents Sea by </w:t>
      </w:r>
      <w:r w:rsidR="00BB366D" w:rsidRPr="0044252E">
        <w:rPr>
          <w:rFonts w:ascii="Times New Roman" w:hAnsi="Times New Roman" w:cs="Times New Roman"/>
          <w:i/>
          <w:sz w:val="24"/>
          <w:szCs w:val="24"/>
        </w:rPr>
        <w:fldChar w:fldCharType="begin"/>
      </w:r>
      <w:r w:rsidR="008A5D2A" w:rsidRPr="0044252E">
        <w:rPr>
          <w:rFonts w:ascii="Times New Roman" w:hAnsi="Times New Roman" w:cs="Times New Roman"/>
          <w:sz w:val="24"/>
          <w:szCs w:val="24"/>
        </w:rPr>
        <w:instrText xml:space="preserve"> ADDIN EN.CITE &lt;EndNote&gt;&lt;Cite AuthorYear="1"&gt;&lt;Author&gt;Skagseth&lt;/Author&gt;&lt;Year&gt;2020&lt;/Year&gt;&lt;RecNum&gt;6300&lt;/RecNum&gt;&lt;DisplayText&gt;Skagseth et al. (2020)&lt;/DisplayText&gt;&lt;record&gt;&lt;rec-number&gt;6300&lt;/rec-number&gt;&lt;foreign-keys&gt;&lt;key app="EN" db-id="sexww2d2pxxax1eaw0ex0509sr22dt2a5frf" timestamp="1597860283"&gt;6300&lt;/key&gt;&lt;/foreign-keys&gt;&lt;ref-type name="Journal Article"&gt;17&lt;/ref-type&gt;&lt;contributors&gt;&lt;authors&gt;&lt;author&gt;Skagseth, O.&lt;/author&gt;&lt;author&gt;Eldevik, T.&lt;/author&gt;&lt;author&gt;Arthun, M.&lt;/author&gt;&lt;author&gt;Asbjornsen, H.&lt;/author&gt;&lt;author&gt;Lien, V. D. S.&lt;/author&gt;&lt;author&gt;Smedsrud, L. H.&lt;/author&gt;&lt;/authors&gt;&lt;/contributors&gt;&lt;auth-address&gt;Inst Marine Res, Bergen, Norway&amp;#xD;Bjerknes Ctr Climate Res, Bergen, Norway&amp;#xD;Univ Bergen, Geophys Inst, Bergen, Norway&lt;/auth-address&gt;&lt;titles&gt;&lt;title&gt;Reduced efficiency of the Barents Sea cooling machine&lt;/title&gt;&lt;secondary-title&gt;Nature Climate Change&lt;/secondary-title&gt;&lt;alt-title&gt;Nat Clim Change&lt;/alt-title&gt;&lt;/titles&gt;&lt;periodical&gt;&lt;full-title&gt;Nature Climate Change&lt;/full-title&gt;&lt;abbr-1&gt;Nat Clim Change&lt;/abbr-1&gt;&lt;/periodical&gt;&lt;alt-periodical&gt;&lt;full-title&gt;Nature Climate Change&lt;/full-title&gt;&lt;abbr-1&gt;Nat Clim Change&lt;/abbr-1&gt;&lt;/alt-periodical&gt;&lt;pages&gt;661-+&lt;/pages&gt;&lt;volume&gt;10&lt;/volume&gt;&lt;number&gt;7&lt;/number&gt;&lt;keywords&gt;&lt;keyword&gt;mid-depth circulation&lt;/keyword&gt;&lt;keyword&gt;atlantic water-flow&lt;/keyword&gt;&lt;keyword&gt;atmospheric circulation&lt;/keyword&gt;&lt;keyword&gt;north-atlantic&lt;/keyword&gt;&lt;keyword&gt;polar front&lt;/keyword&gt;&lt;keyword&gt;dense water&lt;/keyword&gt;&lt;keyword&gt;ice loss&lt;/keyword&gt;&lt;keyword&gt;transport&lt;/keyword&gt;&lt;keyword&gt;heat&lt;/keyword&gt;&lt;keyword&gt;variability&lt;/keyword&gt;&lt;/keywords&gt;&lt;dates&gt;&lt;year&gt;2020&lt;/year&gt;&lt;pub-dates&gt;&lt;date&gt;Jul&lt;/date&gt;&lt;/pub-dates&gt;&lt;/dates&gt;&lt;isbn&gt;1758-678x&lt;/isbn&gt;&lt;accession-num&gt;WOS:000534778800001&lt;/accession-num&gt;&lt;urls&gt;&lt;related-urls&gt;&lt;url&gt;&amp;lt;Go to ISI&amp;gt;://WOS:000534778800001&lt;/url&gt;&lt;/related-urls&gt;&lt;/urls&gt;&lt;electronic-resource-num&gt;10.1038/s41558-020-0772-6&lt;/electronic-resource-num&gt;&lt;language&gt;English&lt;/language&gt;&lt;/record&gt;&lt;/Cite&gt;&lt;/EndNote&gt;</w:instrText>
      </w:r>
      <w:r w:rsidR="00BB366D" w:rsidRPr="0044252E">
        <w:rPr>
          <w:rFonts w:ascii="Times New Roman" w:hAnsi="Times New Roman" w:cs="Times New Roman"/>
          <w:i/>
          <w:sz w:val="24"/>
          <w:szCs w:val="24"/>
        </w:rPr>
        <w:fldChar w:fldCharType="separate"/>
      </w:r>
      <w:r w:rsidR="000054F6" w:rsidRPr="0044252E">
        <w:rPr>
          <w:rFonts w:ascii="Times New Roman" w:hAnsi="Times New Roman" w:cs="Times New Roman"/>
          <w:noProof/>
          <w:sz w:val="24"/>
          <w:szCs w:val="24"/>
        </w:rPr>
        <w:t>Skagseth et al. (2020)</w:t>
      </w:r>
      <w:r w:rsidR="00BB366D" w:rsidRPr="0044252E">
        <w:rPr>
          <w:rFonts w:ascii="Times New Roman" w:hAnsi="Times New Roman" w:cs="Times New Roman"/>
          <w:i/>
          <w:sz w:val="24"/>
          <w:szCs w:val="24"/>
        </w:rPr>
        <w:fldChar w:fldCharType="end"/>
      </w:r>
      <w:r w:rsidR="002B3674" w:rsidRPr="0044252E">
        <w:rPr>
          <w:rFonts w:ascii="Times New Roman" w:hAnsi="Times New Roman" w:cs="Times New Roman"/>
          <w:sz w:val="24"/>
          <w:szCs w:val="24"/>
        </w:rPr>
        <w:t xml:space="preserve"> and between Barents Sea temperature observations, the </w:t>
      </w:r>
      <w:r w:rsidR="0087667D" w:rsidRPr="0044252E">
        <w:rPr>
          <w:rFonts w:ascii="Times New Roman" w:hAnsi="Times New Roman" w:cs="Times New Roman"/>
          <w:iCs/>
          <w:sz w:val="24"/>
          <w:szCs w:val="24"/>
        </w:rPr>
        <w:t>Atlantic meridional overturning circulation (</w:t>
      </w:r>
      <w:r w:rsidR="002B3674" w:rsidRPr="0044252E">
        <w:rPr>
          <w:rFonts w:ascii="Times New Roman" w:hAnsi="Times New Roman" w:cs="Times New Roman"/>
          <w:iCs/>
          <w:sz w:val="24"/>
          <w:szCs w:val="24"/>
        </w:rPr>
        <w:t>A</w:t>
      </w:r>
      <w:r w:rsidR="002B3674" w:rsidRPr="0044252E">
        <w:rPr>
          <w:rFonts w:ascii="Times New Roman" w:hAnsi="Times New Roman" w:cs="Times New Roman"/>
          <w:sz w:val="24"/>
          <w:szCs w:val="24"/>
        </w:rPr>
        <w:t>MOC</w:t>
      </w:r>
      <w:r w:rsidR="0087667D" w:rsidRPr="0044252E">
        <w:rPr>
          <w:rFonts w:ascii="Times New Roman" w:hAnsi="Times New Roman" w:cs="Times New Roman"/>
          <w:sz w:val="24"/>
          <w:szCs w:val="24"/>
        </w:rPr>
        <w:t>)</w:t>
      </w:r>
      <w:r w:rsidR="002B3674" w:rsidRPr="0044252E">
        <w:rPr>
          <w:rFonts w:ascii="Times New Roman" w:hAnsi="Times New Roman" w:cs="Times New Roman"/>
          <w:sz w:val="24"/>
          <w:szCs w:val="24"/>
        </w:rPr>
        <w:t xml:space="preserve"> and </w:t>
      </w:r>
      <w:r w:rsidR="00D7680E" w:rsidRPr="0044252E">
        <w:rPr>
          <w:rFonts w:ascii="Times New Roman" w:hAnsi="Times New Roman" w:cs="Times New Roman"/>
          <w:sz w:val="24"/>
          <w:szCs w:val="24"/>
        </w:rPr>
        <w:t xml:space="preserve">the </w:t>
      </w:r>
      <w:r w:rsidR="002B3674" w:rsidRPr="0044252E">
        <w:rPr>
          <w:rFonts w:ascii="Times New Roman" w:hAnsi="Times New Roman" w:cs="Times New Roman"/>
          <w:sz w:val="24"/>
          <w:szCs w:val="24"/>
        </w:rPr>
        <w:t xml:space="preserve">Atlantic multidecadal </w:t>
      </w:r>
      <w:r w:rsidR="00783B35" w:rsidRPr="0044252E">
        <w:rPr>
          <w:rFonts w:ascii="Times New Roman" w:hAnsi="Times New Roman" w:cs="Times New Roman"/>
          <w:sz w:val="24"/>
          <w:szCs w:val="24"/>
        </w:rPr>
        <w:t xml:space="preserve">oscillation </w:t>
      </w:r>
      <w:r w:rsidR="00D7680E" w:rsidRPr="0044252E">
        <w:rPr>
          <w:rFonts w:ascii="Times New Roman" w:hAnsi="Times New Roman" w:cs="Times New Roman"/>
          <w:sz w:val="24"/>
          <w:szCs w:val="24"/>
        </w:rPr>
        <w:t>(AMO)</w:t>
      </w:r>
      <w:r w:rsidR="00BE5B97" w:rsidRPr="0044252E">
        <w:rPr>
          <w:rFonts w:ascii="Times New Roman" w:hAnsi="Times New Roman" w:cs="Times New Roman"/>
          <w:sz w:val="24"/>
          <w:szCs w:val="24"/>
        </w:rPr>
        <w:t xml:space="preserve"> in the North Atlantic</w:t>
      </w:r>
      <w:r w:rsidRPr="0044252E">
        <w:rPr>
          <w:rFonts w:ascii="Times New Roman" w:hAnsi="Times New Roman" w:cs="Times New Roman"/>
          <w:sz w:val="24"/>
          <w:szCs w:val="24"/>
        </w:rPr>
        <w:t xml:space="preserve">. </w:t>
      </w:r>
      <w:r w:rsidR="00772829" w:rsidRPr="0044252E">
        <w:rPr>
          <w:rFonts w:ascii="Times New Roman" w:hAnsi="Times New Roman" w:cs="Times New Roman"/>
          <w:sz w:val="24"/>
          <w:szCs w:val="24"/>
        </w:rPr>
        <w:t xml:space="preserve">By </w:t>
      </w:r>
      <w:r w:rsidR="001A4AE5" w:rsidRPr="0044252E">
        <w:rPr>
          <w:rFonts w:ascii="Times New Roman" w:hAnsi="Times New Roman" w:cs="Times New Roman"/>
          <w:sz w:val="24"/>
          <w:szCs w:val="24"/>
        </w:rPr>
        <w:t>identifying</w:t>
      </w:r>
      <w:r w:rsidR="00772829" w:rsidRPr="0044252E">
        <w:rPr>
          <w:rFonts w:ascii="Times New Roman" w:hAnsi="Times New Roman" w:cs="Times New Roman"/>
          <w:sz w:val="24"/>
          <w:szCs w:val="24"/>
        </w:rPr>
        <w:t xml:space="preserve"> </w:t>
      </w:r>
      <w:r w:rsidR="00CD0F80" w:rsidRPr="0044252E">
        <w:rPr>
          <w:rFonts w:ascii="Times New Roman" w:hAnsi="Times New Roman" w:cs="Times New Roman"/>
          <w:sz w:val="24"/>
          <w:szCs w:val="24"/>
        </w:rPr>
        <w:t xml:space="preserve">the </w:t>
      </w:r>
      <w:r w:rsidR="00772829" w:rsidRPr="0044252E">
        <w:rPr>
          <w:rFonts w:ascii="Times New Roman" w:hAnsi="Times New Roman" w:cs="Times New Roman"/>
          <w:sz w:val="24"/>
          <w:szCs w:val="24"/>
        </w:rPr>
        <w:t>LL relations between cyclic temperature series</w:t>
      </w:r>
      <w:r w:rsidR="001A4AE5" w:rsidRPr="0044252E">
        <w:rPr>
          <w:rFonts w:ascii="Times New Roman" w:hAnsi="Times New Roman" w:cs="Times New Roman"/>
          <w:sz w:val="24"/>
          <w:szCs w:val="24"/>
        </w:rPr>
        <w:t>, we infer the direction of heat transport between water bodie</w:t>
      </w:r>
      <w:r w:rsidR="000D2AF1" w:rsidRPr="0044252E">
        <w:rPr>
          <w:rFonts w:ascii="Times New Roman" w:hAnsi="Times New Roman" w:cs="Times New Roman"/>
          <w:sz w:val="24"/>
          <w:szCs w:val="24"/>
        </w:rPr>
        <w:t>s</w:t>
      </w:r>
      <w:r w:rsidR="00203C9E" w:rsidRPr="0044252E">
        <w:rPr>
          <w:rFonts w:ascii="Times New Roman" w:hAnsi="Times New Roman" w:cs="Times New Roman"/>
          <w:sz w:val="24"/>
          <w:szCs w:val="24"/>
        </w:rPr>
        <w:t xml:space="preserve"> on a decadal scale</w:t>
      </w:r>
      <w:r w:rsidR="000D2AF1" w:rsidRPr="0044252E">
        <w:rPr>
          <w:rFonts w:ascii="Times New Roman" w:hAnsi="Times New Roman" w:cs="Times New Roman"/>
          <w:sz w:val="24"/>
          <w:szCs w:val="24"/>
        </w:rPr>
        <w:t>.</w:t>
      </w:r>
      <w:r w:rsidR="001A4AE5" w:rsidRPr="0044252E">
        <w:rPr>
          <w:rFonts w:ascii="Times New Roman" w:hAnsi="Times New Roman" w:cs="Times New Roman"/>
          <w:i/>
          <w:sz w:val="24"/>
          <w:szCs w:val="24"/>
        </w:rPr>
        <w:t xml:space="preserve"> </w:t>
      </w:r>
      <w:r w:rsidRPr="0044252E">
        <w:rPr>
          <w:rFonts w:ascii="Times New Roman" w:hAnsi="Times New Roman" w:cs="Times New Roman"/>
          <w:sz w:val="24"/>
          <w:szCs w:val="24"/>
        </w:rPr>
        <w:t xml:space="preserve"> </w:t>
      </w:r>
      <w:r w:rsidR="00FA44A0" w:rsidRPr="0044252E">
        <w:rPr>
          <w:rFonts w:ascii="Times New Roman" w:hAnsi="Times New Roman" w:cs="Times New Roman"/>
          <w:iCs/>
          <w:sz w:val="24"/>
          <w:szCs w:val="24"/>
        </w:rPr>
        <w:t xml:space="preserve">The throughflow between the Barents Sea and the North Atlantic </w:t>
      </w:r>
      <w:r w:rsidR="005C571B" w:rsidRPr="0044252E">
        <w:rPr>
          <w:rFonts w:ascii="Times New Roman" w:hAnsi="Times New Roman" w:cs="Times New Roman"/>
          <w:iCs/>
          <w:sz w:val="24"/>
          <w:szCs w:val="24"/>
        </w:rPr>
        <w:t>is</w:t>
      </w:r>
      <w:r w:rsidR="00FA44A0" w:rsidRPr="0044252E">
        <w:rPr>
          <w:rFonts w:ascii="Times New Roman" w:hAnsi="Times New Roman" w:cs="Times New Roman"/>
          <w:iCs/>
          <w:sz w:val="24"/>
          <w:szCs w:val="24"/>
        </w:rPr>
        <w:t xml:space="preserve"> projected to increase with increasing CO</w:t>
      </w:r>
      <w:r w:rsidR="00FA44A0" w:rsidRPr="0044252E">
        <w:rPr>
          <w:rFonts w:ascii="Times New Roman" w:hAnsi="Times New Roman" w:cs="Times New Roman"/>
          <w:iCs/>
          <w:sz w:val="24"/>
          <w:szCs w:val="24"/>
          <w:vertAlign w:val="subscript"/>
        </w:rPr>
        <w:t>2</w:t>
      </w:r>
      <w:r w:rsidR="00FA44A0" w:rsidRPr="0044252E">
        <w:rPr>
          <w:rFonts w:ascii="Times New Roman" w:hAnsi="Times New Roman" w:cs="Times New Roman"/>
          <w:iCs/>
          <w:sz w:val="24"/>
          <w:szCs w:val="24"/>
        </w:rPr>
        <w:t xml:space="preserve"> in the atmosphere, and with an accompanying warming of the ocean</w:t>
      </w:r>
      <w:r w:rsidR="002040E1" w:rsidRPr="0044252E">
        <w:rPr>
          <w:rFonts w:ascii="Times New Roman" w:hAnsi="Times New Roman" w:cs="Times New Roman"/>
          <w:iCs/>
          <w:sz w:val="24"/>
          <w:szCs w:val="24"/>
        </w:rPr>
        <w:t xml:space="preserve"> </w:t>
      </w:r>
      <w:r w:rsidR="000C77B4" w:rsidRPr="0044252E">
        <w:rPr>
          <w:rFonts w:ascii="Times New Roman" w:hAnsi="Times New Roman" w:cs="Times New Roman"/>
          <w:i/>
          <w:iCs/>
          <w:sz w:val="24"/>
          <w:szCs w:val="24"/>
        </w:rPr>
        <w:fldChar w:fldCharType="begin">
          <w:fldData xml:space="preserve">PEVuZE5vdGU+PENpdGU+PEF1dGhvcj5Ecmlua3dhdGVyPC9BdXRob3I+PFllYXI+MjAyMTwvWWVh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</w:fldData>
        </w:fldChar>
      </w:r>
      <w:r w:rsidR="00856173">
        <w:rPr>
          <w:rFonts w:ascii="Times New Roman" w:hAnsi="Times New Roman" w:cs="Times New Roman"/>
          <w:i/>
          <w:iCs/>
          <w:sz w:val="24"/>
          <w:szCs w:val="24"/>
        </w:rPr>
        <w:instrText xml:space="preserve"> ADDIN EN.CITE </w:instrText>
      </w:r>
      <w:r w:rsidR="00856173">
        <w:rPr>
          <w:rFonts w:ascii="Times New Roman" w:hAnsi="Times New Roman" w:cs="Times New Roman"/>
          <w:i/>
          <w:iCs/>
          <w:sz w:val="24"/>
          <w:szCs w:val="24"/>
        </w:rPr>
        <w:fldChar w:fldCharType="begin">
          <w:fldData xml:space="preserve">PEVuZE5vdGU+PENpdGU+PEF1dGhvcj5Ecmlua3dhdGVyPC9BdXRob3I+PFllYXI+MjAyMTwvWWVh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</w:fldData>
        </w:fldChar>
      </w:r>
      <w:r w:rsidR="00856173">
        <w:rPr>
          <w:rFonts w:ascii="Times New Roman" w:hAnsi="Times New Roman" w:cs="Times New Roman"/>
          <w:i/>
          <w:iCs/>
          <w:sz w:val="24"/>
          <w:szCs w:val="24"/>
        </w:rPr>
        <w:instrText xml:space="preserve"> ADDIN EN.CITE.DATA </w:instrText>
      </w:r>
      <w:r w:rsidR="00856173">
        <w:rPr>
          <w:rFonts w:ascii="Times New Roman" w:hAnsi="Times New Roman" w:cs="Times New Roman"/>
          <w:i/>
          <w:iCs/>
          <w:sz w:val="24"/>
          <w:szCs w:val="24"/>
        </w:rPr>
      </w:r>
      <w:r w:rsidR="00856173">
        <w:rPr>
          <w:rFonts w:ascii="Times New Roman" w:hAnsi="Times New Roman" w:cs="Times New Roman"/>
          <w:i/>
          <w:iCs/>
          <w:sz w:val="24"/>
          <w:szCs w:val="24"/>
        </w:rPr>
        <w:fldChar w:fldCharType="end"/>
      </w:r>
      <w:r w:rsidR="000C77B4" w:rsidRPr="0044252E">
        <w:rPr>
          <w:rFonts w:ascii="Times New Roman" w:hAnsi="Times New Roman" w:cs="Times New Roman"/>
          <w:i/>
          <w:iCs/>
          <w:sz w:val="24"/>
          <w:szCs w:val="24"/>
        </w:rPr>
      </w:r>
      <w:r w:rsidR="000C77B4" w:rsidRPr="0044252E">
        <w:rPr>
          <w:rFonts w:ascii="Times New Roman" w:hAnsi="Times New Roman" w:cs="Times New Roman"/>
          <w:i/>
          <w:iCs/>
          <w:sz w:val="24"/>
          <w:szCs w:val="24"/>
        </w:rPr>
        <w:fldChar w:fldCharType="separate"/>
      </w:r>
      <w:r w:rsidR="00856173" w:rsidRPr="00856173">
        <w:rPr>
          <w:rFonts w:ascii="Times New Roman" w:hAnsi="Times New Roman" w:cs="Times New Roman"/>
          <w:iCs/>
          <w:noProof/>
          <w:sz w:val="24"/>
          <w:szCs w:val="24"/>
        </w:rPr>
        <w:t>(Drinkwater et al., 2021)</w:t>
      </w:r>
      <w:r w:rsidR="000C77B4" w:rsidRPr="0044252E">
        <w:rPr>
          <w:rFonts w:ascii="Times New Roman" w:hAnsi="Times New Roman" w:cs="Times New Roman"/>
          <w:i/>
          <w:iCs/>
          <w:sz w:val="24"/>
          <w:szCs w:val="24"/>
        </w:rPr>
        <w:fldChar w:fldCharType="end"/>
      </w:r>
      <w:r w:rsidR="000C77B4" w:rsidRPr="0044252E">
        <w:rPr>
          <w:rFonts w:ascii="Times New Roman" w:hAnsi="Times New Roman" w:cs="Times New Roman"/>
          <w:iCs/>
          <w:sz w:val="24"/>
          <w:szCs w:val="24"/>
        </w:rPr>
        <w:t>.</w:t>
      </w:r>
      <w:r w:rsidR="00FA44A0" w:rsidRPr="0044252E">
        <w:rPr>
          <w:rFonts w:ascii="Times New Roman" w:hAnsi="Times New Roman" w:cs="Times New Roman"/>
          <w:iCs/>
          <w:sz w:val="24"/>
          <w:szCs w:val="24"/>
        </w:rPr>
        <w:t xml:space="preserve">  </w:t>
      </w:r>
    </w:p>
    <w:p w14:paraId="03B61D92" w14:textId="2A7C98FA" w:rsidR="00026A1D" w:rsidRPr="0044252E" w:rsidRDefault="00CB2371" w:rsidP="00856173">
      <w:pPr>
        <w:pStyle w:val="Heading2"/>
        <w:spacing w:line="480" w:lineRule="auto"/>
        <w:rPr>
          <w:rFonts w:ascii="Times New Roman" w:hAnsi="Times New Roman" w:cs="Times New Roman"/>
          <w:color w:val="auto"/>
          <w:sz w:val="24"/>
          <w:szCs w:val="24"/>
        </w:rPr>
      </w:pPr>
      <w:bookmarkStart w:id="13" w:name="_Toc135765689"/>
      <w:r w:rsidRPr="0044252E">
        <w:rPr>
          <w:rFonts w:ascii="Times New Roman" w:hAnsi="Times New Roman" w:cs="Times New Roman"/>
          <w:color w:val="auto"/>
          <w:sz w:val="24"/>
          <w:szCs w:val="24"/>
        </w:rPr>
        <w:t xml:space="preserve">1.1 </w:t>
      </w:r>
      <w:r w:rsidR="00026A1D" w:rsidRPr="0044252E">
        <w:rPr>
          <w:rFonts w:ascii="Times New Roman" w:hAnsi="Times New Roman" w:cs="Times New Roman"/>
          <w:color w:val="auto"/>
          <w:sz w:val="24"/>
          <w:szCs w:val="24"/>
        </w:rPr>
        <w:t>A high-resolution lead-lag method</w:t>
      </w:r>
      <w:bookmarkEnd w:id="13"/>
    </w:p>
    <w:p w14:paraId="651F1988" w14:textId="4B023C22" w:rsidR="00D32285" w:rsidRPr="00856173" w:rsidRDefault="00764575"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Lead-lag</w:t>
      </w:r>
      <w:r w:rsidR="00DE4B87" w:rsidRPr="00D60BCE">
        <w:rPr>
          <w:rFonts w:ascii="Times New Roman" w:hAnsi="Times New Roman" w:cs="Times New Roman"/>
          <w:sz w:val="24"/>
          <w:szCs w:val="24"/>
        </w:rPr>
        <w:t xml:space="preserve"> relations can support interpretations of causal effects</w:t>
      </w:r>
      <w:r w:rsidRPr="00764575">
        <w:rPr>
          <w:rFonts w:ascii="Times New Roman" w:hAnsi="Times New Roman" w:cs="Times New Roman"/>
          <w:sz w:val="24"/>
          <w:szCs w:val="24"/>
        </w:rPr>
        <w:t>, as the cause must come before the effect</w:t>
      </w:r>
      <w:r w:rsidR="00795C2F" w:rsidRPr="00856173">
        <w:rPr>
          <w:rFonts w:ascii="Times New Roman" w:hAnsi="Times New Roman" w:cs="Times New Roman"/>
          <w:sz w:val="24"/>
          <w:szCs w:val="24"/>
        </w:rPr>
        <w:t xml:space="preserve">. In </w:t>
      </w:r>
      <w:r w:rsidR="00FA05CA" w:rsidRPr="00856173">
        <w:rPr>
          <w:rFonts w:ascii="Times New Roman" w:hAnsi="Times New Roman" w:cs="Times New Roman"/>
          <w:sz w:val="24"/>
          <w:szCs w:val="24"/>
        </w:rPr>
        <w:t>the present</w:t>
      </w:r>
      <w:r w:rsidR="00D57B11" w:rsidRPr="00856173">
        <w:rPr>
          <w:rFonts w:ascii="Times New Roman" w:hAnsi="Times New Roman" w:cs="Times New Roman"/>
          <w:sz w:val="24"/>
          <w:szCs w:val="24"/>
        </w:rPr>
        <w:t xml:space="preserve"> context</w:t>
      </w:r>
      <w:r w:rsidR="005C416B" w:rsidRPr="00856173">
        <w:rPr>
          <w:rFonts w:ascii="Times New Roman" w:hAnsi="Times New Roman" w:cs="Times New Roman"/>
          <w:sz w:val="24"/>
          <w:szCs w:val="24"/>
        </w:rPr>
        <w:t>,</w:t>
      </w:r>
      <w:r w:rsidR="006E02B3" w:rsidRPr="00856173">
        <w:rPr>
          <w:rFonts w:ascii="Times New Roman" w:hAnsi="Times New Roman" w:cs="Times New Roman"/>
          <w:sz w:val="24"/>
          <w:szCs w:val="24"/>
        </w:rPr>
        <w:t xml:space="preserve"> </w:t>
      </w:r>
      <w:r w:rsidR="00795C2F" w:rsidRPr="00856173">
        <w:rPr>
          <w:rFonts w:ascii="Times New Roman" w:hAnsi="Times New Roman" w:cs="Times New Roman"/>
          <w:sz w:val="24"/>
          <w:szCs w:val="24"/>
        </w:rPr>
        <w:t xml:space="preserve">they can help identify </w:t>
      </w:r>
      <w:r w:rsidR="00FA05CA" w:rsidRPr="00856173">
        <w:rPr>
          <w:rFonts w:ascii="Times New Roman" w:hAnsi="Times New Roman" w:cs="Times New Roman"/>
          <w:sz w:val="24"/>
          <w:szCs w:val="24"/>
        </w:rPr>
        <w:t>when an</w:t>
      </w:r>
      <w:r w:rsidR="006E02B3" w:rsidRPr="00856173">
        <w:rPr>
          <w:rFonts w:ascii="Times New Roman" w:hAnsi="Times New Roman" w:cs="Times New Roman"/>
          <w:sz w:val="24"/>
          <w:szCs w:val="24"/>
        </w:rPr>
        <w:t xml:space="preserve"> </w:t>
      </w:r>
      <w:r w:rsidR="00D63F3E" w:rsidRPr="00856173">
        <w:rPr>
          <w:rFonts w:ascii="Times New Roman" w:hAnsi="Times New Roman" w:cs="Times New Roman"/>
          <w:sz w:val="24"/>
          <w:szCs w:val="24"/>
        </w:rPr>
        <w:t>ocean mode impact</w:t>
      </w:r>
      <w:r w:rsidR="00795C2F" w:rsidRPr="00856173">
        <w:rPr>
          <w:rFonts w:ascii="Times New Roman" w:hAnsi="Times New Roman" w:cs="Times New Roman"/>
          <w:sz w:val="24"/>
          <w:szCs w:val="24"/>
        </w:rPr>
        <w:t>s</w:t>
      </w:r>
      <w:r w:rsidR="00D63F3E" w:rsidRPr="00856173">
        <w:rPr>
          <w:rFonts w:ascii="Times New Roman" w:hAnsi="Times New Roman" w:cs="Times New Roman"/>
          <w:sz w:val="24"/>
          <w:szCs w:val="24"/>
        </w:rPr>
        <w:t xml:space="preserve"> </w:t>
      </w:r>
      <w:r w:rsidR="00673569" w:rsidRPr="00856173">
        <w:rPr>
          <w:rFonts w:ascii="Times New Roman" w:hAnsi="Times New Roman" w:cs="Times New Roman"/>
          <w:sz w:val="24"/>
          <w:szCs w:val="24"/>
        </w:rPr>
        <w:t>another ocean mode</w:t>
      </w:r>
      <w:r w:rsidR="00EA26D4" w:rsidRPr="00856173">
        <w:rPr>
          <w:rFonts w:ascii="Times New Roman" w:hAnsi="Times New Roman" w:cs="Times New Roman"/>
          <w:sz w:val="24"/>
          <w:szCs w:val="24"/>
        </w:rPr>
        <w:t xml:space="preserve"> and for how long</w:t>
      </w:r>
      <w:r w:rsidR="00795C2F" w:rsidRPr="00856173">
        <w:rPr>
          <w:rFonts w:ascii="Times New Roman" w:hAnsi="Times New Roman" w:cs="Times New Roman"/>
          <w:sz w:val="24"/>
          <w:szCs w:val="24"/>
        </w:rPr>
        <w:t xml:space="preserve">. </w:t>
      </w:r>
      <w:r w:rsidR="00356033" w:rsidRPr="00856173">
        <w:rPr>
          <w:rFonts w:ascii="Times New Roman" w:hAnsi="Times New Roman" w:cs="Times New Roman"/>
          <w:sz w:val="24"/>
          <w:szCs w:val="24"/>
        </w:rPr>
        <w:t xml:space="preserve">The high-resolution </w:t>
      </w:r>
      <w:r w:rsidR="009E7502" w:rsidRPr="00856173">
        <w:rPr>
          <w:rFonts w:ascii="Times New Roman" w:hAnsi="Times New Roman" w:cs="Times New Roman"/>
          <w:sz w:val="24"/>
          <w:szCs w:val="24"/>
        </w:rPr>
        <w:t>lead-lag</w:t>
      </w:r>
      <w:r w:rsidR="00356033" w:rsidRPr="00856173">
        <w:rPr>
          <w:rFonts w:ascii="Times New Roman" w:hAnsi="Times New Roman" w:cs="Times New Roman"/>
          <w:sz w:val="24"/>
          <w:szCs w:val="24"/>
        </w:rPr>
        <w:t xml:space="preserve"> </w:t>
      </w:r>
      <w:r w:rsidR="001A4AE5" w:rsidRPr="00856173">
        <w:rPr>
          <w:rFonts w:ascii="Times New Roman" w:hAnsi="Times New Roman" w:cs="Times New Roman"/>
          <w:iCs/>
          <w:sz w:val="24"/>
          <w:szCs w:val="24"/>
        </w:rPr>
        <w:t>(HRLL)</w:t>
      </w:r>
      <w:r w:rsidR="001A4AE5" w:rsidRPr="00856173">
        <w:rPr>
          <w:rFonts w:ascii="Times New Roman" w:hAnsi="Times New Roman" w:cs="Times New Roman"/>
          <w:i/>
          <w:sz w:val="24"/>
          <w:szCs w:val="24"/>
        </w:rPr>
        <w:t xml:space="preserve"> </w:t>
      </w:r>
      <w:r w:rsidR="001A4AE5" w:rsidRPr="00856173">
        <w:rPr>
          <w:rFonts w:ascii="Times New Roman" w:hAnsi="Times New Roman" w:cs="Times New Roman"/>
          <w:sz w:val="24"/>
          <w:szCs w:val="24"/>
        </w:rPr>
        <w:t>method</w:t>
      </w:r>
      <w:r w:rsidR="00356033" w:rsidRPr="00856173">
        <w:rPr>
          <w:rFonts w:ascii="Times New Roman" w:hAnsi="Times New Roman" w:cs="Times New Roman"/>
          <w:sz w:val="24"/>
          <w:szCs w:val="24"/>
        </w:rPr>
        <w:t xml:space="preserve"> we use here</w:t>
      </w:r>
      <w:r w:rsidR="007F59B2" w:rsidRPr="00856173">
        <w:rPr>
          <w:rFonts w:ascii="Times New Roman" w:hAnsi="Times New Roman" w:cs="Times New Roman"/>
          <w:sz w:val="24"/>
          <w:szCs w:val="24"/>
        </w:rPr>
        <w:t xml:space="preserve"> allows us</w:t>
      </w:r>
      <w:r w:rsidR="005C416B" w:rsidRPr="00856173">
        <w:rPr>
          <w:rFonts w:ascii="Times New Roman" w:hAnsi="Times New Roman" w:cs="Times New Roman"/>
          <w:sz w:val="24"/>
          <w:szCs w:val="24"/>
        </w:rPr>
        <w:t xml:space="preserve"> also</w:t>
      </w:r>
      <w:r w:rsidR="007F59B2" w:rsidRPr="00856173">
        <w:rPr>
          <w:rFonts w:ascii="Times New Roman" w:hAnsi="Times New Roman" w:cs="Times New Roman"/>
          <w:sz w:val="24"/>
          <w:szCs w:val="24"/>
        </w:rPr>
        <w:t xml:space="preserve"> to see</w:t>
      </w:r>
      <w:r w:rsidR="005C416B" w:rsidRPr="00856173">
        <w:rPr>
          <w:rFonts w:ascii="Times New Roman" w:hAnsi="Times New Roman" w:cs="Times New Roman"/>
          <w:sz w:val="24"/>
          <w:szCs w:val="24"/>
        </w:rPr>
        <w:t>,</w:t>
      </w:r>
      <w:r w:rsidR="007F59B2" w:rsidRPr="00856173">
        <w:rPr>
          <w:rFonts w:ascii="Times New Roman" w:hAnsi="Times New Roman" w:cs="Times New Roman"/>
          <w:sz w:val="24"/>
          <w:szCs w:val="24"/>
        </w:rPr>
        <w:t xml:space="preserve"> for short time windows</w:t>
      </w:r>
      <w:r w:rsidR="005C416B" w:rsidRPr="00856173">
        <w:rPr>
          <w:rFonts w:ascii="Times New Roman" w:hAnsi="Times New Roman" w:cs="Times New Roman"/>
          <w:sz w:val="24"/>
          <w:szCs w:val="24"/>
        </w:rPr>
        <w:t>,</w:t>
      </w:r>
      <w:r w:rsidR="007F59B2" w:rsidRPr="00856173">
        <w:rPr>
          <w:rFonts w:ascii="Times New Roman" w:hAnsi="Times New Roman" w:cs="Times New Roman"/>
          <w:sz w:val="24"/>
          <w:szCs w:val="24"/>
        </w:rPr>
        <w:t xml:space="preserve"> </w:t>
      </w:r>
      <w:r w:rsidR="005C416B" w:rsidRPr="00856173">
        <w:rPr>
          <w:rFonts w:ascii="Times New Roman" w:hAnsi="Times New Roman" w:cs="Times New Roman"/>
          <w:sz w:val="24"/>
          <w:szCs w:val="24"/>
        </w:rPr>
        <w:t xml:space="preserve">when LL </w:t>
      </w:r>
      <w:r w:rsidR="00FC2E64" w:rsidRPr="00856173">
        <w:rPr>
          <w:rFonts w:ascii="Times New Roman" w:hAnsi="Times New Roman" w:cs="Times New Roman"/>
          <w:sz w:val="24"/>
          <w:szCs w:val="24"/>
        </w:rPr>
        <w:t xml:space="preserve">relations </w:t>
      </w:r>
      <w:r w:rsidR="008D6CF9" w:rsidRPr="00856173">
        <w:rPr>
          <w:rFonts w:ascii="Times New Roman" w:hAnsi="Times New Roman" w:cs="Times New Roman"/>
          <w:sz w:val="24"/>
          <w:szCs w:val="24"/>
        </w:rPr>
        <w:t xml:space="preserve">are strong and when </w:t>
      </w:r>
      <w:r w:rsidR="00FC2E64" w:rsidRPr="00856173">
        <w:rPr>
          <w:rFonts w:ascii="Times New Roman" w:hAnsi="Times New Roman" w:cs="Times New Roman"/>
          <w:sz w:val="24"/>
          <w:szCs w:val="24"/>
        </w:rPr>
        <w:t xml:space="preserve">LL directions </w:t>
      </w:r>
      <w:r w:rsidR="005C416B" w:rsidRPr="00856173">
        <w:rPr>
          <w:rFonts w:ascii="Times New Roman" w:hAnsi="Times New Roman" w:cs="Times New Roman"/>
          <w:sz w:val="24"/>
          <w:szCs w:val="24"/>
        </w:rPr>
        <w:t>change.</w:t>
      </w:r>
      <w:r w:rsidR="00DE4B87" w:rsidRPr="00856173">
        <w:rPr>
          <w:rFonts w:ascii="Times New Roman" w:hAnsi="Times New Roman" w:cs="Times New Roman"/>
          <w:sz w:val="24"/>
          <w:szCs w:val="24"/>
        </w:rPr>
        <w:t xml:space="preserve"> </w:t>
      </w:r>
      <w:r w:rsidR="00980919" w:rsidRPr="00856173">
        <w:rPr>
          <w:rFonts w:ascii="Times New Roman" w:hAnsi="Times New Roman" w:cs="Times New Roman"/>
          <w:sz w:val="24"/>
          <w:szCs w:val="24"/>
        </w:rPr>
        <w:t>The shortest</w:t>
      </w:r>
      <w:r w:rsidR="00B868C7" w:rsidRPr="00856173">
        <w:rPr>
          <w:rFonts w:ascii="Times New Roman" w:hAnsi="Times New Roman" w:cs="Times New Roman"/>
          <w:sz w:val="24"/>
          <w:szCs w:val="24"/>
        </w:rPr>
        <w:t xml:space="preserve"> time window</w:t>
      </w:r>
      <w:r w:rsidR="00980919" w:rsidRPr="00856173">
        <w:rPr>
          <w:rFonts w:ascii="Times New Roman" w:hAnsi="Times New Roman" w:cs="Times New Roman"/>
          <w:sz w:val="24"/>
          <w:szCs w:val="24"/>
        </w:rPr>
        <w:t xml:space="preserve"> is</w:t>
      </w:r>
      <w:r w:rsidR="00B868C7" w:rsidRPr="00856173">
        <w:rPr>
          <w:rFonts w:ascii="Times New Roman" w:hAnsi="Times New Roman" w:cs="Times New Roman"/>
          <w:sz w:val="24"/>
          <w:szCs w:val="24"/>
        </w:rPr>
        <w:t xml:space="preserve"> </w:t>
      </w:r>
      <w:r w:rsidR="00980919" w:rsidRPr="00856173">
        <w:rPr>
          <w:rFonts w:ascii="Times New Roman" w:hAnsi="Times New Roman" w:cs="Times New Roman"/>
          <w:sz w:val="24"/>
          <w:szCs w:val="24"/>
        </w:rPr>
        <w:t>t</w:t>
      </w:r>
      <w:r w:rsidR="00B868C7" w:rsidRPr="00856173">
        <w:rPr>
          <w:rFonts w:ascii="Times New Roman" w:hAnsi="Times New Roman" w:cs="Times New Roman"/>
          <w:sz w:val="24"/>
          <w:szCs w:val="24"/>
        </w:rPr>
        <w:t xml:space="preserve">hree synoptic time steps in the paired series, and </w:t>
      </w:r>
      <w:r w:rsidR="00740C3C" w:rsidRPr="00856173">
        <w:rPr>
          <w:rFonts w:ascii="Times New Roman" w:hAnsi="Times New Roman" w:cs="Times New Roman"/>
          <w:sz w:val="24"/>
          <w:szCs w:val="24"/>
        </w:rPr>
        <w:t>a</w:t>
      </w:r>
      <w:r w:rsidR="00B868C7" w:rsidRPr="00856173">
        <w:rPr>
          <w:rFonts w:ascii="Times New Roman" w:hAnsi="Times New Roman" w:cs="Times New Roman"/>
          <w:sz w:val="24"/>
          <w:szCs w:val="24"/>
        </w:rPr>
        <w:t xml:space="preserve"> 95% confidence interval</w:t>
      </w:r>
      <w:r w:rsidR="00980919" w:rsidRPr="00856173">
        <w:rPr>
          <w:rFonts w:ascii="Times New Roman" w:hAnsi="Times New Roman" w:cs="Times New Roman"/>
          <w:sz w:val="24"/>
          <w:szCs w:val="24"/>
        </w:rPr>
        <w:t xml:space="preserve"> can be identified</w:t>
      </w:r>
      <w:r w:rsidR="00B868C7" w:rsidRPr="00856173">
        <w:rPr>
          <w:rFonts w:ascii="Times New Roman" w:hAnsi="Times New Roman" w:cs="Times New Roman"/>
          <w:sz w:val="24"/>
          <w:szCs w:val="24"/>
        </w:rPr>
        <w:t xml:space="preserve"> </w:t>
      </w:r>
      <w:r w:rsidR="007A47FA" w:rsidRPr="00856173">
        <w:rPr>
          <w:rFonts w:ascii="Times New Roman" w:hAnsi="Times New Roman" w:cs="Times New Roman"/>
          <w:sz w:val="24"/>
          <w:szCs w:val="24"/>
        </w:rPr>
        <w:t xml:space="preserve">with </w:t>
      </w:r>
      <w:r w:rsidR="00B868C7" w:rsidRPr="00856173">
        <w:rPr>
          <w:rFonts w:ascii="Times New Roman" w:hAnsi="Times New Roman" w:cs="Times New Roman"/>
          <w:sz w:val="24"/>
          <w:szCs w:val="24"/>
        </w:rPr>
        <w:t>nine synoptic time steps</w:t>
      </w:r>
      <w:r w:rsidR="00980919" w:rsidRPr="00856173">
        <w:rPr>
          <w:rFonts w:ascii="Times New Roman" w:hAnsi="Times New Roman" w:cs="Times New Roman"/>
          <w:sz w:val="24"/>
          <w:szCs w:val="24"/>
        </w:rPr>
        <w:t>.</w:t>
      </w:r>
      <w:r w:rsidR="00B868C7" w:rsidRPr="00856173">
        <w:rPr>
          <w:rFonts w:ascii="Times New Roman" w:hAnsi="Times New Roman" w:cs="Times New Roman"/>
          <w:sz w:val="24"/>
          <w:szCs w:val="24"/>
        </w:rPr>
        <w:t xml:space="preserve"> </w:t>
      </w:r>
      <w:r w:rsidR="00E079B5" w:rsidRPr="00856173">
        <w:rPr>
          <w:rFonts w:ascii="Times New Roman" w:hAnsi="Times New Roman" w:cs="Times New Roman"/>
          <w:sz w:val="24"/>
          <w:szCs w:val="24"/>
        </w:rPr>
        <w:t>LL relations as a prerequisite for causal effects are</w:t>
      </w:r>
      <w:r w:rsidR="00DE4B87" w:rsidRPr="00856173">
        <w:rPr>
          <w:rFonts w:ascii="Times New Roman" w:hAnsi="Times New Roman" w:cs="Times New Roman"/>
          <w:sz w:val="24"/>
          <w:szCs w:val="24"/>
        </w:rPr>
        <w:t xml:space="preserve"> explored in several papers</w:t>
      </w:r>
      <w:r w:rsidR="000054F6" w:rsidRPr="00856173">
        <w:rPr>
          <w:rFonts w:ascii="Times New Roman" w:hAnsi="Times New Roman" w:cs="Times New Roman"/>
          <w:sz w:val="24"/>
          <w:szCs w:val="24"/>
        </w:rPr>
        <w:t xml:space="preserve"> </w:t>
      </w:r>
      <w:r w:rsidR="00BB366D" w:rsidRPr="00856173">
        <w:rPr>
          <w:rFonts w:ascii="Times New Roman" w:hAnsi="Times New Roman" w:cs="Times New Roman"/>
          <w:i/>
          <w:sz w:val="24"/>
          <w:szCs w:val="24"/>
        </w:rPr>
        <w:fldChar w:fldCharType="begin">
          <w:fldData xml:space="preserve">PEVuZE5vdGU+PENpdGU+PEF1dGhvcj5TdWdpaGFyYTwvQXV0aG9yPjxZZWFyPjIwMTI8L1llYXI+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</w:fldData>
        </w:fldChar>
      </w:r>
      <w:r w:rsidR="00856173">
        <w:rPr>
          <w:rFonts w:ascii="Times New Roman" w:hAnsi="Times New Roman" w:cs="Times New Roman"/>
          <w:i/>
          <w:sz w:val="24"/>
          <w:szCs w:val="24"/>
        </w:rPr>
        <w:instrText xml:space="preserve"> ADDIN EN.CITE </w:instrText>
      </w:r>
      <w:r w:rsidR="00856173">
        <w:rPr>
          <w:rFonts w:ascii="Times New Roman" w:hAnsi="Times New Roman" w:cs="Times New Roman"/>
          <w:i/>
          <w:sz w:val="24"/>
          <w:szCs w:val="24"/>
        </w:rPr>
        <w:fldChar w:fldCharType="begin">
          <w:fldData xml:space="preserve">PEVuZE5vdGU+PENpdGU+PEF1dGhvcj5TdWdpaGFyYTwvQXV0aG9yPjxZZWFyPjIwMTI8L1llYXI+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</w:fldData>
        </w:fldChar>
      </w:r>
      <w:r w:rsidR="00856173">
        <w:rPr>
          <w:rFonts w:ascii="Times New Roman" w:hAnsi="Times New Roman" w:cs="Times New Roman"/>
          <w:i/>
          <w:sz w:val="24"/>
          <w:szCs w:val="24"/>
        </w:rPr>
        <w:instrText xml:space="preserve"> ADDIN EN.CITE.DATA </w:instrText>
      </w:r>
      <w:r w:rsidR="00856173">
        <w:rPr>
          <w:rFonts w:ascii="Times New Roman" w:hAnsi="Times New Roman" w:cs="Times New Roman"/>
          <w:i/>
          <w:sz w:val="24"/>
          <w:szCs w:val="24"/>
        </w:rPr>
      </w:r>
      <w:r w:rsidR="00856173">
        <w:rPr>
          <w:rFonts w:ascii="Times New Roman" w:hAnsi="Times New Roman" w:cs="Times New Roman"/>
          <w:i/>
          <w:sz w:val="24"/>
          <w:szCs w:val="24"/>
        </w:rPr>
        <w:fldChar w:fldCharType="end"/>
      </w:r>
      <w:r w:rsidR="00BB366D" w:rsidRPr="00856173">
        <w:rPr>
          <w:rFonts w:ascii="Times New Roman" w:hAnsi="Times New Roman" w:cs="Times New Roman"/>
          <w:i/>
          <w:sz w:val="24"/>
          <w:szCs w:val="24"/>
        </w:rPr>
      </w:r>
      <w:r w:rsidR="00BB366D" w:rsidRPr="00856173">
        <w:rPr>
          <w:rFonts w:ascii="Times New Roman" w:hAnsi="Times New Roman" w:cs="Times New Roman"/>
          <w:i/>
          <w:sz w:val="24"/>
          <w:szCs w:val="24"/>
        </w:rPr>
        <w:fldChar w:fldCharType="separate"/>
      </w:r>
      <w:r w:rsidR="00856173" w:rsidRPr="00856173">
        <w:rPr>
          <w:rFonts w:ascii="Times New Roman" w:hAnsi="Times New Roman" w:cs="Times New Roman"/>
          <w:noProof/>
          <w:sz w:val="24"/>
          <w:szCs w:val="24"/>
        </w:rPr>
        <w:t>(Sugihara et al., 2012; Sugihara &amp; May, 1990; Tsonis et al., 2015)</w:t>
      </w:r>
      <w:r w:rsidR="00BB366D" w:rsidRPr="00856173">
        <w:rPr>
          <w:rFonts w:ascii="Times New Roman" w:hAnsi="Times New Roman" w:cs="Times New Roman"/>
          <w:i/>
          <w:sz w:val="24"/>
          <w:szCs w:val="24"/>
        </w:rPr>
        <w:fldChar w:fldCharType="end"/>
      </w:r>
      <w:r w:rsidR="00BB366D" w:rsidRPr="00856173">
        <w:rPr>
          <w:rFonts w:ascii="Times New Roman" w:hAnsi="Times New Roman" w:cs="Times New Roman"/>
          <w:sz w:val="24"/>
          <w:szCs w:val="24"/>
        </w:rPr>
        <w:t>.</w:t>
      </w:r>
      <w:r w:rsidR="00DE4B87" w:rsidRPr="00856173">
        <w:rPr>
          <w:rFonts w:ascii="Times New Roman" w:hAnsi="Times New Roman" w:cs="Times New Roman"/>
          <w:sz w:val="24"/>
          <w:szCs w:val="24"/>
        </w:rPr>
        <w:t xml:space="preserve"> </w:t>
      </w:r>
      <w:r w:rsidR="00704345" w:rsidRPr="00856173">
        <w:rPr>
          <w:rFonts w:ascii="Times New Roman" w:hAnsi="Times New Roman" w:cs="Times New Roman"/>
          <w:sz w:val="24"/>
          <w:szCs w:val="24"/>
        </w:rPr>
        <w:t xml:space="preserve">The </w:t>
      </w:r>
      <w:r w:rsidR="003377EE" w:rsidRPr="00856173">
        <w:rPr>
          <w:rFonts w:ascii="Times New Roman" w:hAnsi="Times New Roman" w:cs="Times New Roman"/>
          <w:sz w:val="24"/>
          <w:szCs w:val="24"/>
        </w:rPr>
        <w:t xml:space="preserve">HRLL </w:t>
      </w:r>
      <w:r w:rsidR="00704345" w:rsidRPr="00856173">
        <w:rPr>
          <w:rFonts w:ascii="Times New Roman" w:hAnsi="Times New Roman" w:cs="Times New Roman"/>
          <w:sz w:val="24"/>
          <w:szCs w:val="24"/>
        </w:rPr>
        <w:t xml:space="preserve">method differs from alternative methods, e.g., </w:t>
      </w:r>
      <w:r w:rsidR="007F6B58" w:rsidRPr="00856173">
        <w:rPr>
          <w:rFonts w:ascii="Times New Roman" w:hAnsi="Times New Roman" w:cs="Times New Roman"/>
          <w:sz w:val="24"/>
          <w:szCs w:val="24"/>
        </w:rPr>
        <w:t>cross correlation analysis (</w:t>
      </w:r>
      <w:r w:rsidR="00704345" w:rsidRPr="00856173">
        <w:rPr>
          <w:rFonts w:ascii="Times New Roman" w:hAnsi="Times New Roman" w:cs="Times New Roman"/>
          <w:sz w:val="24"/>
          <w:szCs w:val="24"/>
        </w:rPr>
        <w:t>CCA</w:t>
      </w:r>
      <w:r w:rsidR="007F6B58" w:rsidRPr="00856173">
        <w:rPr>
          <w:rFonts w:ascii="Times New Roman" w:hAnsi="Times New Roman" w:cs="Times New Roman"/>
          <w:sz w:val="24"/>
          <w:szCs w:val="24"/>
        </w:rPr>
        <w:t>)</w:t>
      </w:r>
      <w:r w:rsidR="00704345" w:rsidRPr="00856173">
        <w:rPr>
          <w:rFonts w:ascii="Times New Roman" w:hAnsi="Times New Roman" w:cs="Times New Roman"/>
          <w:sz w:val="24"/>
          <w:szCs w:val="24"/>
        </w:rPr>
        <w:t xml:space="preserve">, in that series do not have to be stationary.  If they have a similar trend, they do not have to be detrended. The </w:t>
      </w:r>
      <w:r w:rsidR="007F6B58" w:rsidRPr="00856173">
        <w:rPr>
          <w:rFonts w:ascii="Times New Roman" w:hAnsi="Times New Roman" w:cs="Times New Roman"/>
          <w:sz w:val="24"/>
          <w:szCs w:val="24"/>
        </w:rPr>
        <w:t>HR</w:t>
      </w:r>
      <w:r w:rsidR="00704345" w:rsidRPr="00856173">
        <w:rPr>
          <w:rFonts w:ascii="Times New Roman" w:hAnsi="Times New Roman" w:cs="Times New Roman"/>
          <w:sz w:val="24"/>
          <w:szCs w:val="24"/>
        </w:rPr>
        <w:t>LL method also allows us to identify common cycle periods</w:t>
      </w:r>
      <w:r w:rsidR="002E328A" w:rsidRPr="00856173">
        <w:rPr>
          <w:rFonts w:ascii="Times New Roman" w:hAnsi="Times New Roman" w:cs="Times New Roman"/>
          <w:sz w:val="24"/>
          <w:szCs w:val="24"/>
        </w:rPr>
        <w:t xml:space="preserve"> and phase shifts</w:t>
      </w:r>
      <w:r w:rsidR="00704345" w:rsidRPr="00856173">
        <w:rPr>
          <w:rFonts w:ascii="Times New Roman" w:hAnsi="Times New Roman" w:cs="Times New Roman"/>
          <w:sz w:val="24"/>
          <w:szCs w:val="24"/>
        </w:rPr>
        <w:t xml:space="preserve"> for a pair of time series </w:t>
      </w:r>
      <w:r w:rsidR="00704345" w:rsidRPr="001F179D">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&lt;EndNote&gt;&lt;Cite&gt;&lt;Author&gt;Seip&lt;/Author&gt;&lt;Year&gt;2007&lt;/Year&gt;&lt;RecNum&gt;1490&lt;/RecNum&gt;&lt;DisplayText&gt;(K.L. Seip et al., 2018; Seip &amp;amp; McNown, 2007)&lt;/DisplayText&gt;&lt;record&gt;&lt;rec-number&gt;1490&lt;/rec-number&gt;&lt;foreign-keys&gt;&lt;key app="EN" db-id="sexww2d2pxxax1eaw0ex0509sr22dt2a5frf" timestamp="0"&gt;1490&lt;/key&gt;&lt;/foreign-keys&gt;&lt;ref-type name="Journal Article"&gt;17&lt;/ref-type&gt;&lt;contributors&gt;&lt;authors&gt;&lt;author&gt;Seip, K.L.&lt;/author&gt;&lt;author&gt;McNown, R.&lt;/author&gt;&lt;/authors&gt;&lt;/contributors&gt;&lt;titles&gt;&lt;title&gt;The timing and accuracy of leading and lagging business cycle indicators: a new approach&lt;/title&gt;&lt;secondary-title&gt;International journal of forecasting&lt;/secondary-title&gt;&lt;/titles&gt;&lt;periodical&gt;&lt;full-title&gt;International Journal of Forecasting&lt;/full-title&gt;&lt;abbr-1&gt;Int J Forecasting&lt;/abbr-1&gt;&lt;/periodical&gt;&lt;pages&gt;277-287&lt;/pages&gt;&lt;volume&gt;22&lt;/volume&gt;&lt;dates&gt;&lt;year&gt;2007&lt;/year&gt;&lt;/dates&gt;&lt;urls&gt;&lt;pdf-urls&gt;&lt;url&gt;file://H:\Articles\Seip%20et%20al\SeipetalEconomy\SeipMcNown2007.TheTimingandaccuracyIJF23-277-287.pdf&lt;/url&gt;&lt;/pdf-urls&gt;&lt;/urls&gt;&lt;/record&gt;&lt;/Cite&gt;&lt;Cite&gt;&lt;Author&gt;Seip&lt;/Author&gt;&lt;Year&gt;2018&lt;/Year&gt;&lt;RecNum&gt;5532&lt;/RecNum&gt;&lt;record&gt;&lt;rec-number&gt;5532&lt;/rec-number&gt;&lt;foreign-keys&gt;&lt;key app="EN" db-id="sexww2d2pxxax1eaw0ex0509sr22dt2a5frf" timestamp="0"&gt;5532&lt;/key&gt;&lt;/foreign-keys&gt;&lt;ref-type name="Journal Article"&gt;17&lt;/ref-type&gt;&lt;contributors&gt;&lt;authors&gt;&lt;author&gt;Seip,K.L.&lt;/author&gt;&lt;author&gt;Grøn, Øyvind&lt;/author&gt;&lt;author&gt;Wang, Hui&lt;/author&gt;&lt;/authors&gt;&lt;/contributors&gt;&lt;titles&gt;&lt;title&gt;Carbon dioxide precedes temperature change during short-term pauses in multi-millennial palaeoclimate records&lt;/title&gt;&lt;secondary-title&gt;Palaeogeography Palaeoclimatology Palaeoecology&lt;/secondary-title&gt;&lt;/titles&gt;&lt;periodical&gt;&lt;full-title&gt;Palaeogeography Palaeoclimatology Palaeoecology&lt;/full-title&gt;&lt;abbr-1&gt;Palaeogeogr Palaeocl&lt;/abbr-1&gt;&lt;/periodical&gt;&lt;pages&gt;101-111&lt;/pages&gt;&lt;volume&gt;506&lt;/volume&gt;&lt;dates&gt;&lt;year&gt;2018&lt;/year&gt;&lt;/dates&gt;&lt;urls&gt;&lt;/urls&gt;&lt;electronic-resource-num&gt; https://doi.org/10.1016/j.palaeo.2018.06.021&lt;/electronic-resource-num&gt;&lt;/record&gt;&lt;/Cite&gt;&lt;/EndNote&gt;</w:instrText>
      </w:r>
      <w:r w:rsidR="00704345" w:rsidRPr="001F179D">
        <w:rPr>
          <w:rFonts w:ascii="Times New Roman" w:hAnsi="Times New Roman" w:cs="Times New Roman"/>
          <w:sz w:val="24"/>
          <w:szCs w:val="24"/>
        </w:rPr>
        <w:fldChar w:fldCharType="separate"/>
      </w:r>
      <w:r w:rsidR="00856173">
        <w:rPr>
          <w:rFonts w:ascii="Times New Roman" w:hAnsi="Times New Roman" w:cs="Times New Roman"/>
          <w:noProof/>
          <w:sz w:val="24"/>
          <w:szCs w:val="24"/>
        </w:rPr>
        <w:t>(Seip et al., 2018; Seip &amp; McNown, 2007)</w:t>
      </w:r>
      <w:r w:rsidR="00704345" w:rsidRPr="001F179D">
        <w:rPr>
          <w:rFonts w:ascii="Times New Roman" w:hAnsi="Times New Roman" w:cs="Times New Roman"/>
          <w:sz w:val="24"/>
          <w:szCs w:val="24"/>
        </w:rPr>
        <w:fldChar w:fldCharType="end"/>
      </w:r>
      <w:r w:rsidR="00704345" w:rsidRPr="00856173">
        <w:rPr>
          <w:rFonts w:ascii="Times New Roman" w:hAnsi="Times New Roman" w:cs="Times New Roman"/>
          <w:sz w:val="24"/>
          <w:szCs w:val="24"/>
        </w:rPr>
        <w:t xml:space="preserve">. </w:t>
      </w:r>
      <w:r w:rsidR="00EA26D4" w:rsidRPr="00856173">
        <w:rPr>
          <w:rFonts w:ascii="Times New Roman" w:hAnsi="Times New Roman" w:cs="Times New Roman"/>
          <w:sz w:val="24"/>
          <w:szCs w:val="24"/>
        </w:rPr>
        <w:t>An important aspect</w:t>
      </w:r>
      <w:r w:rsidR="00A95077" w:rsidRPr="00856173">
        <w:rPr>
          <w:rFonts w:ascii="Times New Roman" w:hAnsi="Times New Roman" w:cs="Times New Roman"/>
          <w:sz w:val="24"/>
          <w:szCs w:val="24"/>
        </w:rPr>
        <w:t xml:space="preserve"> of LL relations</w:t>
      </w:r>
      <w:r w:rsidR="003377EE" w:rsidRPr="00856173">
        <w:rPr>
          <w:rFonts w:ascii="Times New Roman" w:hAnsi="Times New Roman" w:cs="Times New Roman"/>
          <w:sz w:val="24"/>
          <w:szCs w:val="24"/>
        </w:rPr>
        <w:t xml:space="preserve"> that is observed </w:t>
      </w:r>
      <w:r w:rsidR="00DF0E31" w:rsidRPr="00856173">
        <w:rPr>
          <w:rFonts w:ascii="Times New Roman" w:hAnsi="Times New Roman" w:cs="Times New Roman"/>
          <w:i/>
          <w:iCs/>
          <w:sz w:val="24"/>
          <w:szCs w:val="24"/>
        </w:rPr>
        <w:t>in situ</w:t>
      </w:r>
      <w:r w:rsidR="00A95077" w:rsidRPr="00856173">
        <w:rPr>
          <w:rFonts w:ascii="Times New Roman" w:hAnsi="Times New Roman" w:cs="Times New Roman"/>
          <w:sz w:val="24"/>
          <w:szCs w:val="24"/>
        </w:rPr>
        <w:t xml:space="preserve"> is </w:t>
      </w:r>
      <w:r w:rsidR="00E17CB7" w:rsidRPr="00856173">
        <w:rPr>
          <w:rFonts w:ascii="Times New Roman" w:hAnsi="Times New Roman" w:cs="Times New Roman"/>
          <w:sz w:val="24"/>
          <w:szCs w:val="24"/>
        </w:rPr>
        <w:t xml:space="preserve">that they </w:t>
      </w:r>
      <w:r w:rsidR="00180108" w:rsidRPr="00856173">
        <w:rPr>
          <w:rFonts w:ascii="Times New Roman" w:hAnsi="Times New Roman" w:cs="Times New Roman"/>
          <w:sz w:val="24"/>
          <w:szCs w:val="24"/>
        </w:rPr>
        <w:t xml:space="preserve">should be </w:t>
      </w:r>
      <w:r w:rsidR="00E12EEF" w:rsidRPr="00856173">
        <w:rPr>
          <w:rFonts w:ascii="Times New Roman" w:hAnsi="Times New Roman" w:cs="Times New Roman"/>
          <w:sz w:val="24"/>
          <w:szCs w:val="24"/>
        </w:rPr>
        <w:t>identif</w:t>
      </w:r>
      <w:r w:rsidR="00284EFD" w:rsidRPr="00856173">
        <w:rPr>
          <w:rFonts w:ascii="Times New Roman" w:hAnsi="Times New Roman" w:cs="Times New Roman"/>
          <w:sz w:val="24"/>
          <w:szCs w:val="24"/>
        </w:rPr>
        <w:t>ied</w:t>
      </w:r>
      <w:r w:rsidR="00E12EEF" w:rsidRPr="00856173">
        <w:rPr>
          <w:rFonts w:ascii="Times New Roman" w:hAnsi="Times New Roman" w:cs="Times New Roman"/>
          <w:sz w:val="24"/>
          <w:szCs w:val="24"/>
        </w:rPr>
        <w:t xml:space="preserve"> also</w:t>
      </w:r>
      <w:r w:rsidR="00180108" w:rsidRPr="00856173">
        <w:rPr>
          <w:rFonts w:ascii="Times New Roman" w:hAnsi="Times New Roman" w:cs="Times New Roman"/>
          <w:sz w:val="24"/>
          <w:szCs w:val="24"/>
        </w:rPr>
        <w:t xml:space="preserve"> in modeling studies.</w:t>
      </w:r>
      <w:r w:rsidR="00E12EEF" w:rsidRPr="00856173">
        <w:rPr>
          <w:rFonts w:ascii="Times New Roman" w:hAnsi="Times New Roman" w:cs="Times New Roman"/>
          <w:sz w:val="24"/>
          <w:szCs w:val="24"/>
        </w:rPr>
        <w:t xml:space="preserve"> </w:t>
      </w:r>
    </w:p>
    <w:p w14:paraId="076D2B4F" w14:textId="77777777" w:rsidR="0018768E" w:rsidRPr="001F179D" w:rsidRDefault="0018768E" w:rsidP="009F673A">
      <w:pPr>
        <w:pStyle w:val="Heading2"/>
        <w:spacing w:line="480" w:lineRule="auto"/>
        <w:rPr>
          <w:rFonts w:ascii="Times New Roman" w:hAnsi="Times New Roman" w:cs="Times New Roman"/>
          <w:color w:val="auto"/>
          <w:sz w:val="24"/>
          <w:szCs w:val="24"/>
        </w:rPr>
      </w:pPr>
      <w:bookmarkStart w:id="14" w:name="_Toc135765690"/>
      <w:r w:rsidRPr="001F179D">
        <w:rPr>
          <w:rFonts w:ascii="Times New Roman" w:hAnsi="Times New Roman" w:cs="Times New Roman"/>
          <w:color w:val="auto"/>
          <w:sz w:val="24"/>
          <w:szCs w:val="24"/>
        </w:rPr>
        <w:lastRenderedPageBreak/>
        <w:t>1.2 The Barents Sea</w:t>
      </w:r>
      <w:bookmarkEnd w:id="14"/>
      <w:r w:rsidRPr="001F179D">
        <w:rPr>
          <w:rFonts w:ascii="Times New Roman" w:hAnsi="Times New Roman" w:cs="Times New Roman"/>
          <w:color w:val="auto"/>
          <w:sz w:val="24"/>
          <w:szCs w:val="24"/>
        </w:rPr>
        <w:t xml:space="preserve"> </w:t>
      </w:r>
    </w:p>
    <w:p w14:paraId="7782B3E0" w14:textId="64843146" w:rsidR="00146316" w:rsidRPr="00764575" w:rsidRDefault="00DE4B87" w:rsidP="00806BC2">
      <w:pPr>
        <w:pStyle w:val="H2"/>
        <w:rPr>
          <w:b/>
          <w:bCs/>
          <w:i w:val="0"/>
          <w:kern w:val="0"/>
          <w:szCs w:val="24"/>
        </w:rPr>
      </w:pPr>
      <w:r w:rsidRPr="00764575">
        <w:rPr>
          <w:i w:val="0"/>
          <w:kern w:val="0"/>
          <w:szCs w:val="24"/>
        </w:rPr>
        <w:t xml:space="preserve">The paper does not </w:t>
      </w:r>
      <w:r w:rsidR="00783B35" w:rsidRPr="00764575">
        <w:rPr>
          <w:i w:val="0"/>
          <w:kern w:val="0"/>
          <w:szCs w:val="24"/>
        </w:rPr>
        <w:t xml:space="preserve">attempt </w:t>
      </w:r>
      <w:r w:rsidRPr="00764575">
        <w:rPr>
          <w:i w:val="0"/>
          <w:kern w:val="0"/>
          <w:szCs w:val="24"/>
        </w:rPr>
        <w:t xml:space="preserve">to present physical or mechanical </w:t>
      </w:r>
      <w:r w:rsidR="00E955AB" w:rsidRPr="00764575">
        <w:rPr>
          <w:i w:val="0"/>
          <w:kern w:val="0"/>
          <w:szCs w:val="24"/>
        </w:rPr>
        <w:t>explanations but</w:t>
      </w:r>
      <w:r w:rsidR="000054F6" w:rsidRPr="00764575">
        <w:rPr>
          <w:i w:val="0"/>
          <w:kern w:val="0"/>
          <w:szCs w:val="24"/>
        </w:rPr>
        <w:t xml:space="preserve"> </w:t>
      </w:r>
      <w:r w:rsidR="00D721E9" w:rsidRPr="00764575">
        <w:rPr>
          <w:i w:val="0"/>
          <w:kern w:val="0"/>
          <w:szCs w:val="24"/>
        </w:rPr>
        <w:t xml:space="preserve">serves </w:t>
      </w:r>
      <w:r w:rsidR="000054F6" w:rsidRPr="00764575">
        <w:rPr>
          <w:i w:val="0"/>
          <w:kern w:val="0"/>
          <w:szCs w:val="24"/>
        </w:rPr>
        <w:t xml:space="preserve">as a backdrop </w:t>
      </w:r>
      <w:r w:rsidR="00D50F2D" w:rsidRPr="00764575">
        <w:rPr>
          <w:i w:val="0"/>
          <w:kern w:val="0"/>
          <w:szCs w:val="24"/>
        </w:rPr>
        <w:t xml:space="preserve">for </w:t>
      </w:r>
      <w:r w:rsidR="0006532C" w:rsidRPr="00764575">
        <w:rPr>
          <w:i w:val="0"/>
          <w:kern w:val="0"/>
          <w:szCs w:val="24"/>
        </w:rPr>
        <w:t xml:space="preserve">previous </w:t>
      </w:r>
      <w:r w:rsidR="000054F6" w:rsidRPr="00764575">
        <w:rPr>
          <w:i w:val="0"/>
          <w:kern w:val="0"/>
          <w:szCs w:val="24"/>
        </w:rPr>
        <w:t xml:space="preserve">studies that </w:t>
      </w:r>
      <w:r w:rsidR="0075203E" w:rsidRPr="00764575">
        <w:rPr>
          <w:i w:val="0"/>
          <w:kern w:val="0"/>
          <w:szCs w:val="24"/>
        </w:rPr>
        <w:t>discuss, and have contrasting views</w:t>
      </w:r>
      <w:r w:rsidR="00E955AB">
        <w:rPr>
          <w:i w:val="0"/>
          <w:kern w:val="0"/>
          <w:szCs w:val="24"/>
        </w:rPr>
        <w:t xml:space="preserve"> on</w:t>
      </w:r>
      <w:r w:rsidR="00B85EF9" w:rsidRPr="00764575">
        <w:rPr>
          <w:i w:val="0"/>
          <w:kern w:val="0"/>
          <w:szCs w:val="24"/>
        </w:rPr>
        <w:t>, the importance of</w:t>
      </w:r>
      <w:r w:rsidR="000054F6" w:rsidRPr="00764575">
        <w:rPr>
          <w:i w:val="0"/>
          <w:kern w:val="0"/>
          <w:szCs w:val="24"/>
        </w:rPr>
        <w:t xml:space="preserve"> heat transport</w:t>
      </w:r>
      <w:r w:rsidR="0006532C" w:rsidRPr="00764575">
        <w:rPr>
          <w:i w:val="0"/>
          <w:kern w:val="0"/>
          <w:szCs w:val="24"/>
        </w:rPr>
        <w:t>s</w:t>
      </w:r>
      <w:r w:rsidR="000054F6" w:rsidRPr="00764575">
        <w:rPr>
          <w:i w:val="0"/>
          <w:kern w:val="0"/>
          <w:szCs w:val="24"/>
        </w:rPr>
        <w:t xml:space="preserve"> between </w:t>
      </w:r>
      <w:r w:rsidR="00D32285" w:rsidRPr="00764575">
        <w:rPr>
          <w:i w:val="0"/>
          <w:kern w:val="0"/>
          <w:szCs w:val="24"/>
        </w:rPr>
        <w:t xml:space="preserve">the Barents Sea, </w:t>
      </w:r>
      <w:r w:rsidR="000054F6" w:rsidRPr="00764575">
        <w:rPr>
          <w:i w:val="0"/>
          <w:kern w:val="0"/>
          <w:szCs w:val="24"/>
        </w:rPr>
        <w:t>the Labrador Sea, and the North Atlantic</w:t>
      </w:r>
      <w:r w:rsidR="00D32285" w:rsidRPr="00764575">
        <w:rPr>
          <w:i w:val="0"/>
          <w:kern w:val="0"/>
          <w:szCs w:val="24"/>
        </w:rPr>
        <w:t>.</w:t>
      </w:r>
      <w:r w:rsidR="000054F6" w:rsidRPr="00764575">
        <w:rPr>
          <w:i w:val="0"/>
          <w:kern w:val="0"/>
          <w:szCs w:val="24"/>
        </w:rPr>
        <w:t xml:space="preserve"> </w:t>
      </w:r>
      <w:r w:rsidR="008D6CF9" w:rsidRPr="00764575">
        <w:rPr>
          <w:i w:val="0"/>
          <w:kern w:val="0"/>
          <w:szCs w:val="24"/>
        </w:rPr>
        <w:t xml:space="preserve">The Barents Sea has been described by </w:t>
      </w:r>
      <w:r w:rsidR="008D6CF9" w:rsidRPr="00764575">
        <w:rPr>
          <w:i w:val="0"/>
          <w:kern w:val="0"/>
          <w:szCs w:val="24"/>
        </w:rPr>
        <w:fldChar w:fldCharType="begin"/>
      </w:r>
      <w:r w:rsidR="008D6CF9" w:rsidRPr="00764575">
        <w:rPr>
          <w:i w:val="0"/>
          <w:kern w:val="0"/>
          <w:szCs w:val="24"/>
        </w:rPr>
        <w:instrText xml:space="preserve"> ADDIN EN.CITE &lt;EndNote&gt;&lt;Cite AuthorYear="1"&gt;&lt;Author&gt;Skagseth&lt;/Author&gt;&lt;Year&gt;2020&lt;/Year&gt;&lt;RecNum&gt;6300&lt;/RecNum&gt;&lt;DisplayText&gt;Skagseth et al. (2020)&lt;/DisplayText&gt;&lt;record&gt;&lt;rec-number&gt;6300&lt;/rec-number&gt;&lt;foreign-keys&gt;&lt;key app="EN" db-id="sexww2d2pxxax1eaw0ex0509sr22dt2a5frf" timestamp="1597860283"&gt;6300&lt;/key&gt;&lt;/foreign-keys&gt;&lt;ref-type name="Journal Article"&gt;17&lt;/ref-type&gt;&lt;contributors&gt;&lt;authors&gt;&lt;author&gt;Skagseth, O.&lt;/author&gt;&lt;author&gt;Eldevik, T.&lt;/author&gt;&lt;author&gt;Arthun, M.&lt;/author&gt;&lt;author&gt;Asbjornsen, H.&lt;/author&gt;&lt;author&gt;Lien, V. D. S.&lt;/author&gt;&lt;author&gt;Smedsrud, L. H.&lt;/author&gt;&lt;/authors&gt;&lt;/contributors&gt;&lt;auth-address&gt;Inst Marine Res, Bergen, Norway&amp;#xD;Bjerknes Ctr Climate Res, Bergen, Norway&amp;#xD;Univ Bergen, Geophys Inst, Bergen, Norway&lt;/auth-address&gt;&lt;titles&gt;&lt;title&gt;Reduced efficiency of the Barents Sea cooling machine&lt;/title&gt;&lt;secondary-title&gt;Nature Climate Change&lt;/secondary-title&gt;&lt;alt-title&gt;Nat Clim Change&lt;/alt-title&gt;&lt;/titles&gt;&lt;periodical&gt;&lt;full-title&gt;Nature Climate Change&lt;/full-title&gt;&lt;abbr-1&gt;Nat Clim Change&lt;/abbr-1&gt;&lt;/periodical&gt;&lt;alt-periodical&gt;&lt;full-title&gt;Nature Climate Change&lt;/full-title&gt;&lt;abbr-1&gt;Nat Clim Change&lt;/abbr-1&gt;&lt;/alt-periodical&gt;&lt;pages&gt;661-+&lt;/pages&gt;&lt;volume&gt;10&lt;/volume&gt;&lt;number&gt;7&lt;/number&gt;&lt;keywords&gt;&lt;keyword&gt;mid-depth circulation&lt;/keyword&gt;&lt;keyword&gt;atlantic water-flow&lt;/keyword&gt;&lt;keyword&gt;atmospheric circulation&lt;/keyword&gt;&lt;keyword&gt;north-atlantic&lt;/keyword&gt;&lt;keyword&gt;polar front&lt;/keyword&gt;&lt;keyword&gt;dense water&lt;/keyword&gt;&lt;keyword&gt;ice loss&lt;/keyword&gt;&lt;keyword&gt;transport&lt;/keyword&gt;&lt;keyword&gt;heat&lt;/keyword&gt;&lt;keyword&gt;variability&lt;/keyword&gt;&lt;/keywords&gt;&lt;dates&gt;&lt;year&gt;2020&lt;/year&gt;&lt;pub-dates&gt;&lt;date&gt;Jul&lt;/date&gt;&lt;/pub-dates&gt;&lt;/dates&gt;&lt;isbn&gt;1758-678x&lt;/isbn&gt;&lt;accession-num&gt;WOS:000534778800001&lt;/accession-num&gt;&lt;urls&gt;&lt;related-urls&gt;&lt;url&gt;&amp;lt;Go to ISI&amp;gt;://WOS:000534778800001&lt;/url&gt;&lt;/related-urls&gt;&lt;/urls&gt;&lt;electronic-resource-num&gt;10.1038/s41558-020-0772-6&lt;/electronic-resource-num&gt;&lt;language&gt;English&lt;/language&gt;&lt;/record&gt;&lt;/Cite&gt;&lt;/EndNote&gt;</w:instrText>
      </w:r>
      <w:r w:rsidR="008D6CF9" w:rsidRPr="00764575">
        <w:rPr>
          <w:i w:val="0"/>
          <w:kern w:val="0"/>
          <w:szCs w:val="24"/>
        </w:rPr>
        <w:fldChar w:fldCharType="separate"/>
      </w:r>
      <w:r w:rsidR="008D6CF9" w:rsidRPr="00764575">
        <w:rPr>
          <w:i w:val="0"/>
          <w:noProof/>
          <w:kern w:val="0"/>
          <w:szCs w:val="24"/>
        </w:rPr>
        <w:t>Skagseth et al. (2020)</w:t>
      </w:r>
      <w:r w:rsidR="008D6CF9" w:rsidRPr="00764575">
        <w:rPr>
          <w:i w:val="0"/>
          <w:kern w:val="0"/>
          <w:szCs w:val="24"/>
        </w:rPr>
        <w:fldChar w:fldCharType="end"/>
      </w:r>
      <w:r w:rsidR="008D6CF9" w:rsidRPr="00764575">
        <w:rPr>
          <w:i w:val="0"/>
          <w:kern w:val="0"/>
          <w:szCs w:val="24"/>
        </w:rPr>
        <w:t xml:space="preserve"> as a cooling machine for global warming</w:t>
      </w:r>
      <w:r w:rsidR="00E17CB7" w:rsidRPr="00764575">
        <w:rPr>
          <w:i w:val="0"/>
          <w:kern w:val="0"/>
          <w:szCs w:val="24"/>
        </w:rPr>
        <w:t>,</w:t>
      </w:r>
      <w:r w:rsidR="008D6CF9" w:rsidRPr="00764575">
        <w:rPr>
          <w:i w:val="0"/>
          <w:kern w:val="0"/>
          <w:szCs w:val="24"/>
        </w:rPr>
        <w:t xml:space="preserve"> in the sense that the Barents Sea</w:t>
      </w:r>
      <w:r w:rsidR="00577E18" w:rsidRPr="00764575">
        <w:rPr>
          <w:i w:val="0"/>
          <w:kern w:val="0"/>
          <w:szCs w:val="24"/>
        </w:rPr>
        <w:t>’</w:t>
      </w:r>
      <w:r w:rsidR="008D6CF9" w:rsidRPr="00764575">
        <w:rPr>
          <w:i w:val="0"/>
          <w:kern w:val="0"/>
          <w:szCs w:val="24"/>
        </w:rPr>
        <w:t xml:space="preserve">s warming (declining sea-ice content) will slow down its role of cooling the lower limb of the AMOC. </w:t>
      </w:r>
      <w:r w:rsidR="007A2211" w:rsidRPr="00764575">
        <w:rPr>
          <w:i w:val="0"/>
          <w:kern w:val="0"/>
          <w:szCs w:val="24"/>
        </w:rPr>
        <w:fldChar w:fldCharType="begin">
          <w:fldData xml:space="preserve">PEVuZE5vdGU+PENpdGUgQXV0aG9yWWVhcj0iMSI+PEF1dGhvcj5EaWNrc29uPC9BdXRob3I+PFll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</w:fldData>
        </w:fldChar>
      </w:r>
      <w:r w:rsidR="007A2211" w:rsidRPr="00764575">
        <w:rPr>
          <w:i w:val="0"/>
          <w:kern w:val="0"/>
          <w:szCs w:val="24"/>
        </w:rPr>
        <w:instrText xml:space="preserve"> ADDIN EN.CITE </w:instrText>
      </w:r>
      <w:r w:rsidR="007A2211" w:rsidRPr="00764575">
        <w:rPr>
          <w:i w:val="0"/>
          <w:kern w:val="0"/>
          <w:szCs w:val="24"/>
        </w:rPr>
        <w:fldChar w:fldCharType="begin">
          <w:fldData xml:space="preserve">PEVuZE5vdGU+PENpdGUgQXV0aG9yWWVhcj0iMSI+PEF1dGhvcj5EaWNrc29uPC9BdXRob3I+PFll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</w:fldData>
        </w:fldChar>
      </w:r>
      <w:r w:rsidR="007A2211" w:rsidRPr="00764575">
        <w:rPr>
          <w:i w:val="0"/>
          <w:kern w:val="0"/>
          <w:szCs w:val="24"/>
        </w:rPr>
        <w:instrText xml:space="preserve"> ADDIN EN.CITE.DATA </w:instrText>
      </w:r>
      <w:r w:rsidR="007A2211" w:rsidRPr="00764575">
        <w:rPr>
          <w:i w:val="0"/>
          <w:kern w:val="0"/>
          <w:szCs w:val="24"/>
        </w:rPr>
      </w:r>
      <w:r w:rsidR="007A2211" w:rsidRPr="00764575">
        <w:rPr>
          <w:i w:val="0"/>
          <w:kern w:val="0"/>
          <w:szCs w:val="24"/>
        </w:rPr>
        <w:fldChar w:fldCharType="end"/>
      </w:r>
      <w:r w:rsidR="007A2211" w:rsidRPr="00764575">
        <w:rPr>
          <w:i w:val="0"/>
          <w:kern w:val="0"/>
          <w:szCs w:val="24"/>
        </w:rPr>
      </w:r>
      <w:r w:rsidR="007A2211" w:rsidRPr="00764575">
        <w:rPr>
          <w:i w:val="0"/>
          <w:kern w:val="0"/>
          <w:szCs w:val="24"/>
        </w:rPr>
        <w:fldChar w:fldCharType="separate"/>
      </w:r>
      <w:r w:rsidR="007A2211" w:rsidRPr="00764575">
        <w:rPr>
          <w:i w:val="0"/>
          <w:noProof/>
          <w:kern w:val="0"/>
          <w:szCs w:val="24"/>
        </w:rPr>
        <w:t>Dickson et al. (2000)</w:t>
      </w:r>
      <w:r w:rsidR="007A2211" w:rsidRPr="00764575">
        <w:rPr>
          <w:i w:val="0"/>
          <w:kern w:val="0"/>
          <w:szCs w:val="24"/>
        </w:rPr>
        <w:fldChar w:fldCharType="end"/>
      </w:r>
      <w:r w:rsidR="007A2211" w:rsidRPr="00764575">
        <w:rPr>
          <w:i w:val="0"/>
          <w:kern w:val="0"/>
          <w:szCs w:val="24"/>
        </w:rPr>
        <w:t xml:space="preserve"> found that a high North Atlantic oscillation (NAO) index suggests an increase in the Atlantic water inflow to the Arctic Ocean via the Barents Sea Throughflow. </w:t>
      </w:r>
      <w:r w:rsidR="00823478" w:rsidRPr="00764575">
        <w:rPr>
          <w:i w:val="0"/>
          <w:kern w:val="0"/>
          <w:szCs w:val="24"/>
        </w:rPr>
        <w:fldChar w:fldCharType="begin">
          <w:fldData xml:space="preserve">PEVuZE5vdGU+PENpdGUgQXV0aG9yWWVhcj0iMSI+PEF1dGhvcj5PbGRlbmJ1cmc8L0F1dGhvcj48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</w:fldData>
        </w:fldChar>
      </w:r>
      <w:r w:rsidR="00CB460D" w:rsidRPr="00764575">
        <w:rPr>
          <w:i w:val="0"/>
          <w:kern w:val="0"/>
          <w:szCs w:val="24"/>
        </w:rPr>
        <w:instrText xml:space="preserve"> ADDIN EN.CITE </w:instrText>
      </w:r>
      <w:r w:rsidR="00CB460D" w:rsidRPr="00764575">
        <w:rPr>
          <w:i w:val="0"/>
          <w:kern w:val="0"/>
          <w:szCs w:val="24"/>
        </w:rPr>
        <w:fldChar w:fldCharType="begin">
          <w:fldData xml:space="preserve">PEVuZE5vdGU+PENpdGUgQXV0aG9yWWVhcj0iMSI+PEF1dGhvcj5PbGRlbmJ1cmc8L0F1dGhvcj48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</w:fldData>
        </w:fldChar>
      </w:r>
      <w:r w:rsidR="00CB460D" w:rsidRPr="00764575">
        <w:rPr>
          <w:i w:val="0"/>
          <w:kern w:val="0"/>
          <w:szCs w:val="24"/>
        </w:rPr>
        <w:instrText xml:space="preserve"> ADDIN EN.CITE.DATA </w:instrText>
      </w:r>
      <w:r w:rsidR="00CB460D" w:rsidRPr="00764575">
        <w:rPr>
          <w:i w:val="0"/>
          <w:kern w:val="0"/>
          <w:szCs w:val="24"/>
        </w:rPr>
      </w:r>
      <w:r w:rsidR="00CB460D" w:rsidRPr="00764575">
        <w:rPr>
          <w:i w:val="0"/>
          <w:kern w:val="0"/>
          <w:szCs w:val="24"/>
        </w:rPr>
        <w:fldChar w:fldCharType="end"/>
      </w:r>
      <w:r w:rsidR="00823478" w:rsidRPr="00764575">
        <w:rPr>
          <w:i w:val="0"/>
          <w:kern w:val="0"/>
          <w:szCs w:val="24"/>
        </w:rPr>
      </w:r>
      <w:r w:rsidR="00823478" w:rsidRPr="00764575">
        <w:rPr>
          <w:i w:val="0"/>
          <w:kern w:val="0"/>
          <w:szCs w:val="24"/>
        </w:rPr>
        <w:fldChar w:fldCharType="separate"/>
      </w:r>
      <w:r w:rsidR="00CB460D" w:rsidRPr="00764575">
        <w:rPr>
          <w:i w:val="0"/>
          <w:noProof/>
          <w:kern w:val="0"/>
          <w:szCs w:val="24"/>
        </w:rPr>
        <w:t>Oldenburg et al. (2021)</w:t>
      </w:r>
      <w:r w:rsidR="00823478" w:rsidRPr="00764575">
        <w:rPr>
          <w:i w:val="0"/>
          <w:kern w:val="0"/>
          <w:szCs w:val="24"/>
        </w:rPr>
        <w:fldChar w:fldCharType="end"/>
      </w:r>
      <w:r w:rsidR="004425CF" w:rsidRPr="00764575">
        <w:rPr>
          <w:i w:val="0"/>
          <w:kern w:val="0"/>
          <w:szCs w:val="24"/>
        </w:rPr>
        <w:t xml:space="preserve"> </w:t>
      </w:r>
      <w:r w:rsidR="002D6789" w:rsidRPr="00764575">
        <w:rPr>
          <w:i w:val="0"/>
          <w:kern w:val="0"/>
          <w:szCs w:val="24"/>
        </w:rPr>
        <w:t>found</w:t>
      </w:r>
      <w:r w:rsidR="00BC226C" w:rsidRPr="00764575">
        <w:rPr>
          <w:i w:val="0"/>
          <w:kern w:val="0"/>
          <w:szCs w:val="24"/>
        </w:rPr>
        <w:t xml:space="preserve"> that </w:t>
      </w:r>
      <w:r w:rsidR="0025149C" w:rsidRPr="00764575">
        <w:rPr>
          <w:i w:val="0"/>
          <w:kern w:val="0"/>
          <w:szCs w:val="24"/>
        </w:rPr>
        <w:t xml:space="preserve">the upper ocean density in the Labrador Sea </w:t>
      </w:r>
      <w:r w:rsidR="00CB460D" w:rsidRPr="00764575">
        <w:rPr>
          <w:i w:val="0"/>
          <w:kern w:val="0"/>
          <w:szCs w:val="24"/>
        </w:rPr>
        <w:t>drives changes in the AMOC</w:t>
      </w:r>
      <w:r w:rsidR="00DF0E31" w:rsidRPr="00764575">
        <w:rPr>
          <w:i w:val="0"/>
          <w:kern w:val="0"/>
          <w:szCs w:val="24"/>
        </w:rPr>
        <w:t>,</w:t>
      </w:r>
      <w:r w:rsidR="00CB460D" w:rsidRPr="00764575">
        <w:rPr>
          <w:i w:val="0"/>
          <w:kern w:val="0"/>
          <w:szCs w:val="24"/>
        </w:rPr>
        <w:t xml:space="preserve"> whereas</w:t>
      </w:r>
      <w:r w:rsidR="00823478" w:rsidRPr="00764575">
        <w:rPr>
          <w:i w:val="0"/>
          <w:kern w:val="0"/>
          <w:szCs w:val="24"/>
        </w:rPr>
        <w:t xml:space="preserve"> </w:t>
      </w:r>
      <w:r w:rsidR="00250D4F" w:rsidRPr="00764575">
        <w:rPr>
          <w:i w:val="0"/>
          <w:kern w:val="0"/>
          <w:szCs w:val="24"/>
        </w:rPr>
        <w:fldChar w:fldCharType="begin">
          <w:fldData xml:space="preserve">PEVuZE5vdGU+PENpdGUgQXV0aG9yWWVhcj0iMSI+PEF1dGhvcj5MaTwvQXV0aG9yPjxZZWFyPjIw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</w:fldData>
        </w:fldChar>
      </w:r>
      <w:r w:rsidR="00E247CE" w:rsidRPr="00764575">
        <w:rPr>
          <w:i w:val="0"/>
          <w:kern w:val="0"/>
          <w:szCs w:val="24"/>
        </w:rPr>
        <w:instrText xml:space="preserve"> ADDIN EN.CITE </w:instrText>
      </w:r>
      <w:r w:rsidR="00E247CE" w:rsidRPr="00764575">
        <w:rPr>
          <w:i w:val="0"/>
          <w:kern w:val="0"/>
          <w:szCs w:val="24"/>
        </w:rPr>
        <w:fldChar w:fldCharType="begin">
          <w:fldData xml:space="preserve">PEVuZE5vdGU+PENpdGUgQXV0aG9yWWVhcj0iMSI+PEF1dGhvcj5MaTwvQXV0aG9yPjxZZWFyPjIw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</w:fldData>
        </w:fldChar>
      </w:r>
      <w:r w:rsidR="00E247CE" w:rsidRPr="00764575">
        <w:rPr>
          <w:i w:val="0"/>
          <w:kern w:val="0"/>
          <w:szCs w:val="24"/>
        </w:rPr>
        <w:instrText xml:space="preserve"> ADDIN EN.CITE.DATA </w:instrText>
      </w:r>
      <w:r w:rsidR="00E247CE" w:rsidRPr="00764575">
        <w:rPr>
          <w:i w:val="0"/>
          <w:kern w:val="0"/>
          <w:szCs w:val="24"/>
        </w:rPr>
      </w:r>
      <w:r w:rsidR="00E247CE" w:rsidRPr="00764575">
        <w:rPr>
          <w:i w:val="0"/>
          <w:kern w:val="0"/>
          <w:szCs w:val="24"/>
        </w:rPr>
        <w:fldChar w:fldCharType="end"/>
      </w:r>
      <w:r w:rsidR="00250D4F" w:rsidRPr="00764575">
        <w:rPr>
          <w:i w:val="0"/>
          <w:kern w:val="0"/>
          <w:szCs w:val="24"/>
        </w:rPr>
      </w:r>
      <w:r w:rsidR="00250D4F" w:rsidRPr="00764575">
        <w:rPr>
          <w:i w:val="0"/>
          <w:kern w:val="0"/>
          <w:szCs w:val="24"/>
        </w:rPr>
        <w:fldChar w:fldCharType="separate"/>
      </w:r>
      <w:r w:rsidR="00E247CE" w:rsidRPr="00764575">
        <w:rPr>
          <w:i w:val="0"/>
          <w:noProof/>
          <w:kern w:val="0"/>
          <w:szCs w:val="24"/>
        </w:rPr>
        <w:t>Li et al. (2021)</w:t>
      </w:r>
      <w:r w:rsidR="00250D4F" w:rsidRPr="00764575">
        <w:rPr>
          <w:i w:val="0"/>
          <w:kern w:val="0"/>
          <w:szCs w:val="24"/>
        </w:rPr>
        <w:fldChar w:fldCharType="end"/>
      </w:r>
      <w:r w:rsidR="00E247CE" w:rsidRPr="00764575">
        <w:rPr>
          <w:i w:val="0"/>
          <w:kern w:val="0"/>
          <w:szCs w:val="24"/>
        </w:rPr>
        <w:t xml:space="preserve"> </w:t>
      </w:r>
      <w:r w:rsidR="00170431" w:rsidRPr="00764575">
        <w:rPr>
          <w:i w:val="0"/>
          <w:kern w:val="0"/>
          <w:szCs w:val="24"/>
        </w:rPr>
        <w:t>show</w:t>
      </w:r>
      <w:r w:rsidR="00577E18" w:rsidRPr="00764575">
        <w:rPr>
          <w:i w:val="0"/>
          <w:kern w:val="0"/>
          <w:szCs w:val="24"/>
        </w:rPr>
        <w:t>ed</w:t>
      </w:r>
      <w:r w:rsidR="00170431" w:rsidRPr="00764575">
        <w:rPr>
          <w:i w:val="0"/>
          <w:kern w:val="0"/>
          <w:szCs w:val="24"/>
        </w:rPr>
        <w:t xml:space="preserve"> that deep western boundary changes </w:t>
      </w:r>
      <w:r w:rsidR="009A2575" w:rsidRPr="00764575">
        <w:rPr>
          <w:i w:val="0"/>
          <w:kern w:val="0"/>
          <w:szCs w:val="24"/>
        </w:rPr>
        <w:t xml:space="preserve">in the subpolar North Atlantic </w:t>
      </w:r>
      <w:r w:rsidR="00E30A60" w:rsidRPr="00764575">
        <w:rPr>
          <w:i w:val="0"/>
          <w:kern w:val="0"/>
          <w:szCs w:val="24"/>
        </w:rPr>
        <w:t xml:space="preserve">had minimal impact </w:t>
      </w:r>
      <w:r w:rsidR="00AB1808" w:rsidRPr="00764575">
        <w:rPr>
          <w:i w:val="0"/>
          <w:kern w:val="0"/>
          <w:szCs w:val="24"/>
        </w:rPr>
        <w:t xml:space="preserve">on </w:t>
      </w:r>
      <w:r w:rsidR="006F58B8" w:rsidRPr="00764575">
        <w:rPr>
          <w:i w:val="0"/>
          <w:kern w:val="0"/>
          <w:szCs w:val="24"/>
        </w:rPr>
        <w:t>overturning characteristics</w:t>
      </w:r>
      <w:r w:rsidR="00300AC8" w:rsidRPr="00764575">
        <w:rPr>
          <w:i w:val="0"/>
          <w:kern w:val="0"/>
          <w:szCs w:val="24"/>
        </w:rPr>
        <w:t>.</w:t>
      </w:r>
      <w:r w:rsidR="00630F64" w:rsidRPr="00764575">
        <w:rPr>
          <w:i w:val="0"/>
          <w:kern w:val="0"/>
          <w:szCs w:val="24"/>
        </w:rPr>
        <w:t xml:space="preserve"> </w:t>
      </w:r>
      <w:r w:rsidR="003051EE" w:rsidRPr="00764575">
        <w:rPr>
          <w:i w:val="0"/>
          <w:kern w:val="0"/>
          <w:szCs w:val="24"/>
        </w:rPr>
        <w:fldChar w:fldCharType="begin"/>
      </w:r>
      <w:r w:rsidR="00856173">
        <w:rPr>
          <w:i w:val="0"/>
          <w:kern w:val="0"/>
          <w:szCs w:val="24"/>
        </w:rPr>
        <w:instrText xml:space="preserve"> ADDIN EN.CITE &lt;EndNote&gt;&lt;Cite AuthorYear="1"&gt;&lt;Author&gt;Moore&lt;/Author&gt;&lt;Year&gt;2022&lt;/Year&gt;&lt;RecNum&gt;6998&lt;/RecNum&gt;&lt;DisplayText&gt;G. W. K. Moore, K. Våge, et al. (2022)&lt;/DisplayText&gt;&lt;record&gt;&lt;rec-number&gt;6998&lt;/rec-number&gt;&lt;foreign-keys&gt;&lt;key app="EN" db-id="sexww2d2pxxax1eaw0ex0509sr22dt2a5frf" timestamp="1677061593"&gt;6998&lt;/key&gt;&lt;/foreign-keys&gt;&lt;ref-type name="Journal Article"&gt;17&lt;/ref-type&gt;&lt;contributors&gt;&lt;authors&gt;&lt;author&gt;Moore, G. W. K.&lt;/author&gt;&lt;author&gt;Våge, K.&lt;/author&gt;&lt;author&gt;Renfrew, I. A.&lt;/author&gt;&lt;author&gt;Pickart, R. S.&lt;/author&gt;&lt;/authors&gt;&lt;/contributors&gt;&lt;titles&gt;&lt;title&gt;Sea-ice retreat suggests re-organization of water mass transformation in the Nordic and Barents Seas&lt;/title&gt;&lt;secondary-title&gt;Nature Communications&lt;/secondary-title&gt;&lt;/titles&gt;&lt;periodical&gt;&lt;full-title&gt;Nature communications&lt;/full-title&gt;&lt;/periodical&gt;&lt;pages&gt;67&lt;/pages&gt;&lt;volume&gt;13&lt;/volume&gt;&lt;number&gt;1&lt;/number&gt;&lt;dates&gt;&lt;year&gt;2022&lt;/year&gt;&lt;pub-dates&gt;&lt;date&gt;2022/01/10&lt;/date&gt;&lt;/pub-dates&gt;&lt;/dates&gt;&lt;isbn&gt;2041-1723&lt;/isbn&gt;&lt;urls&gt;&lt;related-urls&gt;&lt;url&gt;https://doi.org/10.1038/s41467-021-27641-6&lt;/url&gt;&lt;/related-urls&gt;&lt;/urls&gt;&lt;electronic-resource-num&gt;10.1038/s41467-021-27641-6&lt;/electronic-resource-num&gt;&lt;/record&gt;&lt;/Cite&gt;&lt;/EndNote&gt;</w:instrText>
      </w:r>
      <w:r w:rsidR="003051EE" w:rsidRPr="00764575">
        <w:rPr>
          <w:i w:val="0"/>
          <w:kern w:val="0"/>
          <w:szCs w:val="24"/>
        </w:rPr>
        <w:fldChar w:fldCharType="separate"/>
      </w:r>
      <w:r w:rsidR="00856173">
        <w:rPr>
          <w:i w:val="0"/>
          <w:noProof/>
          <w:kern w:val="0"/>
          <w:szCs w:val="24"/>
        </w:rPr>
        <w:t>Moore et al. (2022)</w:t>
      </w:r>
      <w:r w:rsidR="003051EE" w:rsidRPr="00764575">
        <w:rPr>
          <w:i w:val="0"/>
          <w:kern w:val="0"/>
          <w:szCs w:val="24"/>
        </w:rPr>
        <w:fldChar w:fldCharType="end"/>
      </w:r>
      <w:r w:rsidR="005044A2" w:rsidRPr="00764575">
        <w:rPr>
          <w:i w:val="0"/>
          <w:kern w:val="0"/>
          <w:szCs w:val="24"/>
        </w:rPr>
        <w:t xml:space="preserve"> </w:t>
      </w:r>
      <w:r w:rsidR="00E32FF3" w:rsidRPr="00764575">
        <w:rPr>
          <w:i w:val="0"/>
          <w:kern w:val="0"/>
          <w:szCs w:val="24"/>
        </w:rPr>
        <w:t>show</w:t>
      </w:r>
      <w:r w:rsidR="00DC52D6" w:rsidRPr="00764575">
        <w:rPr>
          <w:i w:val="0"/>
          <w:kern w:val="0"/>
          <w:szCs w:val="24"/>
        </w:rPr>
        <w:t>ed</w:t>
      </w:r>
      <w:r w:rsidR="00E32FF3" w:rsidRPr="00764575">
        <w:rPr>
          <w:i w:val="0"/>
          <w:kern w:val="0"/>
          <w:szCs w:val="24"/>
        </w:rPr>
        <w:t xml:space="preserve"> that</w:t>
      </w:r>
      <w:r w:rsidR="00EA1E9E" w:rsidRPr="00764575">
        <w:rPr>
          <w:i w:val="0"/>
          <w:kern w:val="0"/>
          <w:szCs w:val="24"/>
        </w:rPr>
        <w:t xml:space="preserve"> sea-ice retreat </w:t>
      </w:r>
      <w:r w:rsidR="00E32FF3" w:rsidRPr="00764575">
        <w:rPr>
          <w:i w:val="0"/>
          <w:kern w:val="0"/>
          <w:szCs w:val="24"/>
        </w:rPr>
        <w:t>may cause</w:t>
      </w:r>
      <w:r w:rsidR="002B70CE" w:rsidRPr="00764575">
        <w:rPr>
          <w:i w:val="0"/>
          <w:kern w:val="0"/>
          <w:szCs w:val="24"/>
        </w:rPr>
        <w:t xml:space="preserve"> a re-organization of water </w:t>
      </w:r>
      <w:r w:rsidR="00D721E9" w:rsidRPr="00764575">
        <w:rPr>
          <w:i w:val="0"/>
          <w:kern w:val="0"/>
          <w:szCs w:val="24"/>
        </w:rPr>
        <w:t>m</w:t>
      </w:r>
      <w:r w:rsidR="002B70CE" w:rsidRPr="00764575">
        <w:rPr>
          <w:i w:val="0"/>
          <w:kern w:val="0"/>
          <w:szCs w:val="24"/>
        </w:rPr>
        <w:t xml:space="preserve">ass </w:t>
      </w:r>
      <w:r w:rsidR="00E32FF3" w:rsidRPr="00764575">
        <w:rPr>
          <w:i w:val="0"/>
          <w:kern w:val="0"/>
          <w:szCs w:val="24"/>
        </w:rPr>
        <w:t>transformation in the Barents Sea</w:t>
      </w:r>
      <w:r w:rsidR="00E32FF3" w:rsidRPr="00674DBA">
        <w:rPr>
          <w:i w:val="0"/>
          <w:kern w:val="0"/>
          <w:szCs w:val="24"/>
        </w:rPr>
        <w:t>.</w:t>
      </w:r>
      <w:r w:rsidR="00E32FF3" w:rsidRPr="00764575">
        <w:rPr>
          <w:i w:val="0"/>
          <w:kern w:val="0"/>
          <w:szCs w:val="24"/>
        </w:rPr>
        <w:t xml:space="preserve"> </w:t>
      </w:r>
      <w:r w:rsidR="002B1768" w:rsidRPr="00764575">
        <w:rPr>
          <w:i w:val="0"/>
          <w:kern w:val="0"/>
          <w:szCs w:val="24"/>
        </w:rPr>
        <w:t xml:space="preserve"> </w:t>
      </w:r>
      <w:r w:rsidR="009B1BC7" w:rsidRPr="00764575">
        <w:rPr>
          <w:i w:val="0"/>
          <w:kern w:val="0"/>
          <w:szCs w:val="24"/>
        </w:rPr>
        <w:t>C</w:t>
      </w:r>
      <w:r w:rsidR="00AE665C" w:rsidRPr="00764575">
        <w:rPr>
          <w:i w:val="0"/>
          <w:kern w:val="0"/>
          <w:szCs w:val="24"/>
        </w:rPr>
        <w:t xml:space="preserve">ontrasting views on </w:t>
      </w:r>
      <w:r w:rsidR="0040203E" w:rsidRPr="00764575">
        <w:rPr>
          <w:i w:val="0"/>
          <w:kern w:val="0"/>
          <w:szCs w:val="24"/>
        </w:rPr>
        <w:t>cause</w:t>
      </w:r>
      <w:r w:rsidR="00577E18" w:rsidRPr="00764575">
        <w:rPr>
          <w:i w:val="0"/>
          <w:kern w:val="0"/>
          <w:szCs w:val="24"/>
        </w:rPr>
        <w:t>s</w:t>
      </w:r>
      <w:r w:rsidR="0040203E" w:rsidRPr="00764575">
        <w:rPr>
          <w:i w:val="0"/>
          <w:kern w:val="0"/>
          <w:szCs w:val="24"/>
        </w:rPr>
        <w:t xml:space="preserve"> and effects between ocean variabilities </w:t>
      </w:r>
      <w:r w:rsidR="00201AF9" w:rsidRPr="00764575">
        <w:rPr>
          <w:i w:val="0"/>
          <w:kern w:val="0"/>
          <w:szCs w:val="24"/>
        </w:rPr>
        <w:t xml:space="preserve">also </w:t>
      </w:r>
      <w:r w:rsidR="00577E18" w:rsidRPr="00764575">
        <w:rPr>
          <w:i w:val="0"/>
          <w:kern w:val="0"/>
          <w:szCs w:val="24"/>
        </w:rPr>
        <w:t xml:space="preserve">exist </w:t>
      </w:r>
      <w:r w:rsidR="00D16B32" w:rsidRPr="00764575">
        <w:rPr>
          <w:i w:val="0"/>
          <w:kern w:val="0"/>
          <w:szCs w:val="24"/>
        </w:rPr>
        <w:t>for</w:t>
      </w:r>
      <w:r w:rsidR="00201AF9" w:rsidRPr="00764575">
        <w:rPr>
          <w:i w:val="0"/>
          <w:kern w:val="0"/>
          <w:szCs w:val="24"/>
        </w:rPr>
        <w:t xml:space="preserve"> the North Atlantic ocean </w:t>
      </w:r>
      <w:r w:rsidR="00F85615" w:rsidRPr="00764575">
        <w:rPr>
          <w:i w:val="0"/>
          <w:kern w:val="0"/>
          <w:szCs w:val="24"/>
        </w:rPr>
        <w:t xml:space="preserve">climate series, e.g., </w:t>
      </w:r>
      <w:r w:rsidR="008F1ABD" w:rsidRPr="00764575">
        <w:rPr>
          <w:i w:val="0"/>
          <w:kern w:val="0"/>
          <w:szCs w:val="24"/>
        </w:rPr>
        <w:fldChar w:fldCharType="begin"/>
      </w:r>
      <w:r w:rsidR="00694B4C" w:rsidRPr="00764575">
        <w:rPr>
          <w:i w:val="0"/>
          <w:kern w:val="0"/>
          <w:szCs w:val="24"/>
        </w:rPr>
        <w:instrText xml:space="preserve"> ADDIN EN.CITE &lt;EndNote&gt;&lt;Cite AuthorYear="1"&gt;&lt;Author&gt;Clement&lt;/Author&gt;&lt;Year&gt;2015&lt;/Year&gt;&lt;RecNum&gt;6190&lt;/RecNum&gt;&lt;DisplayText&gt;Clement et al. (2015)&lt;/DisplayText&gt;&lt;record&gt;&lt;rec-number&gt;6190&lt;/rec-number&gt;&lt;foreign-keys&gt;&lt;key app="EN" db-id="sexww2d2pxxax1eaw0ex0509sr22dt2a5frf" timestamp="1583492258"&gt;6190&lt;/key&gt;&lt;/foreign-keys&gt;&lt;ref-type name="Journal Article"&gt;17&lt;/ref-type&gt;&lt;contributors&gt;&lt;authors&gt;&lt;author&gt;Clement, A.&lt;/author&gt;&lt;author&gt;Bellomo, K.&lt;/author&gt;&lt;author&gt;Murphy, L. N.&lt;/author&gt;&lt;author&gt;Cane, M. A.&lt;/author&gt;&lt;author&gt;Mauritsen, T.&lt;/author&gt;&lt;author&gt;Radel, G.&lt;/author&gt;&lt;author&gt;Stevens, B.&lt;/author&gt;&lt;/authors&gt;&lt;/contributors&gt;&lt;auth-address&gt;Univ Miami, Rosenstiel Sch Marine &amp;amp; Atmospher Sci, Miami, FL 33149 USA&amp;#xD;Columbia Univ, Lamont Doherty Earth Observ, New York, NY USA&amp;#xD;Max Planck Inst Meteorol, D-20146 Hamburg, Germany&lt;/auth-address&gt;&lt;titles&gt;&lt;title&gt;The Atlantic Multidecadal Oscillation without a role for ocean circulation&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320-+&lt;/pages&gt;&lt;volume&gt;350&lt;/volume&gt;&lt;number&gt;6258&lt;/number&gt;&lt;keywords&gt;&lt;keyword&gt;sea-surface temperature&lt;/keyword&gt;&lt;keyword&gt;north-atlantic&lt;/keyword&gt;&lt;keyword&gt;thermohaline circulation&lt;/keyword&gt;&lt;keyword&gt;climate variability&lt;/keyword&gt;&lt;keyword&gt;atmosphere model&lt;/keyword&gt;&lt;keyword&gt;impact&lt;/keyword&gt;&lt;keyword&gt;hemisphere&lt;/keyword&gt;&lt;keyword&gt;rainfall&lt;/keyword&gt;&lt;/keywords&gt;&lt;dates&gt;&lt;year&gt;2015&lt;/year&gt;&lt;pub-dates&gt;&lt;date&gt;Oct 16&lt;/date&gt;&lt;/pub-dates&gt;&lt;/dates&gt;&lt;isbn&gt;0036-8075&lt;/isbn&gt;&lt;accession-num&gt;WOS:000362838700041&lt;/accession-num&gt;&lt;urls&gt;&lt;related-urls&gt;&lt;url&gt;&amp;lt;Go to ISI&amp;gt;://WOS:000362838700041&lt;/url&gt;&lt;/related-urls&gt;&lt;/urls&gt;&lt;electronic-resource-num&gt;10.1126/science.aab3980&lt;/electronic-resource-num&gt;&lt;language&gt;English&lt;/language&gt;&lt;/record&gt;&lt;/Cite&gt;&lt;/EndNote&gt;</w:instrText>
      </w:r>
      <w:r w:rsidR="008F1ABD" w:rsidRPr="00764575">
        <w:rPr>
          <w:i w:val="0"/>
          <w:kern w:val="0"/>
          <w:szCs w:val="24"/>
        </w:rPr>
        <w:fldChar w:fldCharType="separate"/>
      </w:r>
      <w:r w:rsidR="00694B4C" w:rsidRPr="00764575">
        <w:rPr>
          <w:i w:val="0"/>
          <w:noProof/>
          <w:kern w:val="0"/>
          <w:szCs w:val="24"/>
        </w:rPr>
        <w:t>Clement et al. (2015)</w:t>
      </w:r>
      <w:r w:rsidR="008F1ABD" w:rsidRPr="00764575">
        <w:rPr>
          <w:i w:val="0"/>
          <w:kern w:val="0"/>
          <w:szCs w:val="24"/>
        </w:rPr>
        <w:fldChar w:fldCharType="end"/>
      </w:r>
      <w:r w:rsidR="008F1ABD" w:rsidRPr="00764575">
        <w:rPr>
          <w:i w:val="0"/>
          <w:kern w:val="0"/>
          <w:szCs w:val="24"/>
        </w:rPr>
        <w:t xml:space="preserve"> and</w:t>
      </w:r>
      <w:r w:rsidR="00A82FA6" w:rsidRPr="00764575">
        <w:rPr>
          <w:i w:val="0"/>
          <w:kern w:val="0"/>
          <w:szCs w:val="24"/>
        </w:rPr>
        <w:t xml:space="preserve"> </w:t>
      </w:r>
      <w:r w:rsidR="00A82FA6" w:rsidRPr="00764575">
        <w:rPr>
          <w:i w:val="0"/>
          <w:kern w:val="0"/>
          <w:szCs w:val="24"/>
        </w:rPr>
        <w:fldChar w:fldCharType="begin">
          <w:fldData xml:space="preserve">PEVuZE5vdGU+PENpdGUgQXV0aG9yWWVhcj0iMSI+PEF1dGhvcj5aaGFuZzwvQXV0aG9yPjxZZWFy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</w:fldData>
        </w:fldChar>
      </w:r>
      <w:r w:rsidR="00215B47" w:rsidRPr="00764575">
        <w:rPr>
          <w:i w:val="0"/>
          <w:kern w:val="0"/>
          <w:szCs w:val="24"/>
        </w:rPr>
        <w:instrText xml:space="preserve"> ADDIN EN.CITE </w:instrText>
      </w:r>
      <w:r w:rsidR="00215B47" w:rsidRPr="00764575">
        <w:rPr>
          <w:i w:val="0"/>
          <w:kern w:val="0"/>
          <w:szCs w:val="24"/>
        </w:rPr>
        <w:fldChar w:fldCharType="begin">
          <w:fldData xml:space="preserve">PEVuZE5vdGU+PENpdGUgQXV0aG9yWWVhcj0iMSI+PEF1dGhvcj5aaGFuZzwvQXV0aG9yPjxZZWFy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</w:fldData>
        </w:fldChar>
      </w:r>
      <w:r w:rsidR="00215B47" w:rsidRPr="00764575">
        <w:rPr>
          <w:i w:val="0"/>
          <w:kern w:val="0"/>
          <w:szCs w:val="24"/>
        </w:rPr>
        <w:instrText xml:space="preserve"> ADDIN EN.CITE.DATA </w:instrText>
      </w:r>
      <w:r w:rsidR="00215B47" w:rsidRPr="00764575">
        <w:rPr>
          <w:i w:val="0"/>
          <w:kern w:val="0"/>
          <w:szCs w:val="24"/>
        </w:rPr>
      </w:r>
      <w:r w:rsidR="00215B47" w:rsidRPr="00764575">
        <w:rPr>
          <w:i w:val="0"/>
          <w:kern w:val="0"/>
          <w:szCs w:val="24"/>
        </w:rPr>
        <w:fldChar w:fldCharType="end"/>
      </w:r>
      <w:r w:rsidR="00A82FA6" w:rsidRPr="00764575">
        <w:rPr>
          <w:i w:val="0"/>
          <w:kern w:val="0"/>
          <w:szCs w:val="24"/>
        </w:rPr>
      </w:r>
      <w:r w:rsidR="00A82FA6" w:rsidRPr="00764575">
        <w:rPr>
          <w:i w:val="0"/>
          <w:kern w:val="0"/>
          <w:szCs w:val="24"/>
        </w:rPr>
        <w:fldChar w:fldCharType="separate"/>
      </w:r>
      <w:r w:rsidR="00694B4C" w:rsidRPr="00764575">
        <w:rPr>
          <w:i w:val="0"/>
          <w:noProof/>
          <w:kern w:val="0"/>
          <w:szCs w:val="24"/>
        </w:rPr>
        <w:t>Zhang et al. (2019)</w:t>
      </w:r>
      <w:r w:rsidR="00A82FA6" w:rsidRPr="00764575">
        <w:rPr>
          <w:i w:val="0"/>
          <w:kern w:val="0"/>
          <w:szCs w:val="24"/>
        </w:rPr>
        <w:fldChar w:fldCharType="end"/>
      </w:r>
      <w:r w:rsidR="00A82FA6" w:rsidRPr="00764575">
        <w:rPr>
          <w:i w:val="0"/>
          <w:kern w:val="0"/>
          <w:szCs w:val="24"/>
        </w:rPr>
        <w:t xml:space="preserve"> on </w:t>
      </w:r>
      <w:r w:rsidR="00694B4C" w:rsidRPr="00764575">
        <w:rPr>
          <w:i w:val="0"/>
          <w:kern w:val="0"/>
          <w:szCs w:val="24"/>
        </w:rPr>
        <w:t xml:space="preserve">AMOC and AMO. </w:t>
      </w:r>
      <w:r w:rsidR="004D4FCB" w:rsidRPr="00764575">
        <w:rPr>
          <w:i w:val="0"/>
          <w:kern w:val="0"/>
          <w:szCs w:val="24"/>
        </w:rPr>
        <w:t xml:space="preserve">Thus, we believe that there is a need for </w:t>
      </w:r>
      <w:r w:rsidR="00D00FF4" w:rsidRPr="00764575">
        <w:rPr>
          <w:i w:val="0"/>
          <w:kern w:val="0"/>
          <w:szCs w:val="24"/>
        </w:rPr>
        <w:t xml:space="preserve">a data-driven description of </w:t>
      </w:r>
      <w:r w:rsidR="0070271E" w:rsidRPr="00764575">
        <w:rPr>
          <w:i w:val="0"/>
          <w:kern w:val="0"/>
          <w:szCs w:val="24"/>
        </w:rPr>
        <w:t xml:space="preserve">relations between </w:t>
      </w:r>
      <w:r w:rsidR="00B072DD" w:rsidRPr="00764575">
        <w:rPr>
          <w:i w:val="0"/>
          <w:kern w:val="0"/>
          <w:szCs w:val="24"/>
        </w:rPr>
        <w:t xml:space="preserve">ocean time series that goes beyond </w:t>
      </w:r>
      <w:r w:rsidR="004B58BF" w:rsidRPr="00764575">
        <w:rPr>
          <w:i w:val="0"/>
          <w:kern w:val="0"/>
          <w:szCs w:val="24"/>
        </w:rPr>
        <w:t>ordinary linear regressions (OLR)</w:t>
      </w:r>
      <w:r w:rsidR="00BC3C3A" w:rsidRPr="00764575">
        <w:rPr>
          <w:i w:val="0"/>
          <w:kern w:val="0"/>
          <w:szCs w:val="24"/>
        </w:rPr>
        <w:t xml:space="preserve"> and</w:t>
      </w:r>
      <w:r w:rsidR="004514CD" w:rsidRPr="00764575">
        <w:rPr>
          <w:i w:val="0"/>
          <w:kern w:val="0"/>
          <w:szCs w:val="24"/>
        </w:rPr>
        <w:t xml:space="preserve"> </w:t>
      </w:r>
      <w:r w:rsidR="007F1306" w:rsidRPr="00764575">
        <w:rPr>
          <w:i w:val="0"/>
          <w:kern w:val="0"/>
          <w:szCs w:val="24"/>
        </w:rPr>
        <w:t>CC</w:t>
      </w:r>
      <w:r w:rsidR="00215B47" w:rsidRPr="00764575">
        <w:rPr>
          <w:i w:val="0"/>
          <w:kern w:val="0"/>
          <w:szCs w:val="24"/>
        </w:rPr>
        <w:t>A</w:t>
      </w:r>
      <w:r w:rsidR="004514CD" w:rsidRPr="00764575">
        <w:rPr>
          <w:i w:val="0"/>
          <w:kern w:val="0"/>
          <w:szCs w:val="24"/>
        </w:rPr>
        <w:t xml:space="preserve"> </w:t>
      </w:r>
      <w:r w:rsidR="002040E1" w:rsidRPr="00764575">
        <w:rPr>
          <w:i w:val="0"/>
          <w:kern w:val="0"/>
          <w:szCs w:val="24"/>
        </w:rPr>
        <w:t>analysis</w:t>
      </w:r>
      <w:r w:rsidR="004514CD" w:rsidRPr="00764575">
        <w:rPr>
          <w:i w:val="0"/>
          <w:kern w:val="0"/>
          <w:szCs w:val="24"/>
        </w:rPr>
        <w:t>.</w:t>
      </w:r>
      <w:r w:rsidR="00B072DD" w:rsidRPr="00764575">
        <w:rPr>
          <w:i w:val="0"/>
          <w:kern w:val="0"/>
          <w:szCs w:val="24"/>
        </w:rPr>
        <w:t xml:space="preserve"> </w:t>
      </w:r>
    </w:p>
    <w:p w14:paraId="53D10ECD" w14:textId="3698E2D3" w:rsidR="00CA43B5" w:rsidRPr="00764575" w:rsidRDefault="00682613" w:rsidP="00806BC2">
      <w:pPr>
        <w:pStyle w:val="H2"/>
        <w:rPr>
          <w:szCs w:val="24"/>
        </w:rPr>
      </w:pPr>
      <w:r w:rsidRPr="00764575">
        <w:rPr>
          <w:i w:val="0"/>
          <w:kern w:val="0"/>
          <w:szCs w:val="24"/>
        </w:rPr>
        <w:t xml:space="preserve">We make </w:t>
      </w:r>
      <w:r w:rsidR="003C13C0" w:rsidRPr="00764575">
        <w:rPr>
          <w:i w:val="0"/>
          <w:kern w:val="0"/>
          <w:szCs w:val="24"/>
        </w:rPr>
        <w:t>three</w:t>
      </w:r>
      <w:r w:rsidRPr="00764575">
        <w:rPr>
          <w:i w:val="0"/>
          <w:kern w:val="0"/>
          <w:szCs w:val="24"/>
        </w:rPr>
        <w:t xml:space="preserve"> sets of analyses, </w:t>
      </w:r>
      <w:r w:rsidR="002207F4" w:rsidRPr="00764575">
        <w:rPr>
          <w:i w:val="0"/>
          <w:kern w:val="0"/>
          <w:szCs w:val="24"/>
        </w:rPr>
        <w:t xml:space="preserve">the </w:t>
      </w:r>
      <w:r w:rsidR="002207F4" w:rsidRPr="00674DBA">
        <w:rPr>
          <w:i w:val="0"/>
          <w:kern w:val="0"/>
          <w:szCs w:val="24"/>
        </w:rPr>
        <w:t>first</w:t>
      </w:r>
      <w:r w:rsidRPr="00764575">
        <w:rPr>
          <w:i w:val="0"/>
          <w:kern w:val="0"/>
          <w:szCs w:val="24"/>
        </w:rPr>
        <w:t xml:space="preserve"> on the LL relations between </w:t>
      </w:r>
      <w:r w:rsidR="00E11034" w:rsidRPr="00764575">
        <w:rPr>
          <w:i w:val="0"/>
          <w:kern w:val="0"/>
          <w:szCs w:val="24"/>
        </w:rPr>
        <w:t xml:space="preserve">the </w:t>
      </w:r>
      <w:r w:rsidR="00E307FF" w:rsidRPr="00764575">
        <w:rPr>
          <w:i w:val="0"/>
          <w:kern w:val="0"/>
          <w:szCs w:val="24"/>
        </w:rPr>
        <w:t xml:space="preserve">temperature series </w:t>
      </w:r>
      <w:r w:rsidR="00730FF3" w:rsidRPr="00764575">
        <w:rPr>
          <w:i w:val="0"/>
          <w:kern w:val="0"/>
          <w:szCs w:val="24"/>
        </w:rPr>
        <w:t xml:space="preserve">for the </w:t>
      </w:r>
      <w:r w:rsidR="00E11034" w:rsidRPr="00764575">
        <w:rPr>
          <w:i w:val="0"/>
          <w:kern w:val="0"/>
          <w:szCs w:val="24"/>
        </w:rPr>
        <w:t>upper ocean depth layer 0-30 m (UPP) and the intermediate depth layer 100-200 m (INT)</w:t>
      </w:r>
      <w:r w:rsidRPr="00764575">
        <w:rPr>
          <w:i w:val="0"/>
          <w:kern w:val="0"/>
          <w:szCs w:val="24"/>
        </w:rPr>
        <w:t xml:space="preserve"> in the Barents Sea</w:t>
      </w:r>
      <w:r w:rsidR="00255601" w:rsidRPr="00764575">
        <w:rPr>
          <w:i w:val="0"/>
          <w:kern w:val="0"/>
          <w:szCs w:val="24"/>
        </w:rPr>
        <w:t xml:space="preserve">. </w:t>
      </w:r>
      <w:r w:rsidRPr="00764575">
        <w:rPr>
          <w:i w:val="0"/>
          <w:kern w:val="0"/>
          <w:szCs w:val="24"/>
        </w:rPr>
        <w:t xml:space="preserve"> </w:t>
      </w:r>
      <w:r w:rsidR="000B47B2" w:rsidRPr="00764575">
        <w:rPr>
          <w:i w:val="0"/>
          <w:kern w:val="0"/>
          <w:szCs w:val="24"/>
        </w:rPr>
        <w:t>T</w:t>
      </w:r>
      <w:r w:rsidR="003C13C0" w:rsidRPr="00764575">
        <w:rPr>
          <w:i w:val="0"/>
          <w:kern w:val="0"/>
          <w:szCs w:val="24"/>
        </w:rPr>
        <w:t xml:space="preserve">he </w:t>
      </w:r>
      <w:r w:rsidR="003C13C0" w:rsidRPr="00674DBA">
        <w:rPr>
          <w:i w:val="0"/>
          <w:kern w:val="0"/>
          <w:szCs w:val="24"/>
        </w:rPr>
        <w:t>second</w:t>
      </w:r>
      <w:r w:rsidR="003C13C0" w:rsidRPr="00764575">
        <w:rPr>
          <w:i w:val="0"/>
          <w:kern w:val="0"/>
          <w:szCs w:val="24"/>
        </w:rPr>
        <w:t xml:space="preserve"> </w:t>
      </w:r>
      <w:r w:rsidR="00DC52D6" w:rsidRPr="00764575">
        <w:rPr>
          <w:i w:val="0"/>
          <w:kern w:val="0"/>
          <w:szCs w:val="24"/>
        </w:rPr>
        <w:t>analysis</w:t>
      </w:r>
      <w:r w:rsidR="000B47B2" w:rsidRPr="00764575">
        <w:rPr>
          <w:i w:val="0"/>
          <w:kern w:val="0"/>
          <w:szCs w:val="24"/>
        </w:rPr>
        <w:t xml:space="preserve"> is on the interactions </w:t>
      </w:r>
      <w:r w:rsidR="003C13C0" w:rsidRPr="00764575">
        <w:rPr>
          <w:i w:val="0"/>
          <w:kern w:val="0"/>
          <w:szCs w:val="24"/>
        </w:rPr>
        <w:t xml:space="preserve">between </w:t>
      </w:r>
      <w:r w:rsidR="00874F4F" w:rsidRPr="00764575">
        <w:rPr>
          <w:i w:val="0"/>
          <w:kern w:val="0"/>
          <w:szCs w:val="24"/>
        </w:rPr>
        <w:t>the UPP</w:t>
      </w:r>
      <w:r w:rsidR="002207F4" w:rsidRPr="00764575">
        <w:rPr>
          <w:i w:val="0"/>
          <w:kern w:val="0"/>
          <w:szCs w:val="24"/>
        </w:rPr>
        <w:t>,</w:t>
      </w:r>
      <w:r w:rsidR="00874F4F" w:rsidRPr="00764575">
        <w:rPr>
          <w:i w:val="0"/>
          <w:kern w:val="0"/>
          <w:szCs w:val="24"/>
        </w:rPr>
        <w:t xml:space="preserve"> the INT and </w:t>
      </w:r>
      <w:r w:rsidR="00060660" w:rsidRPr="00764575">
        <w:rPr>
          <w:i w:val="0"/>
          <w:kern w:val="0"/>
          <w:szCs w:val="24"/>
        </w:rPr>
        <w:t>the North Atlantic AMOC</w:t>
      </w:r>
      <w:r w:rsidR="006F775B" w:rsidRPr="00764575">
        <w:rPr>
          <w:i w:val="0"/>
          <w:kern w:val="0"/>
          <w:szCs w:val="24"/>
        </w:rPr>
        <w:t xml:space="preserve"> </w:t>
      </w:r>
      <w:r w:rsidR="00D56DCF" w:rsidRPr="00764575">
        <w:rPr>
          <w:i w:val="0"/>
          <w:kern w:val="0"/>
          <w:szCs w:val="24"/>
        </w:rPr>
        <w:t xml:space="preserve">and </w:t>
      </w:r>
      <w:r w:rsidR="00B41A79" w:rsidRPr="00764575">
        <w:rPr>
          <w:i w:val="0"/>
          <w:kern w:val="0"/>
          <w:szCs w:val="24"/>
        </w:rPr>
        <w:t xml:space="preserve">the AMO </w:t>
      </w:r>
      <w:r w:rsidR="006F775B" w:rsidRPr="00764575">
        <w:rPr>
          <w:i w:val="0"/>
          <w:kern w:val="0"/>
          <w:szCs w:val="24"/>
        </w:rPr>
        <w:t xml:space="preserve">series. </w:t>
      </w:r>
      <w:r w:rsidR="00060660" w:rsidRPr="00764575">
        <w:rPr>
          <w:i w:val="0"/>
          <w:kern w:val="0"/>
          <w:szCs w:val="24"/>
        </w:rPr>
        <w:t xml:space="preserve"> </w:t>
      </w:r>
      <w:r w:rsidR="006F775B" w:rsidRPr="00764575">
        <w:rPr>
          <w:i w:val="0"/>
          <w:kern w:val="0"/>
          <w:szCs w:val="24"/>
        </w:rPr>
        <w:t xml:space="preserve">The </w:t>
      </w:r>
      <w:r w:rsidR="006F775B" w:rsidRPr="00674DBA">
        <w:rPr>
          <w:i w:val="0"/>
          <w:kern w:val="0"/>
          <w:szCs w:val="24"/>
        </w:rPr>
        <w:t>third</w:t>
      </w:r>
      <w:r w:rsidR="006F775B" w:rsidRPr="00764575">
        <w:rPr>
          <w:i w:val="0"/>
          <w:kern w:val="0"/>
          <w:szCs w:val="24"/>
        </w:rPr>
        <w:t xml:space="preserve"> </w:t>
      </w:r>
      <w:r w:rsidR="00220848" w:rsidRPr="00764575">
        <w:rPr>
          <w:i w:val="0"/>
          <w:kern w:val="0"/>
          <w:szCs w:val="24"/>
        </w:rPr>
        <w:t>analysis is on</w:t>
      </w:r>
      <w:r w:rsidRPr="00764575">
        <w:rPr>
          <w:i w:val="0"/>
          <w:kern w:val="0"/>
          <w:szCs w:val="24"/>
        </w:rPr>
        <w:t xml:space="preserve"> the interactions of</w:t>
      </w:r>
      <w:r w:rsidR="00220848" w:rsidRPr="00764575">
        <w:rPr>
          <w:i w:val="0"/>
          <w:kern w:val="0"/>
          <w:szCs w:val="24"/>
        </w:rPr>
        <w:t xml:space="preserve"> near bottom </w:t>
      </w:r>
      <w:r w:rsidRPr="00764575">
        <w:rPr>
          <w:i w:val="0"/>
          <w:kern w:val="0"/>
          <w:szCs w:val="24"/>
        </w:rPr>
        <w:t xml:space="preserve">flows between </w:t>
      </w:r>
      <w:r w:rsidR="00220848" w:rsidRPr="00764575">
        <w:rPr>
          <w:i w:val="0"/>
          <w:kern w:val="0"/>
          <w:szCs w:val="24"/>
        </w:rPr>
        <w:t>two</w:t>
      </w:r>
      <w:r w:rsidRPr="00764575">
        <w:rPr>
          <w:i w:val="0"/>
          <w:kern w:val="0"/>
          <w:szCs w:val="24"/>
        </w:rPr>
        <w:t xml:space="preserve"> Barents Sea</w:t>
      </w:r>
      <w:r w:rsidR="00220848" w:rsidRPr="00764575">
        <w:rPr>
          <w:i w:val="0"/>
          <w:kern w:val="0"/>
          <w:szCs w:val="24"/>
        </w:rPr>
        <w:t xml:space="preserve"> </w:t>
      </w:r>
      <w:r w:rsidR="002207F4" w:rsidRPr="00764575">
        <w:rPr>
          <w:i w:val="0"/>
          <w:kern w:val="0"/>
          <w:szCs w:val="24"/>
        </w:rPr>
        <w:t>outlets</w:t>
      </w:r>
      <w:r w:rsidRPr="00764575">
        <w:rPr>
          <w:i w:val="0"/>
          <w:kern w:val="0"/>
          <w:szCs w:val="24"/>
        </w:rPr>
        <w:t xml:space="preserve"> and the North Atlantic</w:t>
      </w:r>
      <w:r w:rsidR="00E63847" w:rsidRPr="00764575">
        <w:rPr>
          <w:i w:val="0"/>
          <w:kern w:val="0"/>
          <w:szCs w:val="24"/>
        </w:rPr>
        <w:t xml:space="preserve"> climate series, the AMOC and the AMO</w:t>
      </w:r>
      <w:r w:rsidRPr="00764575">
        <w:rPr>
          <w:i w:val="0"/>
          <w:kern w:val="0"/>
          <w:szCs w:val="24"/>
        </w:rPr>
        <w:t>.</w:t>
      </w:r>
      <w:r w:rsidR="008F3689" w:rsidRPr="00764575">
        <w:rPr>
          <w:i w:val="0"/>
          <w:kern w:val="0"/>
          <w:szCs w:val="24"/>
        </w:rPr>
        <w:t xml:space="preserve"> </w:t>
      </w:r>
      <w:r w:rsidR="00E63847" w:rsidRPr="00764575">
        <w:rPr>
          <w:i w:val="0"/>
          <w:kern w:val="0"/>
          <w:szCs w:val="24"/>
        </w:rPr>
        <w:t>For the</w:t>
      </w:r>
      <w:r w:rsidR="00DA5F5A" w:rsidRPr="00764575">
        <w:rPr>
          <w:i w:val="0"/>
          <w:kern w:val="0"/>
          <w:szCs w:val="24"/>
        </w:rPr>
        <w:t xml:space="preserve"> latter </w:t>
      </w:r>
      <w:r w:rsidR="001F3C85" w:rsidRPr="00764575">
        <w:rPr>
          <w:i w:val="0"/>
          <w:kern w:val="0"/>
          <w:szCs w:val="24"/>
        </w:rPr>
        <w:t xml:space="preserve">two </w:t>
      </w:r>
      <w:r w:rsidR="00DA5F5A" w:rsidRPr="00764575">
        <w:rPr>
          <w:i w:val="0"/>
          <w:kern w:val="0"/>
          <w:szCs w:val="24"/>
        </w:rPr>
        <w:t>case</w:t>
      </w:r>
      <w:r w:rsidR="001F3C85" w:rsidRPr="00764575">
        <w:rPr>
          <w:i w:val="0"/>
          <w:kern w:val="0"/>
          <w:szCs w:val="24"/>
        </w:rPr>
        <w:t>s</w:t>
      </w:r>
      <w:r w:rsidR="00DA5F5A" w:rsidRPr="00764575">
        <w:rPr>
          <w:i w:val="0"/>
          <w:kern w:val="0"/>
          <w:szCs w:val="24"/>
        </w:rPr>
        <w:t xml:space="preserve">, we add assumptions </w:t>
      </w:r>
      <w:r w:rsidR="00DA4A72" w:rsidRPr="00764575">
        <w:rPr>
          <w:i w:val="0"/>
          <w:kern w:val="0"/>
          <w:szCs w:val="24"/>
        </w:rPr>
        <w:t xml:space="preserve">about </w:t>
      </w:r>
      <w:r w:rsidR="00DA4A72" w:rsidRPr="00764575">
        <w:rPr>
          <w:i w:val="0"/>
          <w:kern w:val="0"/>
          <w:szCs w:val="24"/>
        </w:rPr>
        <w:lastRenderedPageBreak/>
        <w:t xml:space="preserve">the </w:t>
      </w:r>
      <w:r w:rsidR="007128A6" w:rsidRPr="00764575">
        <w:rPr>
          <w:i w:val="0"/>
          <w:kern w:val="0"/>
          <w:szCs w:val="24"/>
        </w:rPr>
        <w:t xml:space="preserve">validity of </w:t>
      </w:r>
      <w:r w:rsidR="00F21FB0" w:rsidRPr="00764575">
        <w:rPr>
          <w:i w:val="0"/>
          <w:kern w:val="0"/>
          <w:szCs w:val="24"/>
        </w:rPr>
        <w:t xml:space="preserve">choosing the </w:t>
      </w:r>
      <w:r w:rsidR="00891A0C" w:rsidRPr="00764575">
        <w:rPr>
          <w:i w:val="0"/>
          <w:kern w:val="0"/>
          <w:szCs w:val="24"/>
        </w:rPr>
        <w:t xml:space="preserve">AMOC and the AMO as </w:t>
      </w:r>
      <w:r w:rsidR="00AD3A25" w:rsidRPr="00764575">
        <w:rPr>
          <w:i w:val="0"/>
          <w:kern w:val="0"/>
          <w:szCs w:val="24"/>
        </w:rPr>
        <w:t>time series that interact with the Barents Sea</w:t>
      </w:r>
      <w:r w:rsidR="00D22AC8" w:rsidRPr="00764575">
        <w:rPr>
          <w:i w:val="0"/>
          <w:kern w:val="0"/>
          <w:szCs w:val="24"/>
        </w:rPr>
        <w:t xml:space="preserve"> modes.</w:t>
      </w:r>
      <w:r w:rsidR="00AD3A25" w:rsidRPr="00764575">
        <w:rPr>
          <w:i w:val="0"/>
          <w:kern w:val="0"/>
          <w:szCs w:val="24"/>
        </w:rPr>
        <w:t xml:space="preserve"> </w:t>
      </w:r>
      <w:r w:rsidR="00755C44" w:rsidRPr="00764575">
        <w:rPr>
          <w:i w:val="0"/>
          <w:kern w:val="0"/>
          <w:szCs w:val="24"/>
        </w:rPr>
        <w:t xml:space="preserve"> </w:t>
      </w:r>
    </w:p>
    <w:p w14:paraId="1C120BE2" w14:textId="78F6BD90" w:rsidR="003E7DCA" w:rsidRPr="00674DBA" w:rsidRDefault="003E7DCA" w:rsidP="00806BC2">
      <w:pPr>
        <w:pStyle w:val="Heading1"/>
        <w:numPr>
          <w:ilvl w:val="0"/>
          <w:numId w:val="2"/>
        </w:numPr>
        <w:spacing w:line="480" w:lineRule="auto"/>
        <w:rPr>
          <w:rFonts w:ascii="Times New Roman" w:hAnsi="Times New Roman" w:cs="Times New Roman"/>
          <w:color w:val="auto"/>
          <w:sz w:val="24"/>
          <w:szCs w:val="24"/>
        </w:rPr>
      </w:pPr>
      <w:bookmarkStart w:id="15" w:name="_Toc103347863"/>
      <w:bookmarkStart w:id="16" w:name="_Toc135765691"/>
      <w:r w:rsidRPr="00674DBA">
        <w:rPr>
          <w:rFonts w:ascii="Times New Roman" w:hAnsi="Times New Roman" w:cs="Times New Roman"/>
          <w:color w:val="auto"/>
          <w:sz w:val="24"/>
          <w:szCs w:val="24"/>
        </w:rPr>
        <w:t>Materials</w:t>
      </w:r>
      <w:bookmarkEnd w:id="15"/>
      <w:bookmarkEnd w:id="16"/>
    </w:p>
    <w:p w14:paraId="7B5E8FD3" w14:textId="5AAAE7A3" w:rsidR="003E7DCA" w:rsidRPr="00764575" w:rsidRDefault="003E7DCA"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The study area is the Barents Sea (18</w:t>
      </w:r>
      <w:r w:rsidR="00EC7DC5" w:rsidRPr="00764575">
        <w:rPr>
          <w:rFonts w:ascii="Times New Roman" w:hAnsi="Times New Roman" w:cs="Times New Roman"/>
          <w:sz w:val="24"/>
          <w:szCs w:val="24"/>
          <w:vertAlign w:val="superscript"/>
        </w:rPr>
        <w:t xml:space="preserve"> </w:t>
      </w:r>
      <w:proofErr w:type="spellStart"/>
      <w:r w:rsidR="00EC7DC5" w:rsidRPr="00764575">
        <w:rPr>
          <w:rFonts w:ascii="Times New Roman" w:hAnsi="Times New Roman" w:cs="Times New Roman"/>
          <w:sz w:val="24"/>
          <w:szCs w:val="24"/>
          <w:vertAlign w:val="superscript"/>
        </w:rPr>
        <w:t>o</w:t>
      </w:r>
      <w:r w:rsidR="00EC7DC5" w:rsidRPr="00764575">
        <w:rPr>
          <w:rFonts w:ascii="Times New Roman" w:hAnsi="Times New Roman" w:cs="Times New Roman"/>
          <w:sz w:val="24"/>
          <w:szCs w:val="24"/>
        </w:rPr>
        <w:t>E</w:t>
      </w:r>
      <w:proofErr w:type="spellEnd"/>
      <w:r w:rsidRPr="00764575">
        <w:rPr>
          <w:rFonts w:ascii="Times New Roman" w:hAnsi="Times New Roman" w:cs="Times New Roman"/>
          <w:sz w:val="24"/>
          <w:szCs w:val="24"/>
        </w:rPr>
        <w:t xml:space="preserve"> </w:t>
      </w:r>
      <w:r w:rsidR="00F968F9" w:rsidRPr="00764575">
        <w:rPr>
          <w:rFonts w:ascii="Times New Roman" w:hAnsi="Times New Roman" w:cs="Times New Roman"/>
          <w:sz w:val="24"/>
          <w:szCs w:val="24"/>
        </w:rPr>
        <w:sym w:font="Symbol" w:char="F02D"/>
      </w:r>
      <w:r w:rsidRPr="00764575">
        <w:rPr>
          <w:rFonts w:ascii="Times New Roman" w:hAnsi="Times New Roman" w:cs="Times New Roman"/>
          <w:sz w:val="24"/>
          <w:szCs w:val="24"/>
        </w:rPr>
        <w:t xml:space="preserve"> 60</w:t>
      </w:r>
      <w:r w:rsidRPr="00764575">
        <w:rPr>
          <w:rFonts w:ascii="Times New Roman" w:hAnsi="Times New Roman" w:cs="Times New Roman"/>
          <w:sz w:val="24"/>
          <w:szCs w:val="24"/>
          <w:vertAlign w:val="superscript"/>
        </w:rPr>
        <w:t>o</w:t>
      </w:r>
      <w:r w:rsidRPr="00764575">
        <w:rPr>
          <w:rFonts w:ascii="Times New Roman" w:hAnsi="Times New Roman" w:cs="Times New Roman"/>
          <w:sz w:val="24"/>
          <w:szCs w:val="24"/>
        </w:rPr>
        <w:t>E, 68</w:t>
      </w:r>
      <w:r w:rsidR="00EC7DC5" w:rsidRPr="00764575">
        <w:rPr>
          <w:rFonts w:ascii="Times New Roman" w:hAnsi="Times New Roman" w:cs="Times New Roman"/>
          <w:sz w:val="24"/>
          <w:szCs w:val="24"/>
          <w:vertAlign w:val="superscript"/>
        </w:rPr>
        <w:t xml:space="preserve"> </w:t>
      </w:r>
      <w:proofErr w:type="spellStart"/>
      <w:r w:rsidR="00EC7DC5" w:rsidRPr="00764575">
        <w:rPr>
          <w:rFonts w:ascii="Times New Roman" w:hAnsi="Times New Roman" w:cs="Times New Roman"/>
          <w:sz w:val="24"/>
          <w:szCs w:val="24"/>
          <w:vertAlign w:val="superscript"/>
        </w:rPr>
        <w:t>o</w:t>
      </w:r>
      <w:r w:rsidR="00EC7DC5" w:rsidRPr="00764575">
        <w:rPr>
          <w:rFonts w:ascii="Times New Roman" w:hAnsi="Times New Roman" w:cs="Times New Roman"/>
          <w:sz w:val="24"/>
          <w:szCs w:val="24"/>
        </w:rPr>
        <w:t>N</w:t>
      </w:r>
      <w:proofErr w:type="spellEnd"/>
      <w:r w:rsidRPr="00764575">
        <w:rPr>
          <w:rFonts w:ascii="Times New Roman" w:hAnsi="Times New Roman" w:cs="Times New Roman"/>
          <w:sz w:val="24"/>
          <w:szCs w:val="24"/>
        </w:rPr>
        <w:t xml:space="preserve"> </w:t>
      </w:r>
      <w:r w:rsidR="00F968F9" w:rsidRPr="00764575">
        <w:rPr>
          <w:rFonts w:ascii="Times New Roman" w:hAnsi="Times New Roman" w:cs="Times New Roman"/>
          <w:sz w:val="24"/>
          <w:szCs w:val="24"/>
        </w:rPr>
        <w:sym w:font="Symbol" w:char="F02D"/>
      </w:r>
      <w:r w:rsidRPr="00764575">
        <w:rPr>
          <w:rFonts w:ascii="Times New Roman" w:hAnsi="Times New Roman" w:cs="Times New Roman"/>
          <w:sz w:val="24"/>
          <w:szCs w:val="24"/>
        </w:rPr>
        <w:t xml:space="preserve"> 80</w:t>
      </w:r>
      <w:r w:rsidRPr="00764575">
        <w:rPr>
          <w:rFonts w:ascii="Times New Roman" w:hAnsi="Times New Roman" w:cs="Times New Roman"/>
          <w:sz w:val="24"/>
          <w:szCs w:val="24"/>
          <w:vertAlign w:val="superscript"/>
        </w:rPr>
        <w:t>o</w:t>
      </w:r>
      <w:r w:rsidRPr="00764575">
        <w:rPr>
          <w:rFonts w:ascii="Times New Roman" w:hAnsi="Times New Roman" w:cs="Times New Roman"/>
          <w:sz w:val="24"/>
          <w:szCs w:val="24"/>
        </w:rPr>
        <w:t xml:space="preserve">N), as shown in Figure 1. </w:t>
      </w:r>
    </w:p>
    <w:p w14:paraId="2027EF25" w14:textId="7780CC6E" w:rsidR="00053B6F" w:rsidRPr="00764575" w:rsidRDefault="00B84CFD"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 xml:space="preserve">The hydrographic data used in the present study are from the joint Institute of Marine Research (IMR), Norway and the Nicolai M. </w:t>
      </w:r>
      <w:proofErr w:type="spellStart"/>
      <w:r w:rsidRPr="00764575">
        <w:rPr>
          <w:rFonts w:ascii="Times New Roman" w:hAnsi="Times New Roman" w:cs="Times New Roman"/>
          <w:sz w:val="24"/>
          <w:szCs w:val="24"/>
        </w:rPr>
        <w:t>Knipovich</w:t>
      </w:r>
      <w:proofErr w:type="spellEnd"/>
      <w:r w:rsidRPr="00764575">
        <w:rPr>
          <w:rFonts w:ascii="Times New Roman" w:hAnsi="Times New Roman" w:cs="Times New Roman"/>
          <w:sz w:val="24"/>
          <w:szCs w:val="24"/>
        </w:rPr>
        <w:t xml:space="preserve"> Polar Research Institute of Marine Fisheries and Oceanography (PIN</w:t>
      </w:r>
      <w:r w:rsidR="00590926" w:rsidRPr="00764575">
        <w:rPr>
          <w:rFonts w:ascii="Times New Roman" w:hAnsi="Times New Roman" w:cs="Times New Roman"/>
          <w:sz w:val="24"/>
          <w:szCs w:val="24"/>
        </w:rPr>
        <w:t>RO</w:t>
      </w:r>
      <w:r w:rsidRPr="00764575">
        <w:rPr>
          <w:rFonts w:ascii="Times New Roman" w:hAnsi="Times New Roman" w:cs="Times New Roman"/>
          <w:sz w:val="24"/>
          <w:szCs w:val="24"/>
        </w:rPr>
        <w:t xml:space="preserve">), Russia. We use four sets of data: </w:t>
      </w:r>
      <w:proofErr w:type="spellStart"/>
      <w:r w:rsidRPr="00764575">
        <w:rPr>
          <w:rFonts w:ascii="Times New Roman" w:hAnsi="Times New Roman" w:cs="Times New Roman"/>
          <w:sz w:val="24"/>
          <w:szCs w:val="24"/>
        </w:rPr>
        <w:t>i</w:t>
      </w:r>
      <w:proofErr w:type="spellEnd"/>
      <w:r w:rsidRPr="00764575">
        <w:rPr>
          <w:rFonts w:ascii="Times New Roman" w:hAnsi="Times New Roman" w:cs="Times New Roman"/>
          <w:sz w:val="24"/>
          <w:szCs w:val="24"/>
        </w:rPr>
        <w:t>) the observed annual temperature data for the Atlantic inflow to the Barents Sea (BS) at depths 0-30 m</w:t>
      </w:r>
      <w:r w:rsidR="00FF048F" w:rsidRPr="00764575">
        <w:rPr>
          <w:rFonts w:ascii="Times New Roman" w:hAnsi="Times New Roman" w:cs="Times New Roman"/>
          <w:sz w:val="24"/>
          <w:szCs w:val="24"/>
        </w:rPr>
        <w:t>,</w:t>
      </w:r>
      <w:r w:rsidR="00E955AB">
        <w:rPr>
          <w:rFonts w:ascii="Times New Roman" w:hAnsi="Times New Roman" w:cs="Times New Roman"/>
          <w:sz w:val="24"/>
          <w:szCs w:val="24"/>
        </w:rPr>
        <w:t xml:space="preserve"> </w:t>
      </w:r>
      <w:r w:rsidR="00840B87" w:rsidRPr="00764575">
        <w:rPr>
          <w:rFonts w:ascii="Times New Roman" w:hAnsi="Times New Roman" w:cs="Times New Roman"/>
          <w:sz w:val="24"/>
          <w:szCs w:val="24"/>
        </w:rPr>
        <w:t>UPP</w:t>
      </w:r>
      <w:r w:rsidR="00FF048F" w:rsidRPr="00764575">
        <w:rPr>
          <w:rFonts w:ascii="Times New Roman" w:hAnsi="Times New Roman" w:cs="Times New Roman"/>
          <w:sz w:val="24"/>
          <w:szCs w:val="24"/>
        </w:rPr>
        <w:t xml:space="preserve">, </w:t>
      </w:r>
      <w:r w:rsidRPr="00764575">
        <w:rPr>
          <w:rFonts w:ascii="Times New Roman" w:hAnsi="Times New Roman" w:cs="Times New Roman"/>
          <w:sz w:val="24"/>
          <w:szCs w:val="24"/>
        </w:rPr>
        <w:t xml:space="preserve"> and 100-200 m</w:t>
      </w:r>
      <w:r w:rsidR="00FF048F" w:rsidRPr="00764575">
        <w:rPr>
          <w:rFonts w:ascii="Times New Roman" w:hAnsi="Times New Roman" w:cs="Times New Roman"/>
          <w:sz w:val="24"/>
          <w:szCs w:val="24"/>
        </w:rPr>
        <w:t>,</w:t>
      </w:r>
      <w:r w:rsidR="00C91F41" w:rsidRPr="00764575">
        <w:rPr>
          <w:rFonts w:ascii="Times New Roman" w:hAnsi="Times New Roman" w:cs="Times New Roman"/>
          <w:sz w:val="24"/>
          <w:szCs w:val="24"/>
        </w:rPr>
        <w:t xml:space="preserve"> </w:t>
      </w:r>
      <w:r w:rsidR="00840B87" w:rsidRPr="00764575">
        <w:rPr>
          <w:rFonts w:ascii="Times New Roman" w:hAnsi="Times New Roman" w:cs="Times New Roman"/>
          <w:sz w:val="24"/>
          <w:szCs w:val="24"/>
        </w:rPr>
        <w:t>INT</w:t>
      </w:r>
      <w:r w:rsidR="00FF048F" w:rsidRPr="00764575">
        <w:rPr>
          <w:rFonts w:ascii="Times New Roman" w:hAnsi="Times New Roman" w:cs="Times New Roman"/>
          <w:sz w:val="24"/>
          <w:szCs w:val="24"/>
        </w:rPr>
        <w:t>,</w:t>
      </w:r>
      <w:r w:rsidRPr="00764575">
        <w:rPr>
          <w:rFonts w:ascii="Times New Roman" w:hAnsi="Times New Roman" w:cs="Times New Roman"/>
          <w:sz w:val="24"/>
          <w:szCs w:val="24"/>
        </w:rPr>
        <w:t xml:space="preserve"> from 1971 to 2018</w:t>
      </w:r>
      <w:r w:rsidR="00E955AB">
        <w:rPr>
          <w:rFonts w:ascii="Times New Roman" w:hAnsi="Times New Roman" w:cs="Times New Roman"/>
          <w:sz w:val="24"/>
          <w:szCs w:val="24"/>
        </w:rPr>
        <w:t>;</w:t>
      </w:r>
      <w:r w:rsidRPr="00764575">
        <w:rPr>
          <w:rFonts w:ascii="Times New Roman" w:hAnsi="Times New Roman" w:cs="Times New Roman"/>
          <w:sz w:val="24"/>
          <w:szCs w:val="24"/>
        </w:rPr>
        <w:t xml:space="preserve"> ii) the observed annual data for temperature and salinity outflow series at the Bear Island trough (BIT) at near-bottom depths 400-420 m</w:t>
      </w:r>
      <w:r w:rsidR="00840B87" w:rsidRPr="00764575">
        <w:rPr>
          <w:rFonts w:ascii="Times New Roman" w:hAnsi="Times New Roman" w:cs="Times New Roman"/>
          <w:sz w:val="24"/>
          <w:szCs w:val="24"/>
        </w:rPr>
        <w:t xml:space="preserve"> </w:t>
      </w:r>
      <w:r w:rsidRPr="00764575">
        <w:rPr>
          <w:rFonts w:ascii="Times New Roman" w:hAnsi="Times New Roman" w:cs="Times New Roman"/>
          <w:sz w:val="24"/>
          <w:szCs w:val="24"/>
        </w:rPr>
        <w:t>from 1980 to 2018</w:t>
      </w:r>
      <w:r w:rsidR="00E955AB">
        <w:rPr>
          <w:rFonts w:ascii="Times New Roman" w:hAnsi="Times New Roman" w:cs="Times New Roman"/>
          <w:sz w:val="24"/>
          <w:szCs w:val="24"/>
        </w:rPr>
        <w:t>;</w:t>
      </w:r>
      <w:r w:rsidRPr="00764575">
        <w:rPr>
          <w:rFonts w:ascii="Times New Roman" w:hAnsi="Times New Roman" w:cs="Times New Roman"/>
          <w:sz w:val="24"/>
          <w:szCs w:val="24"/>
        </w:rPr>
        <w:t xml:space="preserve"> iii) the annual temperature and salinity outflow series at the Northeast Barents Sea (BS-NE) at near-bottom depth 300- 320 m from 1980 to 2018</w:t>
      </w:r>
      <w:r w:rsidR="00E955AB">
        <w:rPr>
          <w:rFonts w:ascii="Times New Roman" w:hAnsi="Times New Roman" w:cs="Times New Roman"/>
          <w:sz w:val="24"/>
          <w:szCs w:val="24"/>
        </w:rPr>
        <w:t>;</w:t>
      </w:r>
      <w:r w:rsidRPr="00764575">
        <w:rPr>
          <w:rFonts w:ascii="Times New Roman" w:hAnsi="Times New Roman" w:cs="Times New Roman"/>
          <w:sz w:val="24"/>
          <w:szCs w:val="24"/>
        </w:rPr>
        <w:t xml:space="preserve"> and iv) the </w:t>
      </w:r>
      <w:r w:rsidR="00F968F9" w:rsidRPr="00764575">
        <w:rPr>
          <w:rFonts w:ascii="Times New Roman" w:hAnsi="Times New Roman" w:cs="Times New Roman"/>
          <w:sz w:val="24"/>
          <w:szCs w:val="24"/>
        </w:rPr>
        <w:t xml:space="preserve">observed </w:t>
      </w:r>
      <w:r w:rsidRPr="00764575">
        <w:rPr>
          <w:rFonts w:ascii="Times New Roman" w:hAnsi="Times New Roman" w:cs="Times New Roman"/>
          <w:sz w:val="24"/>
          <w:szCs w:val="24"/>
        </w:rPr>
        <w:t xml:space="preserve">annual data for the AMOC and the AMO from 1971 to 2018. Data </w:t>
      </w:r>
      <w:proofErr w:type="spellStart"/>
      <w:r w:rsidRPr="00764575">
        <w:rPr>
          <w:rFonts w:ascii="Times New Roman" w:hAnsi="Times New Roman" w:cs="Times New Roman"/>
          <w:sz w:val="24"/>
          <w:szCs w:val="24"/>
        </w:rPr>
        <w:t>i</w:t>
      </w:r>
      <w:proofErr w:type="spellEnd"/>
      <w:r w:rsidRPr="00764575">
        <w:rPr>
          <w:rFonts w:ascii="Times New Roman" w:hAnsi="Times New Roman" w:cs="Times New Roman"/>
          <w:sz w:val="24"/>
          <w:szCs w:val="24"/>
        </w:rPr>
        <w:t>) to iii) were supplied by</w:t>
      </w:r>
      <w:r w:rsidR="003E7DCA" w:rsidRPr="00764575">
        <w:rPr>
          <w:rFonts w:ascii="Times New Roman" w:hAnsi="Times New Roman" w:cs="Times New Roman"/>
          <w:sz w:val="24"/>
          <w:szCs w:val="24"/>
        </w:rPr>
        <w:t xml:space="preserve"> </w:t>
      </w:r>
      <w:r w:rsidR="003E7DCA" w:rsidRPr="00764575">
        <w:rPr>
          <w:rFonts w:ascii="Times New Roman" w:hAnsi="Times New Roman" w:cs="Times New Roman"/>
          <w:sz w:val="24"/>
          <w:szCs w:val="24"/>
        </w:rPr>
        <w:fldChar w:fldCharType="begin"/>
      </w:r>
      <w:r w:rsidR="008A5D2A" w:rsidRPr="00764575">
        <w:rPr>
          <w:rFonts w:ascii="Times New Roman" w:hAnsi="Times New Roman" w:cs="Times New Roman"/>
          <w:sz w:val="24"/>
          <w:szCs w:val="24"/>
        </w:rPr>
        <w:instrText xml:space="preserve"> ADDIN EN.CITE &lt;EndNote&gt;&lt;Cite AuthorYear="1"&gt;&lt;Author&gt;Skagseth&lt;/Author&gt;&lt;Year&gt;2020&lt;/Year&gt;&lt;RecNum&gt;6300&lt;/RecNum&gt;&lt;DisplayText&gt;Skagseth et al. (2020)&lt;/DisplayText&gt;&lt;record&gt;&lt;rec-number&gt;6300&lt;/rec-number&gt;&lt;foreign-keys&gt;&lt;key app="EN" db-id="sexww2d2pxxax1eaw0ex0509sr22dt2a5frf" timestamp="1597860283"&gt;6300&lt;/key&gt;&lt;/foreign-keys&gt;&lt;ref-type name="Journal Article"&gt;17&lt;/ref-type&gt;&lt;contributors&gt;&lt;authors&gt;&lt;author&gt;Skagseth, O.&lt;/author&gt;&lt;author&gt;Eldevik, T.&lt;/author&gt;&lt;author&gt;Arthun, M.&lt;/author&gt;&lt;author&gt;Asbjornsen, H.&lt;/author&gt;&lt;author&gt;Lien, V. D. S.&lt;/author&gt;&lt;author&gt;Smedsrud, L. H.&lt;/author&gt;&lt;/authors&gt;&lt;/contributors&gt;&lt;auth-address&gt;Inst Marine Res, Bergen, Norway&amp;#xD;Bjerknes Ctr Climate Res, Bergen, Norway&amp;#xD;Univ Bergen, Geophys Inst, Bergen, Norway&lt;/auth-address&gt;&lt;titles&gt;&lt;title&gt;Reduced efficiency of the Barents Sea cooling machine&lt;/title&gt;&lt;secondary-title&gt;Nature Climate Change&lt;/secondary-title&gt;&lt;alt-title&gt;Nat Clim Change&lt;/alt-title&gt;&lt;/titles&gt;&lt;periodical&gt;&lt;full-title&gt;Nature Climate Change&lt;/full-title&gt;&lt;abbr-1&gt;Nat Clim Change&lt;/abbr-1&gt;&lt;/periodical&gt;&lt;alt-periodical&gt;&lt;full-title&gt;Nature Climate Change&lt;/full-title&gt;&lt;abbr-1&gt;Nat Clim Change&lt;/abbr-1&gt;&lt;/alt-periodical&gt;&lt;pages&gt;661-+&lt;/pages&gt;&lt;volume&gt;10&lt;/volume&gt;&lt;number&gt;7&lt;/number&gt;&lt;keywords&gt;&lt;keyword&gt;mid-depth circulation&lt;/keyword&gt;&lt;keyword&gt;atlantic water-flow&lt;/keyword&gt;&lt;keyword&gt;atmospheric circulation&lt;/keyword&gt;&lt;keyword&gt;north-atlantic&lt;/keyword&gt;&lt;keyword&gt;polar front&lt;/keyword&gt;&lt;keyword&gt;dense water&lt;/keyword&gt;&lt;keyword&gt;ice loss&lt;/keyword&gt;&lt;keyword&gt;transport&lt;/keyword&gt;&lt;keyword&gt;heat&lt;/keyword&gt;&lt;keyword&gt;variability&lt;/keyword&gt;&lt;/keywords&gt;&lt;dates&gt;&lt;year&gt;2020&lt;/year&gt;&lt;pub-dates&gt;&lt;date&gt;Jul&lt;/date&gt;&lt;/pub-dates&gt;&lt;/dates&gt;&lt;isbn&gt;1758-678x&lt;/isbn&gt;&lt;accession-num&gt;WOS:000534778800001&lt;/accession-num&gt;&lt;urls&gt;&lt;related-urls&gt;&lt;url&gt;&amp;lt;Go to ISI&amp;gt;://WOS:000534778800001&lt;/url&gt;&lt;/related-urls&gt;&lt;/urls&gt;&lt;electronic-resource-num&gt;10.1038/s41558-020-0772-6&lt;/electronic-resource-num&gt;&lt;language&gt;English&lt;/language&gt;&lt;/record&gt;&lt;/Cite&gt;&lt;/EndNote&gt;</w:instrText>
      </w:r>
      <w:r w:rsidR="003E7DCA" w:rsidRPr="00764575">
        <w:rPr>
          <w:rFonts w:ascii="Times New Roman" w:hAnsi="Times New Roman" w:cs="Times New Roman"/>
          <w:sz w:val="24"/>
          <w:szCs w:val="24"/>
        </w:rPr>
        <w:fldChar w:fldCharType="separate"/>
      </w:r>
      <w:r w:rsidR="003E7DCA" w:rsidRPr="00764575">
        <w:rPr>
          <w:rFonts w:ascii="Times New Roman" w:hAnsi="Times New Roman" w:cs="Times New Roman"/>
          <w:noProof/>
          <w:sz w:val="24"/>
          <w:szCs w:val="24"/>
        </w:rPr>
        <w:t>Skagseth et al. (2020)</w:t>
      </w:r>
      <w:r w:rsidR="003E7DCA" w:rsidRPr="00764575">
        <w:rPr>
          <w:rFonts w:ascii="Times New Roman" w:hAnsi="Times New Roman" w:cs="Times New Roman"/>
          <w:sz w:val="24"/>
          <w:szCs w:val="24"/>
        </w:rPr>
        <w:fldChar w:fldCharType="end"/>
      </w:r>
      <w:r w:rsidR="00631278" w:rsidRPr="00764575">
        <w:rPr>
          <w:rFonts w:ascii="Times New Roman" w:hAnsi="Times New Roman" w:cs="Times New Roman"/>
          <w:sz w:val="24"/>
          <w:szCs w:val="24"/>
        </w:rPr>
        <w:t xml:space="preserve"> and are used to </w:t>
      </w:r>
      <w:r w:rsidR="00C91F41" w:rsidRPr="00764575">
        <w:rPr>
          <w:rFonts w:ascii="Times New Roman" w:hAnsi="Times New Roman" w:cs="Times New Roman"/>
          <w:sz w:val="24"/>
          <w:szCs w:val="24"/>
        </w:rPr>
        <w:t xml:space="preserve">characterize </w:t>
      </w:r>
      <w:r w:rsidR="00A455A0" w:rsidRPr="00764575">
        <w:rPr>
          <w:rFonts w:ascii="Times New Roman" w:hAnsi="Times New Roman" w:cs="Times New Roman"/>
          <w:sz w:val="24"/>
          <w:szCs w:val="24"/>
        </w:rPr>
        <w:t xml:space="preserve">temperature </w:t>
      </w:r>
      <w:r w:rsidR="00832FA9" w:rsidRPr="00764575">
        <w:rPr>
          <w:rFonts w:ascii="Times New Roman" w:hAnsi="Times New Roman" w:cs="Times New Roman"/>
          <w:sz w:val="24"/>
          <w:szCs w:val="24"/>
        </w:rPr>
        <w:t>change</w:t>
      </w:r>
      <w:r w:rsidR="00A455A0" w:rsidRPr="00764575">
        <w:rPr>
          <w:rFonts w:ascii="Times New Roman" w:hAnsi="Times New Roman" w:cs="Times New Roman"/>
          <w:sz w:val="24"/>
          <w:szCs w:val="24"/>
        </w:rPr>
        <w:t xml:space="preserve"> and salinity</w:t>
      </w:r>
      <w:r w:rsidR="00832FA9" w:rsidRPr="00764575">
        <w:rPr>
          <w:rFonts w:ascii="Times New Roman" w:hAnsi="Times New Roman" w:cs="Times New Roman"/>
          <w:sz w:val="24"/>
          <w:szCs w:val="24"/>
        </w:rPr>
        <w:t xml:space="preserve"> flows in the Barents Sea</w:t>
      </w:r>
      <w:r w:rsidRPr="00764575">
        <w:rPr>
          <w:rFonts w:ascii="Times New Roman" w:hAnsi="Times New Roman" w:cs="Times New Roman"/>
          <w:sz w:val="24"/>
          <w:szCs w:val="24"/>
        </w:rPr>
        <w:t xml:space="preserve">. </w:t>
      </w:r>
    </w:p>
    <w:p w14:paraId="492891F0" w14:textId="45755387" w:rsidR="006F3E49" w:rsidRPr="00764575" w:rsidRDefault="00B84CFD" w:rsidP="00806BC2">
      <w:pPr>
        <w:spacing w:line="480" w:lineRule="auto"/>
        <w:rPr>
          <w:rFonts w:ascii="Times New Roman" w:hAnsi="Times New Roman" w:cs="Times New Roman"/>
          <w:sz w:val="24"/>
          <w:szCs w:val="24"/>
        </w:rPr>
      </w:pPr>
      <w:r w:rsidRPr="00764575">
        <w:rPr>
          <w:rFonts w:ascii="Times New Roman" w:hAnsi="Times New Roman" w:cs="Times New Roman"/>
          <w:bCs/>
          <w:sz w:val="24"/>
          <w:szCs w:val="24"/>
        </w:rPr>
        <w:t>Data for the AMOC</w:t>
      </w:r>
      <w:r w:rsidR="0030311E" w:rsidRPr="00764575">
        <w:rPr>
          <w:rFonts w:ascii="Times New Roman" w:hAnsi="Times New Roman" w:cs="Times New Roman"/>
          <w:bCs/>
          <w:sz w:val="24"/>
          <w:szCs w:val="24"/>
        </w:rPr>
        <w:t xml:space="preserve"> </w:t>
      </w:r>
      <w:r w:rsidRPr="00764575">
        <w:rPr>
          <w:rFonts w:ascii="Times New Roman" w:hAnsi="Times New Roman" w:cs="Times New Roman"/>
          <w:bCs/>
          <w:sz w:val="24"/>
          <w:szCs w:val="24"/>
        </w:rPr>
        <w:t>was</w:t>
      </w:r>
      <w:r w:rsidRPr="00764575">
        <w:rPr>
          <w:rFonts w:ascii="Times New Roman" w:hAnsi="Times New Roman" w:cs="Times New Roman"/>
          <w:sz w:val="24"/>
          <w:szCs w:val="24"/>
        </w:rPr>
        <w:t xml:space="preserve"> supplied by Levke Caesar, Potsdam Institute for Climate Impact Research</w:t>
      </w:r>
      <w:r w:rsidR="006D2C38" w:rsidRPr="00764575">
        <w:rPr>
          <w:rFonts w:ascii="Times New Roman" w:hAnsi="Times New Roman" w:cs="Times New Roman"/>
          <w:sz w:val="24"/>
          <w:szCs w:val="24"/>
        </w:rPr>
        <w:t xml:space="preserve"> </w:t>
      </w:r>
      <w:r w:rsidR="009B03D1" w:rsidRPr="00764575">
        <w:rPr>
          <w:rFonts w:ascii="Times New Roman" w:hAnsi="Times New Roman" w:cs="Times New Roman"/>
          <w:sz w:val="24"/>
          <w:szCs w:val="24"/>
        </w:rPr>
        <w:fldChar w:fldCharType="begin">
          <w:fldData xml:space="preserve">PEVuZE5vdGU+PENpdGU+PEF1dGhvcj5DYWVzYXI8L0F1dGhvcj48WWVhcj4yMDIxPC9ZZWFyPjxS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</w:fldData>
        </w:fldChar>
      </w:r>
      <w:r w:rsidR="00856173">
        <w:rPr>
          <w:rFonts w:ascii="Times New Roman" w:hAnsi="Times New Roman" w:cs="Times New Roman"/>
          <w:sz w:val="24"/>
          <w:szCs w:val="24"/>
        </w:rPr>
        <w:instrText xml:space="preserve"> ADDIN EN.CITE </w:instrText>
      </w:r>
      <w:r w:rsidR="00856173">
        <w:rPr>
          <w:rFonts w:ascii="Times New Roman" w:hAnsi="Times New Roman" w:cs="Times New Roman"/>
          <w:sz w:val="24"/>
          <w:szCs w:val="24"/>
        </w:rPr>
        <w:fldChar w:fldCharType="begin">
          <w:fldData xml:space="preserve">PEVuZE5vdGU+PENpdGU+PEF1dGhvcj5DYWVzYXI8L0F1dGhvcj48WWVhcj4yMDIxPC9ZZWFyPjxS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</w:fldData>
        </w:fldChar>
      </w:r>
      <w:r w:rsidR="00856173">
        <w:rPr>
          <w:rFonts w:ascii="Times New Roman" w:hAnsi="Times New Roman" w:cs="Times New Roman"/>
          <w:sz w:val="24"/>
          <w:szCs w:val="24"/>
        </w:rPr>
        <w:instrText xml:space="preserve"> ADDIN EN.CITE.DATA </w:instrText>
      </w:r>
      <w:r w:rsidR="00856173">
        <w:rPr>
          <w:rFonts w:ascii="Times New Roman" w:hAnsi="Times New Roman" w:cs="Times New Roman"/>
          <w:sz w:val="24"/>
          <w:szCs w:val="24"/>
        </w:rPr>
      </w:r>
      <w:r w:rsidR="00856173">
        <w:rPr>
          <w:rFonts w:ascii="Times New Roman" w:hAnsi="Times New Roman" w:cs="Times New Roman"/>
          <w:sz w:val="24"/>
          <w:szCs w:val="24"/>
        </w:rPr>
        <w:fldChar w:fldCharType="end"/>
      </w:r>
      <w:r w:rsidR="009B03D1" w:rsidRPr="00764575">
        <w:rPr>
          <w:rFonts w:ascii="Times New Roman" w:hAnsi="Times New Roman" w:cs="Times New Roman"/>
          <w:sz w:val="24"/>
          <w:szCs w:val="24"/>
        </w:rPr>
      </w:r>
      <w:r w:rsidR="009B03D1"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(Caesar et al., 2021; Caesar et al., 2018)</w:t>
      </w:r>
      <w:r w:rsidR="009B03D1" w:rsidRPr="00764575">
        <w:rPr>
          <w:rFonts w:ascii="Times New Roman" w:hAnsi="Times New Roman" w:cs="Times New Roman"/>
          <w:sz w:val="24"/>
          <w:szCs w:val="24"/>
        </w:rPr>
        <w:fldChar w:fldCharType="end"/>
      </w:r>
      <w:r w:rsidRPr="00764575">
        <w:rPr>
          <w:rFonts w:ascii="Times New Roman" w:hAnsi="Times New Roman" w:cs="Times New Roman"/>
          <w:sz w:val="24"/>
          <w:szCs w:val="24"/>
        </w:rPr>
        <w:t xml:space="preserve">.  </w:t>
      </w:r>
      <w:r w:rsidR="005A610A" w:rsidRPr="00764575">
        <w:rPr>
          <w:rFonts w:ascii="Times New Roman" w:hAnsi="Times New Roman" w:cs="Times New Roman"/>
          <w:sz w:val="24"/>
          <w:szCs w:val="24"/>
        </w:rPr>
        <w:t>The</w:t>
      </w:r>
      <w:r w:rsidR="00F16D08" w:rsidRPr="00764575">
        <w:rPr>
          <w:rFonts w:ascii="Times New Roman" w:hAnsi="Times New Roman" w:cs="Times New Roman"/>
          <w:sz w:val="24"/>
          <w:szCs w:val="24"/>
        </w:rPr>
        <w:t>se</w:t>
      </w:r>
      <w:r w:rsidRPr="00764575">
        <w:rPr>
          <w:rFonts w:ascii="Times New Roman" w:hAnsi="Times New Roman" w:cs="Times New Roman"/>
          <w:sz w:val="24"/>
          <w:szCs w:val="24"/>
        </w:rPr>
        <w:t xml:space="preserve"> authors reconstruct</w:t>
      </w:r>
      <w:r w:rsidR="00F968F9" w:rsidRPr="00764575">
        <w:rPr>
          <w:rFonts w:ascii="Times New Roman" w:hAnsi="Times New Roman" w:cs="Times New Roman"/>
          <w:sz w:val="24"/>
          <w:szCs w:val="24"/>
        </w:rPr>
        <w:t>ed</w:t>
      </w:r>
      <w:r w:rsidRPr="00764575">
        <w:rPr>
          <w:rFonts w:ascii="Times New Roman" w:hAnsi="Times New Roman" w:cs="Times New Roman"/>
          <w:sz w:val="24"/>
          <w:szCs w:val="24"/>
        </w:rPr>
        <w:t xml:space="preserve"> the evolution of the AMOC index based on </w:t>
      </w:r>
      <w:r w:rsidR="004304EC" w:rsidRPr="00764575">
        <w:rPr>
          <w:rFonts w:ascii="Times New Roman" w:hAnsi="Times New Roman" w:cs="Times New Roman"/>
          <w:sz w:val="24"/>
          <w:szCs w:val="24"/>
        </w:rPr>
        <w:t>several different and largely independent proxy indicators of the AMOC (</w:t>
      </w:r>
      <w:r w:rsidR="00ED292B" w:rsidRPr="00764575">
        <w:rPr>
          <w:rFonts w:ascii="Times New Roman" w:hAnsi="Times New Roman" w:cs="Times New Roman"/>
          <w:sz w:val="24"/>
          <w:szCs w:val="24"/>
        </w:rPr>
        <w:t xml:space="preserve">e.g., </w:t>
      </w:r>
      <w:r w:rsidR="007C0ADE" w:rsidRPr="00764575">
        <w:rPr>
          <w:rFonts w:ascii="Times New Roman" w:hAnsi="Times New Roman" w:cs="Times New Roman"/>
          <w:sz w:val="24"/>
          <w:szCs w:val="24"/>
        </w:rPr>
        <w:t xml:space="preserve">sea </w:t>
      </w:r>
      <w:r w:rsidR="004304EC" w:rsidRPr="00764575">
        <w:rPr>
          <w:rFonts w:ascii="Times New Roman" w:hAnsi="Times New Roman" w:cs="Times New Roman"/>
          <w:sz w:val="24"/>
          <w:szCs w:val="24"/>
        </w:rPr>
        <w:t>surface temperatures,</w:t>
      </w:r>
      <w:r w:rsidR="004304EC" w:rsidRPr="00674DBA">
        <w:rPr>
          <w:rFonts w:ascii="Times New Roman" w:hAnsi="Times New Roman" w:cs="Times New Roman"/>
          <w:sz w:val="24"/>
          <w:szCs w:val="24"/>
        </w:rPr>
        <w:t xml:space="preserve"> </w:t>
      </w:r>
      <w:r w:rsidR="004304EC" w:rsidRPr="00764575">
        <w:rPr>
          <w:rFonts w:ascii="Times New Roman" w:hAnsi="Times New Roman" w:cs="Times New Roman"/>
          <w:sz w:val="24"/>
          <w:szCs w:val="24"/>
        </w:rPr>
        <w:t>subsurface water mass properties and evidence for physical changes in deep</w:t>
      </w:r>
      <w:r w:rsidR="00177527" w:rsidRPr="00764575">
        <w:rPr>
          <w:rFonts w:ascii="Times New Roman" w:hAnsi="Times New Roman" w:cs="Times New Roman"/>
          <w:sz w:val="24"/>
          <w:szCs w:val="24"/>
        </w:rPr>
        <w:t xml:space="preserve"> </w:t>
      </w:r>
      <w:r w:rsidR="004304EC" w:rsidRPr="00764575">
        <w:rPr>
          <w:rFonts w:ascii="Times New Roman" w:hAnsi="Times New Roman" w:cs="Times New Roman"/>
          <w:sz w:val="24"/>
          <w:szCs w:val="24"/>
        </w:rPr>
        <w:t>-</w:t>
      </w:r>
      <w:r w:rsidR="00177527" w:rsidRPr="00764575">
        <w:rPr>
          <w:rFonts w:ascii="Times New Roman" w:hAnsi="Times New Roman" w:cs="Times New Roman"/>
          <w:sz w:val="24"/>
          <w:szCs w:val="24"/>
        </w:rPr>
        <w:t xml:space="preserve"> </w:t>
      </w:r>
      <w:r w:rsidR="004304EC" w:rsidRPr="00764575">
        <w:rPr>
          <w:rFonts w:ascii="Times New Roman" w:hAnsi="Times New Roman" w:cs="Times New Roman"/>
          <w:sz w:val="24"/>
          <w:szCs w:val="24"/>
        </w:rPr>
        <w:t>sea currents)</w:t>
      </w:r>
      <w:r w:rsidRPr="00764575">
        <w:rPr>
          <w:rFonts w:ascii="Times New Roman" w:hAnsi="Times New Roman" w:cs="Times New Roman"/>
          <w:sz w:val="24"/>
          <w:szCs w:val="24"/>
        </w:rPr>
        <w:t xml:space="preserve">. </w:t>
      </w:r>
      <w:r w:rsidR="00D5277D" w:rsidRPr="00764575">
        <w:rPr>
          <w:rFonts w:ascii="Times New Roman" w:hAnsi="Times New Roman" w:cs="Times New Roman"/>
          <w:sz w:val="24"/>
          <w:szCs w:val="24"/>
        </w:rPr>
        <w:t>The corroborating series cover the North Atlantic from about 40</w:t>
      </w:r>
      <w:r w:rsidR="00D5277D" w:rsidRPr="00764575">
        <w:rPr>
          <w:rFonts w:ascii="Times New Roman" w:hAnsi="Times New Roman" w:cs="Times New Roman"/>
          <w:sz w:val="24"/>
          <w:szCs w:val="24"/>
          <w:vertAlign w:val="superscript"/>
        </w:rPr>
        <w:t>o</w:t>
      </w:r>
      <w:r w:rsidR="00D5277D" w:rsidRPr="00764575">
        <w:rPr>
          <w:rFonts w:ascii="Times New Roman" w:hAnsi="Times New Roman" w:cs="Times New Roman"/>
          <w:sz w:val="24"/>
          <w:szCs w:val="24"/>
        </w:rPr>
        <w:t>N to 60</w:t>
      </w:r>
      <w:r w:rsidR="00D5277D" w:rsidRPr="00764575">
        <w:rPr>
          <w:rFonts w:ascii="Times New Roman" w:hAnsi="Times New Roman" w:cs="Times New Roman"/>
          <w:sz w:val="24"/>
          <w:szCs w:val="24"/>
          <w:vertAlign w:val="superscript"/>
        </w:rPr>
        <w:t>o</w:t>
      </w:r>
      <w:r w:rsidR="00D5277D" w:rsidRPr="00764575">
        <w:rPr>
          <w:rFonts w:ascii="Times New Roman" w:hAnsi="Times New Roman" w:cs="Times New Roman"/>
          <w:sz w:val="24"/>
          <w:szCs w:val="24"/>
        </w:rPr>
        <w:t>N</w:t>
      </w:r>
      <w:r w:rsidR="0014496B" w:rsidRPr="00764575">
        <w:rPr>
          <w:rFonts w:ascii="Times New Roman" w:hAnsi="Times New Roman" w:cs="Times New Roman"/>
          <w:sz w:val="24"/>
          <w:szCs w:val="24"/>
        </w:rPr>
        <w:t xml:space="preserve"> </w:t>
      </w:r>
      <w:r w:rsidR="0014496B" w:rsidRPr="00764575">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&lt;EndNote&gt;&lt;Cite&gt;&lt;Author&gt;Caesar&lt;/Author&gt;&lt;Year&gt;2021&lt;/Year&gt;&lt;RecNum&gt;6268&lt;/RecNum&gt;&lt;DisplayText&gt;(L.  Caesar et al., 2021)&lt;/DisplayText&gt;&lt;record&gt;&lt;rec-number&gt;6268&lt;/rec-number&gt;&lt;foreign-keys&gt;&lt;key app="EN" db-id="s9e0555s8vew2nefswspxfxlv22dstdvrwd5" timestamp="1638537536"&gt;6268&lt;/key&gt;&lt;/foreign-keys&gt;&lt;ref-type name="Report"&gt;27&lt;/ref-type&gt;&lt;contributors&gt;&lt;authors&gt;&lt;author&gt;Caesar,L. &lt;/author&gt;&lt;author&gt;McCarthy, G. D.&lt;/author&gt;&lt;author&gt;Thornalley, D. J. R.&lt;/author&gt;&lt;author&gt;Cahill, N &lt;/author&gt;&lt;author&gt;Rahmstorf, S. &lt;/author&gt;&lt;/authors&gt;&lt;/contributors&gt;&lt;titles&gt;&lt;title&gt;Current Atlantic Meridional Overturning Circulation weakest in last 1 millennium&lt;/title&gt;&lt;/titles&gt;&lt;pages&gt;13&lt;/pages&gt;&lt;dates&gt;&lt;year&gt;2021&lt;/year&gt;&lt;/dates&gt;&lt;pub-location&gt;Maynooth, Ireland&lt;/pub-location&gt;&lt;publisher&gt;Irish Climate Analysis and Research Units (ICARUS), Department of Geography, Maynooth University&lt;/publisher&gt;&lt;urls&gt;&lt;/urls&gt;&lt;/record&gt;&lt;/Cite&gt;&lt;/EndNote&gt;</w:instrText>
      </w:r>
      <w:r w:rsidR="0014496B"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(Caesar et al., 2021)</w:t>
      </w:r>
      <w:r w:rsidR="0014496B" w:rsidRPr="00764575">
        <w:rPr>
          <w:rFonts w:ascii="Times New Roman" w:hAnsi="Times New Roman" w:cs="Times New Roman"/>
          <w:sz w:val="24"/>
          <w:szCs w:val="24"/>
        </w:rPr>
        <w:fldChar w:fldCharType="end"/>
      </w:r>
      <w:r w:rsidR="00D5277D" w:rsidRPr="00764575">
        <w:rPr>
          <w:rFonts w:ascii="Times New Roman" w:hAnsi="Times New Roman" w:cs="Times New Roman"/>
          <w:sz w:val="24"/>
          <w:szCs w:val="24"/>
        </w:rPr>
        <w:t xml:space="preserve">. </w:t>
      </w:r>
      <w:r w:rsidRPr="00764575">
        <w:rPr>
          <w:rFonts w:ascii="Times New Roman" w:hAnsi="Times New Roman" w:cs="Times New Roman"/>
          <w:sz w:val="24"/>
          <w:szCs w:val="24"/>
        </w:rPr>
        <w:t xml:space="preserve">Observed time series for the AMOC index are available from 2004 to </w:t>
      </w:r>
      <w:r w:rsidR="007563B2" w:rsidRPr="00764575">
        <w:rPr>
          <w:rFonts w:ascii="Times New Roman" w:hAnsi="Times New Roman" w:cs="Times New Roman"/>
          <w:sz w:val="24"/>
          <w:szCs w:val="24"/>
        </w:rPr>
        <w:t xml:space="preserve">2019 </w:t>
      </w:r>
      <w:r w:rsidR="003E7DCA" w:rsidRPr="00764575">
        <w:rPr>
          <w:rFonts w:ascii="Times New Roman" w:hAnsi="Times New Roman" w:cs="Times New Roman"/>
          <w:sz w:val="24"/>
          <w:szCs w:val="24"/>
        </w:rPr>
        <w:fldChar w:fldCharType="begin">
          <w:fldData xml:space="preserve">PEVuZE5vdGU+PENpdGU+PEF1dGhvcj5GcmFqa2EtV2lsbGlhbXM8L0F1dGhvcj48WWVhcj4yMDE5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</w:fldData>
        </w:fldChar>
      </w:r>
      <w:r w:rsidR="00856173">
        <w:rPr>
          <w:rFonts w:ascii="Times New Roman" w:hAnsi="Times New Roman" w:cs="Times New Roman"/>
          <w:sz w:val="24"/>
          <w:szCs w:val="24"/>
        </w:rPr>
        <w:instrText xml:space="preserve"> ADDIN EN.CITE </w:instrText>
      </w:r>
      <w:r w:rsidR="00856173">
        <w:rPr>
          <w:rFonts w:ascii="Times New Roman" w:hAnsi="Times New Roman" w:cs="Times New Roman"/>
          <w:sz w:val="24"/>
          <w:szCs w:val="24"/>
        </w:rPr>
        <w:fldChar w:fldCharType="begin">
          <w:fldData xml:space="preserve">PEVuZE5vdGU+PENpdGU+PEF1dGhvcj5GcmFqa2EtV2lsbGlhbXM8L0F1dGhvcj48WWVhcj4yMDE5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</w:fldData>
        </w:fldChar>
      </w:r>
      <w:r w:rsidR="00856173">
        <w:rPr>
          <w:rFonts w:ascii="Times New Roman" w:hAnsi="Times New Roman" w:cs="Times New Roman"/>
          <w:sz w:val="24"/>
          <w:szCs w:val="24"/>
        </w:rPr>
        <w:instrText xml:space="preserve"> ADDIN EN.CITE.DATA </w:instrText>
      </w:r>
      <w:r w:rsidR="00856173">
        <w:rPr>
          <w:rFonts w:ascii="Times New Roman" w:hAnsi="Times New Roman" w:cs="Times New Roman"/>
          <w:sz w:val="24"/>
          <w:szCs w:val="24"/>
        </w:rPr>
      </w:r>
      <w:r w:rsidR="00856173">
        <w:rPr>
          <w:rFonts w:ascii="Times New Roman" w:hAnsi="Times New Roman" w:cs="Times New Roman"/>
          <w:sz w:val="24"/>
          <w:szCs w:val="24"/>
        </w:rPr>
        <w:fldChar w:fldCharType="end"/>
      </w:r>
      <w:r w:rsidR="003E7DCA" w:rsidRPr="00764575">
        <w:rPr>
          <w:rFonts w:ascii="Times New Roman" w:hAnsi="Times New Roman" w:cs="Times New Roman"/>
          <w:sz w:val="24"/>
          <w:szCs w:val="24"/>
        </w:rPr>
      </w:r>
      <w:r w:rsidR="003E7DCA"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(Frajka-Williams et al., 2019)</w:t>
      </w:r>
      <w:r w:rsidR="003E7DCA" w:rsidRPr="00764575">
        <w:rPr>
          <w:rFonts w:ascii="Times New Roman" w:hAnsi="Times New Roman" w:cs="Times New Roman"/>
          <w:sz w:val="24"/>
          <w:szCs w:val="24"/>
        </w:rPr>
        <w:fldChar w:fldCharType="end"/>
      </w:r>
      <w:r w:rsidR="00574F4F" w:rsidRPr="00764575">
        <w:rPr>
          <w:rFonts w:ascii="Times New Roman" w:hAnsi="Times New Roman" w:cs="Times New Roman"/>
          <w:sz w:val="24"/>
          <w:szCs w:val="24"/>
        </w:rPr>
        <w:t xml:space="preserve"> and a recent version </w:t>
      </w:r>
      <w:r w:rsidR="002040E1" w:rsidRPr="00764575">
        <w:rPr>
          <w:rFonts w:ascii="Times New Roman" w:hAnsi="Times New Roman" w:cs="Times New Roman"/>
          <w:sz w:val="24"/>
          <w:szCs w:val="24"/>
        </w:rPr>
        <w:t xml:space="preserve">of this series </w:t>
      </w:r>
      <w:r w:rsidR="00574F4F" w:rsidRPr="00764575">
        <w:rPr>
          <w:rFonts w:ascii="Times New Roman" w:hAnsi="Times New Roman" w:cs="Times New Roman"/>
          <w:sz w:val="24"/>
          <w:szCs w:val="24"/>
        </w:rPr>
        <w:t>was</w:t>
      </w:r>
      <w:r w:rsidR="00E068D3" w:rsidRPr="00764575">
        <w:rPr>
          <w:rFonts w:ascii="Times New Roman" w:hAnsi="Times New Roman" w:cs="Times New Roman"/>
          <w:sz w:val="24"/>
          <w:szCs w:val="24"/>
        </w:rPr>
        <w:t xml:space="preserve"> retrieved from </w:t>
      </w:r>
      <w:r w:rsidR="00C81BAD" w:rsidRPr="00764575">
        <w:rPr>
          <w:rFonts w:ascii="Times New Roman" w:hAnsi="Times New Roman" w:cs="Times New Roman"/>
          <w:sz w:val="24"/>
          <w:szCs w:val="24"/>
        </w:rPr>
        <w:fldChar w:fldCharType="begin"/>
      </w:r>
      <w:r w:rsidR="00215B47" w:rsidRPr="00764575">
        <w:rPr>
          <w:rFonts w:ascii="Times New Roman" w:hAnsi="Times New Roman" w:cs="Times New Roman"/>
          <w:sz w:val="24"/>
          <w:szCs w:val="24"/>
        </w:rPr>
        <w:instrText xml:space="preserve"> ADDIN EN.CITE &lt;EndNote&gt;&lt;Cite AuthorYear="1"&gt;&lt;Author&gt;Moat&lt;/Author&gt;&lt;Year&gt;2022&lt;/Year&gt;&lt;RecNum&gt;6916&lt;/RecNum&gt;&lt;DisplayText&gt;Moat et al. (2022)&lt;/DisplayText&gt;&lt;record&gt;&lt;rec-number&gt;6916&lt;/rec-number&gt;&lt;foreign-keys&gt;&lt;key app="EN" db-id="sexww2d2pxxax1eaw0ex0509sr22dt2a5frf" timestamp="1669979306"&gt;6916&lt;/key&gt;&lt;/foreign-keys&gt;&lt;ref-type name="Dataset"&gt;59&lt;/ref-type&gt;&lt;contributors&gt;&lt;authors&gt;&lt;author&gt;Moat, B.I.&lt;/author&gt;&lt;author&gt;Frajka-Williams, E.&lt;/author&gt;&lt;author&gt;Smeed, D.A.&lt;/author&gt;&lt;author&gt;Rayner, D.&lt;/author&gt;&lt;author&gt;Johns, W.E.&lt;/author&gt;&lt;author&gt;Baringer, M.O.&lt;/author&gt;&lt;author&gt;Volkov, D.&lt;/author&gt;&lt;author&gt;Collins, J. M.&lt;/author&gt;&lt;/authors&gt;&lt;secondary-authors&gt;&lt;author&gt;British Oceanographic Data Centre - Natural Environment Research Council, UK.&lt;/author&gt;&lt;/secondary-authors&gt;&lt;/contributors&gt;&lt;titles&gt;&lt;title&gt;Atlantic meridional overturning circulation observed by the RAPID-MOCHA-WBTS (RAPID-Meridional Overturning Circulation and Heatflux Array-Western Boundary Time Series) array at 26N from 2004 to 2020 &lt;/title&gt;&lt;/titles&gt;&lt;dates&gt;&lt;year&gt;2022&lt;/year&gt;&lt;/dates&gt;&lt;publisher&gt;https://rapid.ac.uk/rapidmoc/rapid_data/datadl.php&lt;/publisher&gt;&lt;urls&gt;&lt;/urls&gt;&lt;electronic-resource-num&gt;10.5285/e91b10af-6f0a-7fa7-e053-6c86abc05a09&lt;/electronic-resource-num&gt;&lt;/record&gt;&lt;/Cite&gt;&lt;/EndNote&gt;</w:instrText>
      </w:r>
      <w:r w:rsidR="00C81BAD" w:rsidRPr="00764575">
        <w:rPr>
          <w:rFonts w:ascii="Times New Roman" w:hAnsi="Times New Roman" w:cs="Times New Roman"/>
          <w:sz w:val="24"/>
          <w:szCs w:val="24"/>
        </w:rPr>
        <w:fldChar w:fldCharType="separate"/>
      </w:r>
      <w:r w:rsidR="00215B47" w:rsidRPr="00764575">
        <w:rPr>
          <w:rFonts w:ascii="Times New Roman" w:hAnsi="Times New Roman" w:cs="Times New Roman"/>
          <w:noProof/>
          <w:sz w:val="24"/>
          <w:szCs w:val="24"/>
        </w:rPr>
        <w:t>Moat et al. (2022)</w:t>
      </w:r>
      <w:r w:rsidR="00C81BAD" w:rsidRPr="00764575">
        <w:rPr>
          <w:rFonts w:ascii="Times New Roman" w:hAnsi="Times New Roman" w:cs="Times New Roman"/>
          <w:sz w:val="24"/>
          <w:szCs w:val="24"/>
        </w:rPr>
        <w:fldChar w:fldCharType="end"/>
      </w:r>
      <w:r w:rsidR="00C81BAD" w:rsidRPr="00764575">
        <w:rPr>
          <w:rFonts w:ascii="Times New Roman" w:hAnsi="Times New Roman" w:cs="Times New Roman"/>
          <w:sz w:val="24"/>
          <w:szCs w:val="24"/>
        </w:rPr>
        <w:t>.</w:t>
      </w:r>
      <w:r w:rsidR="00574F4F" w:rsidRPr="00764575">
        <w:rPr>
          <w:rFonts w:ascii="Times New Roman" w:hAnsi="Times New Roman" w:cs="Times New Roman"/>
          <w:sz w:val="24"/>
          <w:szCs w:val="24"/>
        </w:rPr>
        <w:t xml:space="preserve">  </w:t>
      </w:r>
      <w:r w:rsidR="00993123" w:rsidRPr="00764575">
        <w:rPr>
          <w:rFonts w:ascii="Times New Roman" w:hAnsi="Times New Roman" w:cs="Times New Roman"/>
          <w:sz w:val="24"/>
          <w:szCs w:val="24"/>
        </w:rPr>
        <w:t xml:space="preserve">A </w:t>
      </w:r>
      <w:r w:rsidR="00D16DD8" w:rsidRPr="00764575">
        <w:rPr>
          <w:rFonts w:ascii="Times New Roman" w:hAnsi="Times New Roman" w:cs="Times New Roman"/>
          <w:sz w:val="24"/>
          <w:szCs w:val="24"/>
        </w:rPr>
        <w:t>th</w:t>
      </w:r>
      <w:r w:rsidR="00651675" w:rsidRPr="00764575">
        <w:rPr>
          <w:rFonts w:ascii="Times New Roman" w:hAnsi="Times New Roman" w:cs="Times New Roman"/>
          <w:sz w:val="24"/>
          <w:szCs w:val="24"/>
        </w:rPr>
        <w:t>rough</w:t>
      </w:r>
      <w:r w:rsidR="00993123" w:rsidRPr="00764575">
        <w:rPr>
          <w:rFonts w:ascii="Times New Roman" w:hAnsi="Times New Roman" w:cs="Times New Roman"/>
          <w:sz w:val="24"/>
          <w:szCs w:val="24"/>
        </w:rPr>
        <w:t xml:space="preserve"> description of the relations between the two AMOC </w:t>
      </w:r>
      <w:r w:rsidR="00224266" w:rsidRPr="00764575">
        <w:rPr>
          <w:rFonts w:ascii="Times New Roman" w:hAnsi="Times New Roman" w:cs="Times New Roman"/>
          <w:sz w:val="24"/>
          <w:szCs w:val="24"/>
        </w:rPr>
        <w:t xml:space="preserve">series is given in </w:t>
      </w:r>
      <w:r w:rsidR="001C5E13" w:rsidRPr="00764575">
        <w:rPr>
          <w:rFonts w:ascii="Times New Roman" w:hAnsi="Times New Roman" w:cs="Times New Roman"/>
          <w:sz w:val="24"/>
          <w:szCs w:val="24"/>
        </w:rPr>
        <w:fldChar w:fldCharType="begin">
          <w:fldData xml:space="preserve">PEVuZE5vdGU+PENpdGUgQXV0aG9yWWVhcj0iMSI+PEF1dGhvcj5XYW5nPC9BdXRob3I+PFllYXI+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</w:fldData>
        </w:fldChar>
      </w:r>
      <w:r w:rsidR="00EC7DC5" w:rsidRPr="00764575">
        <w:rPr>
          <w:rFonts w:ascii="Times New Roman" w:hAnsi="Times New Roman" w:cs="Times New Roman"/>
          <w:sz w:val="24"/>
          <w:szCs w:val="24"/>
        </w:rPr>
        <w:instrText xml:space="preserve"> ADDIN EN.CITE </w:instrText>
      </w:r>
      <w:r w:rsidR="00EC7DC5" w:rsidRPr="00764575">
        <w:rPr>
          <w:rFonts w:ascii="Times New Roman" w:hAnsi="Times New Roman" w:cs="Times New Roman"/>
          <w:sz w:val="24"/>
          <w:szCs w:val="24"/>
        </w:rPr>
        <w:fldChar w:fldCharType="begin">
          <w:fldData xml:space="preserve">PEVuZE5vdGU+PENpdGUgQXV0aG9yWWVhcj0iMSI+PEF1dGhvcj5XYW5nPC9BdXRob3I+PFllYXI+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</w:fldData>
        </w:fldChar>
      </w:r>
      <w:r w:rsidR="00EC7DC5" w:rsidRPr="00764575">
        <w:rPr>
          <w:rFonts w:ascii="Times New Roman" w:hAnsi="Times New Roman" w:cs="Times New Roman"/>
          <w:sz w:val="24"/>
          <w:szCs w:val="24"/>
        </w:rPr>
        <w:instrText xml:space="preserve"> ADDIN EN.CITE.DATA </w:instrText>
      </w:r>
      <w:r w:rsidR="00EC7DC5" w:rsidRPr="00764575">
        <w:rPr>
          <w:rFonts w:ascii="Times New Roman" w:hAnsi="Times New Roman" w:cs="Times New Roman"/>
          <w:sz w:val="24"/>
          <w:szCs w:val="24"/>
        </w:rPr>
      </w:r>
      <w:r w:rsidR="00EC7DC5" w:rsidRPr="00764575">
        <w:rPr>
          <w:rFonts w:ascii="Times New Roman" w:hAnsi="Times New Roman" w:cs="Times New Roman"/>
          <w:sz w:val="24"/>
          <w:szCs w:val="24"/>
        </w:rPr>
        <w:fldChar w:fldCharType="end"/>
      </w:r>
      <w:r w:rsidR="001C5E13" w:rsidRPr="00764575">
        <w:rPr>
          <w:rFonts w:ascii="Times New Roman" w:hAnsi="Times New Roman" w:cs="Times New Roman"/>
          <w:sz w:val="24"/>
          <w:szCs w:val="24"/>
        </w:rPr>
      </w:r>
      <w:r w:rsidR="001C5E13" w:rsidRPr="00764575">
        <w:rPr>
          <w:rFonts w:ascii="Times New Roman" w:hAnsi="Times New Roman" w:cs="Times New Roman"/>
          <w:sz w:val="24"/>
          <w:szCs w:val="24"/>
        </w:rPr>
        <w:fldChar w:fldCharType="separate"/>
      </w:r>
      <w:r w:rsidR="001C5E13" w:rsidRPr="00764575">
        <w:rPr>
          <w:rFonts w:ascii="Times New Roman" w:hAnsi="Times New Roman" w:cs="Times New Roman"/>
          <w:noProof/>
          <w:sz w:val="24"/>
          <w:szCs w:val="24"/>
        </w:rPr>
        <w:t>Wang et al. (2019, p. 1-3)</w:t>
      </w:r>
      <w:r w:rsidR="001C5E13" w:rsidRPr="00764575">
        <w:rPr>
          <w:rFonts w:ascii="Times New Roman" w:hAnsi="Times New Roman" w:cs="Times New Roman"/>
          <w:sz w:val="24"/>
          <w:szCs w:val="24"/>
        </w:rPr>
        <w:fldChar w:fldCharType="end"/>
      </w:r>
      <w:r w:rsidR="008821BF" w:rsidRPr="00764575">
        <w:rPr>
          <w:rFonts w:ascii="Times New Roman" w:hAnsi="Times New Roman" w:cs="Times New Roman"/>
          <w:sz w:val="24"/>
          <w:szCs w:val="24"/>
        </w:rPr>
        <w:t>.</w:t>
      </w:r>
      <w:r w:rsidR="002B2914" w:rsidRPr="00764575">
        <w:rPr>
          <w:rFonts w:ascii="Times New Roman" w:hAnsi="Times New Roman" w:cs="Times New Roman"/>
          <w:sz w:val="24"/>
          <w:szCs w:val="24"/>
        </w:rPr>
        <w:t xml:space="preserve"> </w:t>
      </w:r>
      <w:r w:rsidR="006F3E49" w:rsidRPr="00764575">
        <w:rPr>
          <w:rFonts w:ascii="Times New Roman" w:hAnsi="Times New Roman" w:cs="Times New Roman"/>
          <w:sz w:val="24"/>
          <w:szCs w:val="24"/>
        </w:rPr>
        <w:t xml:space="preserve"> </w:t>
      </w:r>
      <w:r w:rsidR="00507BBB" w:rsidRPr="00764575">
        <w:rPr>
          <w:rFonts w:ascii="Times New Roman" w:hAnsi="Times New Roman" w:cs="Times New Roman"/>
          <w:sz w:val="24"/>
          <w:szCs w:val="24"/>
        </w:rPr>
        <w:t>The</w:t>
      </w:r>
      <w:r w:rsidR="006F3E49" w:rsidRPr="00764575">
        <w:rPr>
          <w:rFonts w:ascii="Times New Roman" w:hAnsi="Times New Roman" w:cs="Times New Roman"/>
          <w:sz w:val="24"/>
          <w:szCs w:val="24"/>
        </w:rPr>
        <w:t xml:space="preserve"> different AMOC indices show </w:t>
      </w:r>
      <w:r w:rsidR="006F3E49" w:rsidRPr="00764575">
        <w:rPr>
          <w:rFonts w:ascii="Times New Roman" w:hAnsi="Times New Roman" w:cs="Times New Roman"/>
          <w:sz w:val="24"/>
          <w:szCs w:val="24"/>
        </w:rPr>
        <w:lastRenderedPageBreak/>
        <w:t xml:space="preserve">positive and negative slopes after 2007, but they also measure different characteristics of ocean overturning circulations </w:t>
      </w:r>
      <w:r w:rsidR="005D3A9D" w:rsidRPr="00764575">
        <w:rPr>
          <w:rFonts w:ascii="Times New Roman" w:hAnsi="Times New Roman" w:cs="Times New Roman"/>
          <w:sz w:val="24"/>
          <w:szCs w:val="24"/>
        </w:rPr>
        <w:t>(</w:t>
      </w:r>
      <w:r w:rsidR="006F3E49" w:rsidRPr="00764575">
        <w:rPr>
          <w:rFonts w:ascii="Times New Roman" w:hAnsi="Times New Roman" w:cs="Times New Roman"/>
          <w:sz w:val="24"/>
          <w:szCs w:val="24"/>
        </w:rPr>
        <w:t xml:space="preserve">Supplementary </w:t>
      </w:r>
      <w:r w:rsidR="001C472D">
        <w:rPr>
          <w:rFonts w:ascii="Times New Roman" w:hAnsi="Times New Roman" w:cs="Times New Roman"/>
          <w:sz w:val="24"/>
          <w:szCs w:val="24"/>
        </w:rPr>
        <w:t>M</w:t>
      </w:r>
      <w:r w:rsidR="006F3E49" w:rsidRPr="00764575">
        <w:rPr>
          <w:rFonts w:ascii="Times New Roman" w:hAnsi="Times New Roman" w:cs="Times New Roman"/>
          <w:sz w:val="24"/>
          <w:szCs w:val="24"/>
        </w:rPr>
        <w:t>aterial A</w:t>
      </w:r>
      <w:r w:rsidR="005D3A9D" w:rsidRPr="00764575">
        <w:rPr>
          <w:rFonts w:ascii="Times New Roman" w:hAnsi="Times New Roman" w:cs="Times New Roman"/>
          <w:sz w:val="24"/>
          <w:szCs w:val="24"/>
        </w:rPr>
        <w:t>)</w:t>
      </w:r>
      <w:r w:rsidR="006F3E49" w:rsidRPr="00764575">
        <w:rPr>
          <w:rFonts w:ascii="Times New Roman" w:hAnsi="Times New Roman" w:cs="Times New Roman"/>
          <w:sz w:val="24"/>
          <w:szCs w:val="24"/>
        </w:rPr>
        <w:t>.</w:t>
      </w:r>
      <w:r w:rsidR="002A618F" w:rsidRPr="00764575">
        <w:rPr>
          <w:rFonts w:ascii="Times New Roman" w:hAnsi="Times New Roman" w:cs="Times New Roman"/>
          <w:sz w:val="24"/>
          <w:szCs w:val="24"/>
        </w:rPr>
        <w:t xml:space="preserve"> </w:t>
      </w:r>
      <w:r w:rsidR="00EA29C1" w:rsidRPr="00764575">
        <w:rPr>
          <w:rFonts w:ascii="Times New Roman" w:hAnsi="Times New Roman" w:cs="Times New Roman"/>
          <w:sz w:val="24"/>
          <w:szCs w:val="24"/>
        </w:rPr>
        <w:t>Recently, based on the trans-basin</w:t>
      </w:r>
      <w:r w:rsidR="00E93420" w:rsidRPr="00764575">
        <w:rPr>
          <w:rFonts w:ascii="Times New Roman" w:hAnsi="Times New Roman" w:cs="Times New Roman"/>
          <w:sz w:val="24"/>
          <w:szCs w:val="24"/>
        </w:rPr>
        <w:t xml:space="preserve"> mooring array OSNAP, </w:t>
      </w:r>
      <w:r w:rsidR="00BB4E3F" w:rsidRPr="00764575">
        <w:rPr>
          <w:rFonts w:ascii="Times New Roman" w:hAnsi="Times New Roman" w:cs="Times New Roman"/>
          <w:sz w:val="24"/>
          <w:szCs w:val="24"/>
        </w:rPr>
        <w:t xml:space="preserve">2014-2018, alternative AMOC indices have been </w:t>
      </w:r>
      <w:r w:rsidR="003568F9" w:rsidRPr="00764575">
        <w:rPr>
          <w:rFonts w:ascii="Times New Roman" w:hAnsi="Times New Roman" w:cs="Times New Roman"/>
          <w:sz w:val="24"/>
          <w:szCs w:val="24"/>
        </w:rPr>
        <w:t>developed for the 2014-2018 period based on the thickne</w:t>
      </w:r>
      <w:r w:rsidR="00200287" w:rsidRPr="00764575">
        <w:rPr>
          <w:rFonts w:ascii="Times New Roman" w:hAnsi="Times New Roman" w:cs="Times New Roman"/>
          <w:sz w:val="24"/>
          <w:szCs w:val="24"/>
        </w:rPr>
        <w:t>s</w:t>
      </w:r>
      <w:r w:rsidR="003568F9" w:rsidRPr="00764575">
        <w:rPr>
          <w:rFonts w:ascii="Times New Roman" w:hAnsi="Times New Roman" w:cs="Times New Roman"/>
          <w:sz w:val="24"/>
          <w:szCs w:val="24"/>
        </w:rPr>
        <w:t>s</w:t>
      </w:r>
      <w:r w:rsidR="00200287" w:rsidRPr="00764575">
        <w:rPr>
          <w:rFonts w:ascii="Times New Roman" w:hAnsi="Times New Roman" w:cs="Times New Roman"/>
          <w:sz w:val="24"/>
          <w:szCs w:val="24"/>
        </w:rPr>
        <w:t xml:space="preserve"> (m) of ocean layers delimited by </w:t>
      </w:r>
      <w:r w:rsidR="0058144E" w:rsidRPr="00764575">
        <w:rPr>
          <w:rFonts w:ascii="Times New Roman" w:hAnsi="Times New Roman" w:cs="Times New Roman"/>
          <w:sz w:val="24"/>
          <w:szCs w:val="24"/>
        </w:rPr>
        <w:t>density measures (kg</w:t>
      </w:r>
      <w:r w:rsidR="00C6541C" w:rsidRPr="00764575">
        <w:rPr>
          <w:rFonts w:ascii="Times New Roman" w:hAnsi="Times New Roman" w:cs="Times New Roman"/>
          <w:sz w:val="24"/>
          <w:szCs w:val="24"/>
        </w:rPr>
        <w:t xml:space="preserve"> m</w:t>
      </w:r>
      <w:r w:rsidR="00C6541C" w:rsidRPr="00764575">
        <w:rPr>
          <w:rFonts w:ascii="Times New Roman" w:hAnsi="Times New Roman" w:cs="Times New Roman"/>
          <w:sz w:val="24"/>
          <w:szCs w:val="24"/>
          <w:vertAlign w:val="superscript"/>
        </w:rPr>
        <w:t>-3</w:t>
      </w:r>
      <w:r w:rsidR="00C6541C" w:rsidRPr="00764575">
        <w:rPr>
          <w:rFonts w:ascii="Times New Roman" w:hAnsi="Times New Roman" w:cs="Times New Roman"/>
          <w:sz w:val="24"/>
          <w:szCs w:val="24"/>
        </w:rPr>
        <w:t xml:space="preserve">). </w:t>
      </w:r>
      <w:r w:rsidR="00974EFC" w:rsidRPr="00764575">
        <w:rPr>
          <w:rFonts w:ascii="Times New Roman" w:hAnsi="Times New Roman" w:cs="Times New Roman"/>
          <w:sz w:val="24"/>
          <w:szCs w:val="24"/>
        </w:rPr>
        <w:t xml:space="preserve">With </w:t>
      </w:r>
      <w:r w:rsidR="001C22CD" w:rsidRPr="00764575">
        <w:rPr>
          <w:rFonts w:ascii="Times New Roman" w:hAnsi="Times New Roman" w:cs="Times New Roman"/>
          <w:sz w:val="24"/>
          <w:szCs w:val="24"/>
        </w:rPr>
        <w:t xml:space="preserve">a </w:t>
      </w:r>
      <w:r w:rsidR="00A179C7" w:rsidRPr="00764575">
        <w:rPr>
          <w:rFonts w:ascii="Times New Roman" w:hAnsi="Times New Roman" w:cs="Times New Roman"/>
          <w:sz w:val="24"/>
          <w:szCs w:val="24"/>
        </w:rPr>
        <w:t>density</w:t>
      </w:r>
      <w:r w:rsidR="00C91F41" w:rsidRPr="00764575">
        <w:rPr>
          <w:rFonts w:ascii="Times New Roman" w:hAnsi="Times New Roman" w:cs="Times New Roman"/>
          <w:sz w:val="24"/>
          <w:szCs w:val="24"/>
        </w:rPr>
        <w:t>-</w:t>
      </w:r>
      <w:r w:rsidR="00A179C7" w:rsidRPr="00764575">
        <w:rPr>
          <w:rFonts w:ascii="Times New Roman" w:hAnsi="Times New Roman" w:cs="Times New Roman"/>
          <w:sz w:val="24"/>
          <w:szCs w:val="24"/>
        </w:rPr>
        <w:t xml:space="preserve">based </w:t>
      </w:r>
      <w:r w:rsidR="001C22CD" w:rsidRPr="00764575">
        <w:rPr>
          <w:rFonts w:ascii="Times New Roman" w:hAnsi="Times New Roman" w:cs="Times New Roman"/>
          <w:sz w:val="24"/>
          <w:szCs w:val="24"/>
        </w:rPr>
        <w:t>index</w:t>
      </w:r>
      <w:r w:rsidR="006B3C5D" w:rsidRPr="00764575">
        <w:rPr>
          <w:rFonts w:ascii="Times New Roman" w:hAnsi="Times New Roman" w:cs="Times New Roman"/>
          <w:sz w:val="24"/>
          <w:szCs w:val="24"/>
        </w:rPr>
        <w:t>,</w:t>
      </w:r>
      <w:r w:rsidR="00A179C7" w:rsidRPr="00764575">
        <w:rPr>
          <w:rFonts w:ascii="Times New Roman" w:hAnsi="Times New Roman" w:cs="Times New Roman"/>
          <w:sz w:val="24"/>
          <w:szCs w:val="24"/>
        </w:rPr>
        <w:t xml:space="preserve"> </w:t>
      </w:r>
      <w:r w:rsidR="00B939A2" w:rsidRPr="00764575">
        <w:rPr>
          <w:rFonts w:ascii="Times New Roman" w:hAnsi="Times New Roman" w:cs="Times New Roman"/>
          <w:sz w:val="24"/>
          <w:szCs w:val="24"/>
        </w:rPr>
        <w:fldChar w:fldCharType="begin">
          <w:fldData xml:space="preserve">PEVuZE5vdGU+PENpdGUgQXV0aG9yWWVhcj0iMSI+PEF1dGhvcj5MaTwvQXV0aG9yPjxZZWFyPjIw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</w:fldData>
        </w:fldChar>
      </w:r>
      <w:r w:rsidR="00FC4835" w:rsidRPr="00764575">
        <w:rPr>
          <w:rFonts w:ascii="Times New Roman" w:hAnsi="Times New Roman" w:cs="Times New Roman"/>
          <w:sz w:val="24"/>
          <w:szCs w:val="24"/>
        </w:rPr>
        <w:instrText xml:space="preserve"> ADDIN EN.CITE </w:instrText>
      </w:r>
      <w:r w:rsidR="00FC4835" w:rsidRPr="00764575">
        <w:rPr>
          <w:rFonts w:ascii="Times New Roman" w:hAnsi="Times New Roman" w:cs="Times New Roman"/>
          <w:sz w:val="24"/>
          <w:szCs w:val="24"/>
        </w:rPr>
        <w:fldChar w:fldCharType="begin">
          <w:fldData xml:space="preserve">PEVuZE5vdGU+PENpdGUgQXV0aG9yWWVhcj0iMSI+PEF1dGhvcj5MaTwvQXV0aG9yPjxZZWFyPjIw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</w:fldData>
        </w:fldChar>
      </w:r>
      <w:r w:rsidR="00FC4835" w:rsidRPr="00764575">
        <w:rPr>
          <w:rFonts w:ascii="Times New Roman" w:hAnsi="Times New Roman" w:cs="Times New Roman"/>
          <w:sz w:val="24"/>
          <w:szCs w:val="24"/>
        </w:rPr>
        <w:instrText xml:space="preserve"> ADDIN EN.CITE.DATA </w:instrText>
      </w:r>
      <w:r w:rsidR="00FC4835" w:rsidRPr="00764575">
        <w:rPr>
          <w:rFonts w:ascii="Times New Roman" w:hAnsi="Times New Roman" w:cs="Times New Roman"/>
          <w:sz w:val="24"/>
          <w:szCs w:val="24"/>
        </w:rPr>
      </w:r>
      <w:r w:rsidR="00FC4835" w:rsidRPr="00764575">
        <w:rPr>
          <w:rFonts w:ascii="Times New Roman" w:hAnsi="Times New Roman" w:cs="Times New Roman"/>
          <w:sz w:val="24"/>
          <w:szCs w:val="24"/>
        </w:rPr>
        <w:fldChar w:fldCharType="end"/>
      </w:r>
      <w:r w:rsidR="00B939A2" w:rsidRPr="00764575">
        <w:rPr>
          <w:rFonts w:ascii="Times New Roman" w:hAnsi="Times New Roman" w:cs="Times New Roman"/>
          <w:sz w:val="24"/>
          <w:szCs w:val="24"/>
        </w:rPr>
      </w:r>
      <w:r w:rsidR="00B939A2" w:rsidRPr="00764575">
        <w:rPr>
          <w:rFonts w:ascii="Times New Roman" w:hAnsi="Times New Roman" w:cs="Times New Roman"/>
          <w:sz w:val="24"/>
          <w:szCs w:val="24"/>
        </w:rPr>
        <w:fldChar w:fldCharType="separate"/>
      </w:r>
      <w:r w:rsidR="00FC4835" w:rsidRPr="00764575">
        <w:rPr>
          <w:rFonts w:ascii="Times New Roman" w:hAnsi="Times New Roman" w:cs="Times New Roman"/>
          <w:noProof/>
          <w:sz w:val="24"/>
          <w:szCs w:val="24"/>
        </w:rPr>
        <w:t>Li et al. (2021)</w:t>
      </w:r>
      <w:r w:rsidR="00B939A2" w:rsidRPr="00764575">
        <w:rPr>
          <w:rFonts w:ascii="Times New Roman" w:hAnsi="Times New Roman" w:cs="Times New Roman"/>
          <w:sz w:val="24"/>
          <w:szCs w:val="24"/>
        </w:rPr>
        <w:fldChar w:fldCharType="end"/>
      </w:r>
      <w:r w:rsidR="00B939A2" w:rsidRPr="00764575">
        <w:rPr>
          <w:rFonts w:ascii="Times New Roman" w:hAnsi="Times New Roman" w:cs="Times New Roman"/>
          <w:sz w:val="24"/>
          <w:szCs w:val="24"/>
        </w:rPr>
        <w:t xml:space="preserve"> show</w:t>
      </w:r>
      <w:r w:rsidR="00674E95">
        <w:rPr>
          <w:rFonts w:ascii="Times New Roman" w:hAnsi="Times New Roman" w:cs="Times New Roman"/>
          <w:sz w:val="24"/>
          <w:szCs w:val="24"/>
        </w:rPr>
        <w:t>ed</w:t>
      </w:r>
      <w:r w:rsidR="00B939A2" w:rsidRPr="00764575">
        <w:rPr>
          <w:rFonts w:ascii="Times New Roman" w:hAnsi="Times New Roman" w:cs="Times New Roman"/>
          <w:sz w:val="24"/>
          <w:szCs w:val="24"/>
        </w:rPr>
        <w:t xml:space="preserve"> that </w:t>
      </w:r>
      <w:r w:rsidR="00187A4C" w:rsidRPr="00764575">
        <w:rPr>
          <w:rFonts w:ascii="Times New Roman" w:hAnsi="Times New Roman" w:cs="Times New Roman"/>
          <w:sz w:val="24"/>
          <w:szCs w:val="24"/>
        </w:rPr>
        <w:t>e</w:t>
      </w:r>
      <w:r w:rsidR="003E1BEB" w:rsidRPr="00764575">
        <w:rPr>
          <w:rFonts w:ascii="Times New Roman" w:hAnsi="Times New Roman" w:cs="Times New Roman"/>
          <w:sz w:val="24"/>
          <w:szCs w:val="24"/>
        </w:rPr>
        <w:t xml:space="preserve">vents in the Labrador Sea </w:t>
      </w:r>
      <w:r w:rsidR="00C91F41" w:rsidRPr="00764575">
        <w:rPr>
          <w:rFonts w:ascii="Times New Roman" w:hAnsi="Times New Roman" w:cs="Times New Roman"/>
          <w:sz w:val="24"/>
          <w:szCs w:val="24"/>
        </w:rPr>
        <w:t>have</w:t>
      </w:r>
      <w:r w:rsidR="002F0E6F" w:rsidRPr="00764575">
        <w:rPr>
          <w:rFonts w:ascii="Times New Roman" w:hAnsi="Times New Roman" w:cs="Times New Roman"/>
          <w:sz w:val="24"/>
          <w:szCs w:val="24"/>
        </w:rPr>
        <w:t xml:space="preserve"> little impact on </w:t>
      </w:r>
      <w:r w:rsidR="00187A4C" w:rsidRPr="00764575">
        <w:rPr>
          <w:rFonts w:ascii="Times New Roman" w:hAnsi="Times New Roman" w:cs="Times New Roman"/>
          <w:sz w:val="24"/>
          <w:szCs w:val="24"/>
        </w:rPr>
        <w:t xml:space="preserve">AMOC </w:t>
      </w:r>
      <w:r w:rsidR="002F0E6F" w:rsidRPr="00764575">
        <w:rPr>
          <w:rFonts w:ascii="Times New Roman" w:hAnsi="Times New Roman" w:cs="Times New Roman"/>
          <w:sz w:val="24"/>
          <w:szCs w:val="24"/>
        </w:rPr>
        <w:t>overturning characteristics.</w:t>
      </w:r>
      <w:r w:rsidR="00FC4835" w:rsidRPr="00764575">
        <w:rPr>
          <w:rFonts w:ascii="Times New Roman" w:hAnsi="Times New Roman" w:cs="Times New Roman"/>
          <w:sz w:val="24"/>
          <w:szCs w:val="24"/>
        </w:rPr>
        <w:t xml:space="preserve"> </w:t>
      </w:r>
      <w:r w:rsidR="00CB1690" w:rsidRPr="00764575">
        <w:rPr>
          <w:rFonts w:ascii="Times New Roman" w:hAnsi="Times New Roman" w:cs="Times New Roman"/>
          <w:sz w:val="24"/>
          <w:szCs w:val="24"/>
        </w:rPr>
        <w:t xml:space="preserve">We choose the </w:t>
      </w:r>
      <w:r w:rsidR="005275B0" w:rsidRPr="00764575">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 AuthorYear="1"&gt;&lt;Author&gt;Caesar&lt;/Author&gt;&lt;Year&gt;2021&lt;/Year&gt;&lt;RecNum&gt;6812&lt;/RecNum&gt;&lt;DisplayText&gt;L. Caesar et al. (2021)&lt;/DisplayText&gt;&lt;record&gt;&lt;rec-number&gt;6812&lt;/rec-number&gt;&lt;foreign-keys&gt;&lt;key app="EN" db-id="sexww2d2pxxax1eaw0ex0509sr22dt2a5frf" timestamp="1620570427"&gt;6812&lt;/key&gt;&lt;/foreign-keys&gt;&lt;ref-type name="Journal Article"&gt;17&lt;/ref-type&gt;&lt;contributors&gt;&lt;authors&gt;&lt;author&gt;Caesar, L.&lt;/author&gt;&lt;author&gt;McCarthy, G. D.&lt;/author&gt;&lt;author&gt;Thornalley, D. J. R.&lt;/author&gt;&lt;author&gt;Cahill, N.&lt;/author&gt;&lt;author&gt;Rahmstorf, S.&lt;/author&gt;&lt;/authors&gt;&lt;/contributors&gt;&lt;auth-address&gt;Maynooth Univ, Dept Geog, Irish Climate Anal &amp;amp; Res Units ICARUS, Maynooth, Kildare, Ireland&amp;#xD;Potsdam Inst Climate Impact Res PIK, Potsdam, Germany&amp;#xD;Leibniz Assoc, Potsdam, Germany&amp;#xD;UCL, Dept Geog, London, England&amp;#xD;Maynooth Univ, Dept Math &amp;amp; Stat, Maynooth, Kildare, Ireland&amp;#xD;Univ Potsdam, Inst Phys &amp;amp; Astron, Potsdam, Germany&lt;/auth-address&gt;&lt;titles&gt;&lt;title&gt;Current Atlantic Meridional Overturning Circulation weakest in last millennium&lt;/title&gt;&lt;secondary-title&gt;Nature Geoscience&lt;/secondary-title&gt;&lt;alt-title&gt;Nat Geosci&lt;/alt-title&gt;&lt;/titles&gt;&lt;periodical&gt;&lt;full-title&gt;Nature Geoscience&lt;/full-title&gt;&lt;abbr-1&gt;Nat Geosci&lt;/abbr-1&gt;&lt;/periodical&gt;&lt;alt-periodical&gt;&lt;full-title&gt;Nature Geoscience&lt;/full-title&gt;&lt;abbr-1&gt;Nat Geosci&lt;/abbr-1&gt;&lt;/alt-periodical&gt;&lt;pages&gt;118-+&lt;/pages&gt;&lt;volume&gt;14&lt;/volume&gt;&lt;number&gt;3&lt;/number&gt;&lt;keywords&gt;&lt;keyword&gt;open access link to it: rdcu.be/cfPxA&lt;/keyword&gt;&lt;/keywords&gt;&lt;dates&gt;&lt;year&gt;2021&lt;/year&gt;&lt;pub-dates&gt;&lt;date&gt;Mar&lt;/date&gt;&lt;/pub-dates&gt;&lt;/dates&gt;&lt;isbn&gt;1752-0894&lt;/isbn&gt;&lt;accession-num&gt;WOS:000621737100002&lt;/accession-num&gt;&lt;urls&gt;&lt;related-urls&gt;&lt;url&gt;&lt;style face="underline" font="default" size="100%"&gt;&amp;lt;Go to ISI&amp;gt;://WOS:000621737100002&lt;/style&gt;&lt;/url&gt;&lt;/related-urls&gt;&lt;/urls&gt;&lt;electronic-resource-num&gt;10.1038/s41561-021-00699-z&lt;/electronic-resource-num&gt;&lt;language&gt;English&lt;/language&gt;&lt;/record&gt;&lt;/Cite&gt;&lt;/EndNote&gt;</w:instrText>
      </w:r>
      <w:r w:rsidR="005275B0"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Caesar et al. (2021)</w:t>
      </w:r>
      <w:r w:rsidR="005275B0" w:rsidRPr="00764575">
        <w:rPr>
          <w:rFonts w:ascii="Times New Roman" w:hAnsi="Times New Roman" w:cs="Times New Roman"/>
          <w:sz w:val="24"/>
          <w:szCs w:val="24"/>
        </w:rPr>
        <w:fldChar w:fldCharType="end"/>
      </w:r>
      <w:r w:rsidR="001C22CD" w:rsidRPr="00764575">
        <w:rPr>
          <w:rFonts w:ascii="Times New Roman" w:hAnsi="Times New Roman" w:cs="Times New Roman"/>
          <w:sz w:val="24"/>
          <w:szCs w:val="24"/>
        </w:rPr>
        <w:t xml:space="preserve"> </w:t>
      </w:r>
      <w:r w:rsidR="00464BE4" w:rsidRPr="00764575">
        <w:rPr>
          <w:rFonts w:ascii="Times New Roman" w:hAnsi="Times New Roman" w:cs="Times New Roman"/>
          <w:sz w:val="24"/>
          <w:szCs w:val="24"/>
        </w:rPr>
        <w:t>/</w:t>
      </w:r>
      <w:r w:rsidR="005275B0" w:rsidRPr="00764575">
        <w:rPr>
          <w:rFonts w:ascii="Times New Roman" w:hAnsi="Times New Roman" w:cs="Times New Roman"/>
          <w:sz w:val="24"/>
          <w:szCs w:val="24"/>
        </w:rPr>
        <w:t xml:space="preserve"> </w:t>
      </w:r>
      <w:r w:rsidR="00F901CC" w:rsidRPr="00764575">
        <w:rPr>
          <w:rFonts w:ascii="Times New Roman" w:hAnsi="Times New Roman" w:cs="Times New Roman"/>
          <w:sz w:val="24"/>
          <w:szCs w:val="24"/>
        </w:rPr>
        <w:fldChar w:fldCharType="begin"/>
      </w:r>
      <w:r w:rsidR="00F901CC" w:rsidRPr="00764575">
        <w:rPr>
          <w:rFonts w:ascii="Times New Roman" w:hAnsi="Times New Roman" w:cs="Times New Roman"/>
          <w:sz w:val="24"/>
          <w:szCs w:val="24"/>
        </w:rPr>
        <w:instrText xml:space="preserve"> ADDIN EN.CITE &lt;EndNote&gt;&lt;Cite AuthorYear="1"&gt;&lt;Author&gt;Moat&lt;/Author&gt;&lt;Year&gt;2022&lt;/Year&gt;&lt;RecNum&gt;6916&lt;/RecNum&gt;&lt;DisplayText&gt;Moat et al. (2022)&lt;/DisplayText&gt;&lt;record&gt;&lt;rec-number&gt;6916&lt;/rec-number&gt;&lt;foreign-keys&gt;&lt;key app="EN" db-id="sexww2d2pxxax1eaw0ex0509sr22dt2a5frf" timestamp="1669979306"&gt;6916&lt;/key&gt;&lt;/foreign-keys&gt;&lt;ref-type name="Dataset"&gt;59&lt;/ref-type&gt;&lt;contributors&gt;&lt;authors&gt;&lt;author&gt;Moat, B.I.&lt;/author&gt;&lt;author&gt;Frajka-Williams, E.&lt;/author&gt;&lt;author&gt;Smeed, D.A.&lt;/author&gt;&lt;author&gt;Rayner, D.&lt;/author&gt;&lt;author&gt;Johns, W.E.&lt;/author&gt;&lt;author&gt;Baringer, M.O.&lt;/author&gt;&lt;author&gt;Volkov, D.&lt;/author&gt;&lt;author&gt;Collins, J. M.&lt;/author&gt;&lt;/authors&gt;&lt;secondary-authors&gt;&lt;author&gt;British Oceanographic Data Centre - Natural Environment Research Council, UK.&lt;/author&gt;&lt;/secondary-authors&gt;&lt;/contributors&gt;&lt;titles&gt;&lt;title&gt;Atlantic meridional overturning circulation observed by the RAPID-MOCHA-WBTS (RAPID-Meridional Overturning Circulation and Heatflux Array-Western Boundary Time Series) array at 26N from 2004 to 2020 &lt;/title&gt;&lt;/titles&gt;&lt;dates&gt;&lt;year&gt;2022&lt;/year&gt;&lt;/dates&gt;&lt;publisher&gt;https://rapid.ac.uk/rapidmoc/rapid_data/datadl.php&lt;/publisher&gt;&lt;urls&gt;&lt;/urls&gt;&lt;electronic-resource-num&gt;10.5285/e91b10af-6f0a-7fa7-e053-6c86abc05a09&lt;/electronic-resource-num&gt;&lt;/record&gt;&lt;/Cite&gt;&lt;/EndNote&gt;</w:instrText>
      </w:r>
      <w:r w:rsidR="00F901CC" w:rsidRPr="00764575">
        <w:rPr>
          <w:rFonts w:ascii="Times New Roman" w:hAnsi="Times New Roman" w:cs="Times New Roman"/>
          <w:sz w:val="24"/>
          <w:szCs w:val="24"/>
        </w:rPr>
        <w:fldChar w:fldCharType="separate"/>
      </w:r>
      <w:r w:rsidR="00F901CC" w:rsidRPr="00764575">
        <w:rPr>
          <w:rFonts w:ascii="Times New Roman" w:hAnsi="Times New Roman" w:cs="Times New Roman"/>
          <w:noProof/>
          <w:sz w:val="24"/>
          <w:szCs w:val="24"/>
        </w:rPr>
        <w:t>Moat et al. (2022)</w:t>
      </w:r>
      <w:r w:rsidR="00F901CC" w:rsidRPr="00764575">
        <w:rPr>
          <w:rFonts w:ascii="Times New Roman" w:hAnsi="Times New Roman" w:cs="Times New Roman"/>
          <w:sz w:val="24"/>
          <w:szCs w:val="24"/>
        </w:rPr>
        <w:fldChar w:fldCharType="end"/>
      </w:r>
      <w:r w:rsidR="00D3154B" w:rsidRPr="00764575">
        <w:rPr>
          <w:rFonts w:ascii="Times New Roman" w:hAnsi="Times New Roman" w:cs="Times New Roman"/>
          <w:sz w:val="24"/>
          <w:szCs w:val="24"/>
        </w:rPr>
        <w:t xml:space="preserve"> </w:t>
      </w:r>
      <w:r w:rsidR="00F901CC" w:rsidRPr="00764575">
        <w:rPr>
          <w:rFonts w:ascii="Times New Roman" w:hAnsi="Times New Roman" w:cs="Times New Roman"/>
          <w:sz w:val="24"/>
          <w:szCs w:val="24"/>
        </w:rPr>
        <w:t xml:space="preserve">version because it </w:t>
      </w:r>
      <w:r w:rsidR="001D6545" w:rsidRPr="00764575">
        <w:rPr>
          <w:rFonts w:ascii="Times New Roman" w:hAnsi="Times New Roman" w:cs="Times New Roman"/>
          <w:sz w:val="24"/>
          <w:szCs w:val="24"/>
        </w:rPr>
        <w:t xml:space="preserve">covers our period </w:t>
      </w:r>
      <w:r w:rsidR="002C3B26" w:rsidRPr="00764575">
        <w:rPr>
          <w:rFonts w:ascii="Times New Roman" w:hAnsi="Times New Roman" w:cs="Times New Roman"/>
          <w:sz w:val="24"/>
          <w:szCs w:val="24"/>
        </w:rPr>
        <w:t>1971 to 2018</w:t>
      </w:r>
      <w:r w:rsidR="00517A24" w:rsidRPr="00764575">
        <w:rPr>
          <w:rFonts w:ascii="Times New Roman" w:hAnsi="Times New Roman" w:cs="Times New Roman"/>
          <w:sz w:val="24"/>
          <w:szCs w:val="24"/>
        </w:rPr>
        <w:t>.</w:t>
      </w:r>
    </w:p>
    <w:p w14:paraId="08AA9266" w14:textId="72A93545" w:rsidR="00B84CFD" w:rsidRPr="00764575" w:rsidRDefault="00B84CFD"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The time series for the unsmoothed AMO was obtained from</w:t>
      </w:r>
      <w:r w:rsidR="00CB2846" w:rsidRPr="00764575">
        <w:rPr>
          <w:rFonts w:ascii="Times New Roman" w:hAnsi="Times New Roman" w:cs="Times New Roman"/>
          <w:sz w:val="24"/>
          <w:szCs w:val="24"/>
        </w:rPr>
        <w:t xml:space="preserve"> </w:t>
      </w:r>
      <w:r w:rsidR="00CB2846" w:rsidRPr="00764575">
        <w:rPr>
          <w:rFonts w:ascii="Times New Roman" w:hAnsi="Times New Roman" w:cs="Times New Roman"/>
          <w:sz w:val="24"/>
          <w:szCs w:val="24"/>
        </w:rPr>
        <w:fldChar w:fldCharType="begin"/>
      </w:r>
      <w:r w:rsidR="000863E6" w:rsidRPr="00764575">
        <w:rPr>
          <w:rFonts w:ascii="Times New Roman" w:hAnsi="Times New Roman" w:cs="Times New Roman"/>
          <w:sz w:val="24"/>
          <w:szCs w:val="24"/>
        </w:rPr>
        <w:instrText xml:space="preserve"> ADDIN EN.CITE &lt;EndNote&gt;&lt;Cite AuthorYear="1"&gt;&lt;Author&gt;Enfield&lt;/Author&gt;&lt;Year&gt;2001&lt;/Year&gt;&lt;RecNum&gt;5906&lt;/RecNum&gt;&lt;DisplayText&gt;Enfield et al. (2001)&lt;/DisplayText&gt;&lt;record&gt;&lt;rec-number&gt;5906&lt;/rec-number&gt;&lt;foreign-keys&gt;&lt;key app="EN" db-id="s9e0555s8vew2nefswspxfxlv22dstdvrwd5" timestamp="0"&gt;5906&lt;/key&gt;&lt;/foreign-keys&gt;&lt;ref-type name="Journal Article"&gt;17&lt;/ref-type&gt;&lt;contributors&gt;&lt;authors&gt;&lt;author&gt;Enfield, D. B.&lt;/author&gt;&lt;author&gt;Mestas-Nunez, A. M.&lt;/author&gt;&lt;author&gt;Trimble, P. J.&lt;/author&gt;&lt;/authors&gt;&lt;/contributors&gt;&lt;auth-address&gt;NOAA, Atlantic Oceanog &amp;amp; Meteorol Lab, Miami, FL 33149 USA&amp;#xD;Univ Miami, Cooperat Inst Marine &amp;amp; Atmospher Studies, Miami, FL 33152 USA&amp;#xD;S Florida Water Management Dist, W Palm Beach, FL USA&lt;/auth-address&gt;&lt;titles&gt;&lt;title&gt;The Atlantic multidecadal oscillation and its relation to rainfall and river flows in the continental US&lt;/title&gt;&lt;secondary-title&gt;Geophysical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pages&gt;2077-2080&lt;/pages&gt;&lt;volume&gt;28&lt;/volume&gt;&lt;number&gt;10&lt;/number&gt;&lt;keywords&gt;&lt;keyword&gt;variability&lt;/keyword&gt;&lt;keyword&gt;centuries&lt;/keyword&gt;&lt;/keywords&gt;&lt;dates&gt;&lt;year&gt;2001&lt;/year&gt;&lt;pub-dates&gt;&lt;date&gt;May 15&lt;/date&gt;&lt;/pub-dates&gt;&lt;/dates&gt;&lt;isbn&gt;0094-8276&lt;/isbn&gt;&lt;accession-num&gt;WOS:000168617900046&lt;/accession-num&gt;&lt;urls&gt;&lt;related-urls&gt;&lt;url&gt;&amp;lt;Go to ISI&amp;gt;://WOS:000168617900046&lt;/url&gt;&lt;/related-urls&gt;&lt;/urls&gt;&lt;electronic-resource-num&gt;Doi 10.1029/2000gl012745&lt;/electronic-resource-num&gt;&lt;language&gt;English&lt;/language&gt;&lt;/record&gt;&lt;/Cite&gt;&lt;/EndNote&gt;</w:instrText>
      </w:r>
      <w:r w:rsidR="00CB2846" w:rsidRPr="00764575">
        <w:rPr>
          <w:rFonts w:ascii="Times New Roman" w:hAnsi="Times New Roman" w:cs="Times New Roman"/>
          <w:sz w:val="24"/>
          <w:szCs w:val="24"/>
        </w:rPr>
        <w:fldChar w:fldCharType="separate"/>
      </w:r>
      <w:r w:rsidR="00CB2846" w:rsidRPr="00764575">
        <w:rPr>
          <w:rFonts w:ascii="Times New Roman" w:hAnsi="Times New Roman" w:cs="Times New Roman"/>
          <w:noProof/>
          <w:sz w:val="24"/>
          <w:szCs w:val="24"/>
        </w:rPr>
        <w:t>Enfield et al. (2001)</w:t>
      </w:r>
      <w:r w:rsidR="00CB2846" w:rsidRPr="00764575">
        <w:rPr>
          <w:rFonts w:ascii="Times New Roman" w:hAnsi="Times New Roman" w:cs="Times New Roman"/>
          <w:sz w:val="24"/>
          <w:szCs w:val="24"/>
        </w:rPr>
        <w:fldChar w:fldCharType="end"/>
      </w:r>
      <w:r w:rsidRPr="00764575">
        <w:rPr>
          <w:rFonts w:ascii="Times New Roman" w:hAnsi="Times New Roman" w:cs="Times New Roman"/>
          <w:sz w:val="24"/>
          <w:szCs w:val="24"/>
        </w:rPr>
        <w:t>, available at https://www.psl.noaa.gov/data/timeseries/AMO/. The NAO data were retrieved from https://www.ncdc.noaa.gov/teleconnections/nao/.</w:t>
      </w:r>
    </w:p>
    <w:p w14:paraId="3F5C015D" w14:textId="42F70320" w:rsidR="00517A24" w:rsidRPr="00764575" w:rsidRDefault="00B84CFD"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The AMOC series describe the volume of water transport (</w:t>
      </w:r>
      <w:proofErr w:type="spellStart"/>
      <w:r w:rsidRPr="00764575">
        <w:rPr>
          <w:rFonts w:ascii="Times New Roman" w:hAnsi="Times New Roman" w:cs="Times New Roman"/>
          <w:sz w:val="24"/>
          <w:szCs w:val="24"/>
        </w:rPr>
        <w:t>Sv</w:t>
      </w:r>
      <w:proofErr w:type="spellEnd"/>
      <w:r w:rsidRPr="00764575">
        <w:rPr>
          <w:rFonts w:ascii="Times New Roman" w:hAnsi="Times New Roman" w:cs="Times New Roman"/>
          <w:sz w:val="24"/>
          <w:szCs w:val="24"/>
        </w:rPr>
        <w:t xml:space="preserve">) down to about </w:t>
      </w:r>
      <w:r w:rsidR="00BD2EC2" w:rsidRPr="00674DBA">
        <w:rPr>
          <w:rFonts w:ascii="Times New Roman" w:hAnsi="Times New Roman" w:cs="Times New Roman"/>
          <w:sz w:val="24"/>
          <w:szCs w:val="24"/>
        </w:rPr>
        <w:t>35</w:t>
      </w:r>
      <w:r w:rsidRPr="00674DBA">
        <w:rPr>
          <w:rFonts w:ascii="Times New Roman" w:hAnsi="Times New Roman" w:cs="Times New Roman"/>
          <w:sz w:val="24"/>
          <w:szCs w:val="24"/>
        </w:rPr>
        <w:t>00</w:t>
      </w:r>
      <w:r w:rsidRPr="00764575">
        <w:rPr>
          <w:rFonts w:ascii="Times New Roman" w:hAnsi="Times New Roman" w:cs="Times New Roman"/>
          <w:sz w:val="24"/>
          <w:szCs w:val="24"/>
        </w:rPr>
        <w:t xml:space="preserve"> m, the AMO describes sea surface temperatures down to </w:t>
      </w:r>
      <w:r w:rsidR="00512544">
        <w:rPr>
          <w:rFonts w:ascii="Times New Roman" w:hAnsi="Times New Roman" w:cs="Times New Roman"/>
          <w:sz w:val="24"/>
          <w:szCs w:val="24"/>
        </w:rPr>
        <w:t>approximately</w:t>
      </w:r>
      <w:r w:rsidR="00512544" w:rsidRPr="00764575">
        <w:rPr>
          <w:rFonts w:ascii="Times New Roman" w:hAnsi="Times New Roman" w:cs="Times New Roman"/>
          <w:sz w:val="24"/>
          <w:szCs w:val="24"/>
        </w:rPr>
        <w:t xml:space="preserve"> </w:t>
      </w:r>
      <w:r w:rsidRPr="00764575">
        <w:rPr>
          <w:rFonts w:ascii="Times New Roman" w:hAnsi="Times New Roman" w:cs="Times New Roman"/>
          <w:sz w:val="24"/>
          <w:szCs w:val="24"/>
        </w:rPr>
        <w:t xml:space="preserve">5 m, and the NAO describes </w:t>
      </w:r>
      <w:r w:rsidR="007C4C82" w:rsidRPr="00764575">
        <w:rPr>
          <w:rFonts w:ascii="Times New Roman" w:hAnsi="Times New Roman" w:cs="Times New Roman"/>
          <w:sz w:val="24"/>
          <w:szCs w:val="24"/>
        </w:rPr>
        <w:t xml:space="preserve">atmospheric </w:t>
      </w:r>
      <w:r w:rsidRPr="00764575">
        <w:rPr>
          <w:rFonts w:ascii="Times New Roman" w:hAnsi="Times New Roman" w:cs="Times New Roman"/>
          <w:sz w:val="24"/>
          <w:szCs w:val="24"/>
        </w:rPr>
        <w:t xml:space="preserve">surface pressure differences between </w:t>
      </w:r>
      <w:r w:rsidR="00C47CBB" w:rsidRPr="00764575">
        <w:rPr>
          <w:rFonts w:ascii="Times New Roman" w:hAnsi="Times New Roman" w:cs="Times New Roman"/>
          <w:sz w:val="24"/>
          <w:szCs w:val="24"/>
        </w:rPr>
        <w:t xml:space="preserve">a </w:t>
      </w:r>
      <w:r w:rsidR="005D3A9D" w:rsidRPr="00764575">
        <w:rPr>
          <w:rFonts w:ascii="Times New Roman" w:hAnsi="Times New Roman" w:cs="Times New Roman"/>
          <w:sz w:val="24"/>
          <w:szCs w:val="24"/>
        </w:rPr>
        <w:t xml:space="preserve">northern </w:t>
      </w:r>
      <w:r w:rsidR="00C47CBB" w:rsidRPr="00764575">
        <w:rPr>
          <w:rFonts w:ascii="Times New Roman" w:hAnsi="Times New Roman" w:cs="Times New Roman"/>
          <w:sz w:val="24"/>
          <w:szCs w:val="24"/>
        </w:rPr>
        <w:t>station</w:t>
      </w:r>
      <w:r w:rsidR="00600078" w:rsidRPr="00764575">
        <w:rPr>
          <w:rFonts w:ascii="Times New Roman" w:hAnsi="Times New Roman" w:cs="Times New Roman"/>
          <w:sz w:val="24"/>
          <w:szCs w:val="24"/>
        </w:rPr>
        <w:t xml:space="preserve">, Reykjavik, </w:t>
      </w:r>
      <w:r w:rsidR="00BA6759" w:rsidRPr="00764575">
        <w:rPr>
          <w:rFonts w:ascii="Times New Roman" w:hAnsi="Times New Roman" w:cs="Times New Roman"/>
          <w:sz w:val="24"/>
          <w:szCs w:val="24"/>
        </w:rPr>
        <w:t xml:space="preserve">and a </w:t>
      </w:r>
      <w:r w:rsidR="005D3A9D" w:rsidRPr="00764575">
        <w:rPr>
          <w:rFonts w:ascii="Times New Roman" w:hAnsi="Times New Roman" w:cs="Times New Roman"/>
          <w:sz w:val="24"/>
          <w:szCs w:val="24"/>
        </w:rPr>
        <w:t xml:space="preserve">southern </w:t>
      </w:r>
      <w:r w:rsidR="00BA6759" w:rsidRPr="00764575">
        <w:rPr>
          <w:rFonts w:ascii="Times New Roman" w:hAnsi="Times New Roman" w:cs="Times New Roman"/>
          <w:sz w:val="24"/>
          <w:szCs w:val="24"/>
        </w:rPr>
        <w:t>station, Lisbon</w:t>
      </w:r>
      <w:r w:rsidR="00DA3B40" w:rsidRPr="00764575">
        <w:rPr>
          <w:rFonts w:ascii="Times New Roman" w:hAnsi="Times New Roman" w:cs="Times New Roman"/>
          <w:sz w:val="24"/>
          <w:szCs w:val="24"/>
        </w:rPr>
        <w:t>.</w:t>
      </w:r>
      <w:r w:rsidR="00D7680E" w:rsidRPr="00764575">
        <w:rPr>
          <w:rFonts w:ascii="Times New Roman" w:hAnsi="Times New Roman" w:cs="Times New Roman"/>
          <w:sz w:val="24"/>
          <w:szCs w:val="24"/>
        </w:rPr>
        <w:t xml:space="preserve"> The</w:t>
      </w:r>
      <w:r w:rsidR="00DE2C8B" w:rsidRPr="00764575">
        <w:rPr>
          <w:rFonts w:ascii="Times New Roman" w:hAnsi="Times New Roman" w:cs="Times New Roman"/>
          <w:sz w:val="24"/>
          <w:szCs w:val="24"/>
        </w:rPr>
        <w:t xml:space="preserve"> NAO</w:t>
      </w:r>
      <w:r w:rsidR="00D7680E" w:rsidRPr="00764575">
        <w:rPr>
          <w:rFonts w:ascii="Times New Roman" w:hAnsi="Times New Roman" w:cs="Times New Roman"/>
          <w:sz w:val="24"/>
          <w:szCs w:val="24"/>
        </w:rPr>
        <w:t xml:space="preserve"> </w:t>
      </w:r>
      <w:r w:rsidR="007C0ADE" w:rsidRPr="00764575">
        <w:rPr>
          <w:rFonts w:ascii="Times New Roman" w:hAnsi="Times New Roman" w:cs="Times New Roman"/>
          <w:sz w:val="24"/>
          <w:szCs w:val="24"/>
        </w:rPr>
        <w:t>index</w:t>
      </w:r>
      <w:r w:rsidR="00D7680E" w:rsidRPr="00764575">
        <w:rPr>
          <w:rFonts w:ascii="Times New Roman" w:hAnsi="Times New Roman" w:cs="Times New Roman"/>
          <w:sz w:val="24"/>
          <w:szCs w:val="24"/>
        </w:rPr>
        <w:t xml:space="preserve"> is used as a proxy for cold (-) and warm (+) phases in the North Atlantic </w:t>
      </w:r>
      <w:r w:rsidR="00D7680E" w:rsidRPr="00764575">
        <w:rPr>
          <w:rFonts w:ascii="Times New Roman" w:hAnsi="Times New Roman" w:cs="Times New Roman"/>
          <w:sz w:val="24"/>
          <w:szCs w:val="24"/>
        </w:rPr>
        <w:fldChar w:fldCharType="begin">
          <w:fldData xml:space="preserve">PEVuZE5vdGU+PENpdGU+PEF1dGhvcj5EaWNrc29uPC9BdXRob3I+PFllYXI+MjAwMDwvWWVhcj48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</w:fldData>
        </w:fldChar>
      </w:r>
      <w:r w:rsidR="00856173">
        <w:rPr>
          <w:rFonts w:ascii="Times New Roman" w:hAnsi="Times New Roman" w:cs="Times New Roman"/>
          <w:sz w:val="24"/>
          <w:szCs w:val="24"/>
        </w:rPr>
        <w:instrText xml:space="preserve"> ADDIN EN.CITE </w:instrText>
      </w:r>
      <w:r w:rsidR="00856173">
        <w:rPr>
          <w:rFonts w:ascii="Times New Roman" w:hAnsi="Times New Roman" w:cs="Times New Roman"/>
          <w:sz w:val="24"/>
          <w:szCs w:val="24"/>
        </w:rPr>
        <w:fldChar w:fldCharType="begin">
          <w:fldData xml:space="preserve">PEVuZE5vdGU+PENpdGU+PEF1dGhvcj5EaWNrc29uPC9BdXRob3I+PFllYXI+MjAwMDwvWWVhcj48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</w:fldData>
        </w:fldChar>
      </w:r>
      <w:r w:rsidR="00856173">
        <w:rPr>
          <w:rFonts w:ascii="Times New Roman" w:hAnsi="Times New Roman" w:cs="Times New Roman"/>
          <w:sz w:val="24"/>
          <w:szCs w:val="24"/>
        </w:rPr>
        <w:instrText xml:space="preserve"> ADDIN EN.CITE.DATA </w:instrText>
      </w:r>
      <w:r w:rsidR="00856173">
        <w:rPr>
          <w:rFonts w:ascii="Times New Roman" w:hAnsi="Times New Roman" w:cs="Times New Roman"/>
          <w:sz w:val="24"/>
          <w:szCs w:val="24"/>
        </w:rPr>
      </w:r>
      <w:r w:rsidR="00856173">
        <w:rPr>
          <w:rFonts w:ascii="Times New Roman" w:hAnsi="Times New Roman" w:cs="Times New Roman"/>
          <w:sz w:val="24"/>
          <w:szCs w:val="24"/>
        </w:rPr>
        <w:fldChar w:fldCharType="end"/>
      </w:r>
      <w:r w:rsidR="00D7680E" w:rsidRPr="00764575">
        <w:rPr>
          <w:rFonts w:ascii="Times New Roman" w:hAnsi="Times New Roman" w:cs="Times New Roman"/>
          <w:sz w:val="24"/>
          <w:szCs w:val="24"/>
        </w:rPr>
      </w:r>
      <w:r w:rsidR="00D7680E"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(Dickson et al., 2000)</w:t>
      </w:r>
      <w:r w:rsidR="00D7680E" w:rsidRPr="00764575">
        <w:rPr>
          <w:rFonts w:ascii="Times New Roman" w:hAnsi="Times New Roman" w:cs="Times New Roman"/>
          <w:sz w:val="24"/>
          <w:szCs w:val="24"/>
        </w:rPr>
        <w:fldChar w:fldCharType="end"/>
      </w:r>
      <w:r w:rsidR="007C2CA4" w:rsidRPr="00764575">
        <w:rPr>
          <w:rFonts w:ascii="Times New Roman" w:hAnsi="Times New Roman" w:cs="Times New Roman"/>
          <w:sz w:val="24"/>
          <w:szCs w:val="24"/>
        </w:rPr>
        <w:t xml:space="preserve">, </w:t>
      </w:r>
      <w:r w:rsidR="000F1176" w:rsidRPr="00764575">
        <w:rPr>
          <w:rFonts w:ascii="Times New Roman" w:hAnsi="Times New Roman" w:cs="Times New Roman"/>
          <w:sz w:val="24"/>
          <w:szCs w:val="24"/>
        </w:rPr>
        <w:t xml:space="preserve">but </w:t>
      </w:r>
      <w:r w:rsidR="00C2099F" w:rsidRPr="00764575">
        <w:rPr>
          <w:rFonts w:ascii="Times New Roman" w:hAnsi="Times New Roman" w:cs="Times New Roman"/>
          <w:sz w:val="24"/>
          <w:szCs w:val="24"/>
        </w:rPr>
        <w:t xml:space="preserve">temperature data from </w:t>
      </w:r>
      <w:r w:rsidR="00C2099F" w:rsidRPr="00764575">
        <w:rPr>
          <w:rFonts w:ascii="Times New Roman" w:hAnsi="Times New Roman" w:cs="Times New Roman"/>
          <w:sz w:val="24"/>
          <w:szCs w:val="24"/>
        </w:rPr>
        <w:fldChar w:fldCharType="begin"/>
      </w:r>
      <w:r w:rsidR="004B770E" w:rsidRPr="00764575">
        <w:rPr>
          <w:rFonts w:ascii="Times New Roman" w:hAnsi="Times New Roman" w:cs="Times New Roman"/>
          <w:sz w:val="24"/>
          <w:szCs w:val="24"/>
        </w:rPr>
        <w:instrText xml:space="preserve"> ADDIN EN.CITE &lt;EndNote&gt;&lt;Cite AuthorYear="1"&gt;&lt;Author&gt;Kalnay&lt;/Author&gt;&lt;Year&gt;1996&lt;/Year&gt;&lt;RecNum&gt;6927&lt;/RecNum&gt;&lt;DisplayText&gt;Kalnay et al. (1996)&lt;/DisplayText&gt;&lt;record&gt;&lt;rec-number&gt;6927&lt;/rec-number&gt;&lt;foreign-keys&gt;&lt;key app="EN" db-id="sexww2d2pxxax1eaw0ex0509sr22dt2a5frf" timestamp="1677416986"&gt;6927&lt;/key&gt;&lt;/foreign-keys&gt;&lt;ref-type name="Journal Article"&gt;17&lt;/ref-type&gt;&lt;contributors&gt;&lt;authors&gt;&lt;author&gt;Kalnay,E &lt;/author&gt;&lt;author&gt;Kanamitsu, M &lt;/author&gt;&lt;author&gt;Kistler,  R &lt;/author&gt;&lt;author&gt;Collins, W &lt;/author&gt;&lt;author&gt;Deaven,D  &lt;/author&gt;&lt;/authors&gt;&lt;/contributors&gt;&lt;titles&gt;&lt;title&gt;The NCEP/NCAR 40-Year Reanalysis Project.&lt;/title&gt;&lt;secondary-title&gt;Bull. Amer. Meteor. Soc&lt;/secondary-title&gt;&lt;/titles&gt;&lt;periodical&gt;&lt;full-title&gt;Bull. Amer. Meteor. Soc&lt;/full-title&gt;&lt;/periodical&gt;&lt;pages&gt;437-472&lt;/pages&gt;&lt;volume&gt;77&lt;/volume&gt;&lt;dates&gt;&lt;year&gt;1996&lt;/year&gt;&lt;/dates&gt;&lt;urls&gt;&lt;/urls&gt;&lt;/record&gt;&lt;/Cite&gt;&lt;/EndNote&gt;</w:instrText>
      </w:r>
      <w:r w:rsidR="00C2099F" w:rsidRPr="00764575">
        <w:rPr>
          <w:rFonts w:ascii="Times New Roman" w:hAnsi="Times New Roman" w:cs="Times New Roman"/>
          <w:sz w:val="24"/>
          <w:szCs w:val="24"/>
        </w:rPr>
        <w:fldChar w:fldCharType="separate"/>
      </w:r>
      <w:r w:rsidR="004B770E" w:rsidRPr="00764575">
        <w:rPr>
          <w:rFonts w:ascii="Times New Roman" w:hAnsi="Times New Roman" w:cs="Times New Roman"/>
          <w:noProof/>
          <w:sz w:val="24"/>
          <w:szCs w:val="24"/>
        </w:rPr>
        <w:t>Kalnay et al. (1996)</w:t>
      </w:r>
      <w:r w:rsidR="00C2099F" w:rsidRPr="00764575">
        <w:rPr>
          <w:rFonts w:ascii="Times New Roman" w:hAnsi="Times New Roman" w:cs="Times New Roman"/>
          <w:sz w:val="24"/>
          <w:szCs w:val="24"/>
        </w:rPr>
        <w:fldChar w:fldCharType="end"/>
      </w:r>
      <w:r w:rsidR="00C2099F" w:rsidRPr="00764575">
        <w:rPr>
          <w:rFonts w:ascii="Times New Roman" w:hAnsi="Times New Roman" w:cs="Times New Roman"/>
          <w:sz w:val="24"/>
          <w:szCs w:val="24"/>
        </w:rPr>
        <w:t xml:space="preserve"> </w:t>
      </w:r>
      <w:r w:rsidR="000F1176" w:rsidRPr="00764575">
        <w:rPr>
          <w:rFonts w:ascii="Times New Roman" w:hAnsi="Times New Roman" w:cs="Times New Roman"/>
          <w:sz w:val="24"/>
          <w:szCs w:val="24"/>
        </w:rPr>
        <w:t xml:space="preserve">on North Atlantic temperatures </w:t>
      </w:r>
      <w:r w:rsidR="00512544">
        <w:rPr>
          <w:rFonts w:ascii="Times New Roman" w:hAnsi="Times New Roman" w:cs="Times New Roman"/>
          <w:sz w:val="24"/>
          <w:szCs w:val="24"/>
        </w:rPr>
        <w:t>provides</w:t>
      </w:r>
      <w:r w:rsidR="00512544" w:rsidRPr="00764575">
        <w:rPr>
          <w:rFonts w:ascii="Times New Roman" w:hAnsi="Times New Roman" w:cs="Times New Roman"/>
          <w:sz w:val="24"/>
          <w:szCs w:val="24"/>
        </w:rPr>
        <w:t xml:space="preserve"> </w:t>
      </w:r>
      <w:r w:rsidR="00A857DA" w:rsidRPr="00764575">
        <w:rPr>
          <w:rFonts w:ascii="Times New Roman" w:hAnsi="Times New Roman" w:cs="Times New Roman"/>
          <w:sz w:val="24"/>
          <w:szCs w:val="24"/>
        </w:rPr>
        <w:t xml:space="preserve">a </w:t>
      </w:r>
      <w:r w:rsidR="00215B47" w:rsidRPr="00764575">
        <w:rPr>
          <w:rFonts w:ascii="Times New Roman" w:hAnsi="Times New Roman" w:cs="Times New Roman"/>
          <w:sz w:val="24"/>
          <w:szCs w:val="24"/>
        </w:rPr>
        <w:t>somewhat</w:t>
      </w:r>
      <w:r w:rsidR="00A857DA" w:rsidRPr="00764575">
        <w:rPr>
          <w:rFonts w:ascii="Times New Roman" w:hAnsi="Times New Roman" w:cs="Times New Roman"/>
          <w:sz w:val="24"/>
          <w:szCs w:val="24"/>
        </w:rPr>
        <w:t xml:space="preserve"> different picture</w:t>
      </w:r>
      <w:r w:rsidR="00BF47BC" w:rsidRPr="00764575">
        <w:rPr>
          <w:rFonts w:ascii="Times New Roman" w:hAnsi="Times New Roman" w:cs="Times New Roman"/>
          <w:sz w:val="24"/>
          <w:szCs w:val="24"/>
        </w:rPr>
        <w:t>, in particular before</w:t>
      </w:r>
      <w:r w:rsidR="00D10A2E" w:rsidRPr="00764575">
        <w:rPr>
          <w:rFonts w:ascii="Times New Roman" w:hAnsi="Times New Roman" w:cs="Times New Roman"/>
          <w:sz w:val="24"/>
          <w:szCs w:val="24"/>
        </w:rPr>
        <w:t xml:space="preserve"> 1995</w:t>
      </w:r>
      <w:r w:rsidR="00512544">
        <w:rPr>
          <w:rFonts w:ascii="Times New Roman" w:hAnsi="Times New Roman" w:cs="Times New Roman"/>
          <w:sz w:val="24"/>
          <w:szCs w:val="24"/>
        </w:rPr>
        <w:t xml:space="preserve"> (</w:t>
      </w:r>
      <w:r w:rsidR="00DC33B9" w:rsidRPr="00764575">
        <w:rPr>
          <w:rFonts w:ascii="Times New Roman" w:hAnsi="Times New Roman" w:cs="Times New Roman"/>
          <w:sz w:val="24"/>
          <w:szCs w:val="24"/>
        </w:rPr>
        <w:t xml:space="preserve">Supplementary </w:t>
      </w:r>
      <w:r w:rsidR="00512544">
        <w:rPr>
          <w:rFonts w:ascii="Times New Roman" w:hAnsi="Times New Roman" w:cs="Times New Roman"/>
          <w:sz w:val="24"/>
          <w:szCs w:val="24"/>
        </w:rPr>
        <w:t>M</w:t>
      </w:r>
      <w:r w:rsidR="00DC33B9" w:rsidRPr="00764575">
        <w:rPr>
          <w:rFonts w:ascii="Times New Roman" w:hAnsi="Times New Roman" w:cs="Times New Roman"/>
          <w:sz w:val="24"/>
          <w:szCs w:val="24"/>
        </w:rPr>
        <w:t>aterial A</w:t>
      </w:r>
      <w:r w:rsidR="00512544">
        <w:rPr>
          <w:rFonts w:ascii="Times New Roman" w:hAnsi="Times New Roman" w:cs="Times New Roman"/>
          <w:sz w:val="24"/>
          <w:szCs w:val="24"/>
        </w:rPr>
        <w:t>).</w:t>
      </w:r>
      <w:r w:rsidRPr="00764575">
        <w:rPr>
          <w:rFonts w:ascii="Times New Roman" w:hAnsi="Times New Roman" w:cs="Times New Roman"/>
          <w:sz w:val="24"/>
          <w:szCs w:val="24"/>
        </w:rPr>
        <w:t xml:space="preserve">  </w:t>
      </w:r>
    </w:p>
    <w:p w14:paraId="3A9AEA67" w14:textId="1CB21FE0" w:rsidR="00517A24" w:rsidRPr="00764575" w:rsidRDefault="00C633D4"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 xml:space="preserve">The </w:t>
      </w:r>
      <w:r w:rsidR="006D7873" w:rsidRPr="00764575">
        <w:rPr>
          <w:rFonts w:ascii="Times New Roman" w:hAnsi="Times New Roman" w:cs="Times New Roman"/>
          <w:sz w:val="24"/>
          <w:szCs w:val="24"/>
        </w:rPr>
        <w:t xml:space="preserve">observed series for the </w:t>
      </w:r>
      <w:r w:rsidRPr="00764575">
        <w:rPr>
          <w:rFonts w:ascii="Times New Roman" w:hAnsi="Times New Roman" w:cs="Times New Roman"/>
          <w:sz w:val="24"/>
          <w:szCs w:val="24"/>
        </w:rPr>
        <w:t xml:space="preserve">AMOC, the AMO and the NAO </w:t>
      </w:r>
      <w:r w:rsidR="00C218C4" w:rsidRPr="00764575">
        <w:rPr>
          <w:rFonts w:ascii="Times New Roman" w:hAnsi="Times New Roman" w:cs="Times New Roman"/>
          <w:sz w:val="24"/>
          <w:szCs w:val="24"/>
        </w:rPr>
        <w:t>may be</w:t>
      </w:r>
      <w:r w:rsidR="006D7873" w:rsidRPr="00764575">
        <w:rPr>
          <w:rFonts w:ascii="Times New Roman" w:hAnsi="Times New Roman" w:cs="Times New Roman"/>
          <w:sz w:val="24"/>
          <w:szCs w:val="24"/>
        </w:rPr>
        <w:t xml:space="preserve"> </w:t>
      </w:r>
      <w:r w:rsidR="00BC276F" w:rsidRPr="00764575">
        <w:rPr>
          <w:rFonts w:ascii="Times New Roman" w:hAnsi="Times New Roman" w:cs="Times New Roman"/>
          <w:sz w:val="24"/>
          <w:szCs w:val="24"/>
        </w:rPr>
        <w:t>superpositions of several series that represent different mechanisms</w:t>
      </w:r>
      <w:r w:rsidR="00543D26" w:rsidRPr="00764575">
        <w:rPr>
          <w:rFonts w:ascii="Times New Roman" w:hAnsi="Times New Roman" w:cs="Times New Roman"/>
          <w:sz w:val="24"/>
          <w:szCs w:val="24"/>
        </w:rPr>
        <w:t xml:space="preserve"> </w:t>
      </w:r>
      <w:r w:rsidR="00543D26" w:rsidRPr="00764575">
        <w:rPr>
          <w:rFonts w:ascii="Times New Roman" w:hAnsi="Times New Roman" w:cs="Times New Roman"/>
          <w:sz w:val="24"/>
          <w:szCs w:val="24"/>
        </w:rPr>
        <w:fldChar w:fldCharType="begin">
          <w:fldData xml:space="preserve">PEVuZE5vdGU+PENpdGU+PEF1dGhvcj5aaGFuZzwvQXV0aG9yPjxZZWFyPjIwMTk8L1llYXI+PFJl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==
</w:fldData>
        </w:fldChar>
      </w:r>
      <w:r w:rsidR="00856173">
        <w:rPr>
          <w:rFonts w:ascii="Times New Roman" w:hAnsi="Times New Roman" w:cs="Times New Roman"/>
          <w:sz w:val="24"/>
          <w:szCs w:val="24"/>
        </w:rPr>
        <w:instrText xml:space="preserve"> ADDIN EN.CITE </w:instrText>
      </w:r>
      <w:r w:rsidR="00856173">
        <w:rPr>
          <w:rFonts w:ascii="Times New Roman" w:hAnsi="Times New Roman" w:cs="Times New Roman"/>
          <w:sz w:val="24"/>
          <w:szCs w:val="24"/>
        </w:rPr>
        <w:fldChar w:fldCharType="begin">
          <w:fldData xml:space="preserve">PEVuZE5vdGU+PENpdGU+PEF1dGhvcj5aaGFuZzwvQXV0aG9yPjxZZWFyPjIwMTk8L1llYXI+PFJl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==
</w:fldData>
        </w:fldChar>
      </w:r>
      <w:r w:rsidR="00856173">
        <w:rPr>
          <w:rFonts w:ascii="Times New Roman" w:hAnsi="Times New Roman" w:cs="Times New Roman"/>
          <w:sz w:val="24"/>
          <w:szCs w:val="24"/>
        </w:rPr>
        <w:instrText xml:space="preserve"> ADDIN EN.CITE.DATA </w:instrText>
      </w:r>
      <w:r w:rsidR="00856173">
        <w:rPr>
          <w:rFonts w:ascii="Times New Roman" w:hAnsi="Times New Roman" w:cs="Times New Roman"/>
          <w:sz w:val="24"/>
          <w:szCs w:val="24"/>
        </w:rPr>
      </w:r>
      <w:r w:rsidR="00856173">
        <w:rPr>
          <w:rFonts w:ascii="Times New Roman" w:hAnsi="Times New Roman" w:cs="Times New Roman"/>
          <w:sz w:val="24"/>
          <w:szCs w:val="24"/>
        </w:rPr>
        <w:fldChar w:fldCharType="end"/>
      </w:r>
      <w:r w:rsidR="00543D26" w:rsidRPr="00764575">
        <w:rPr>
          <w:rFonts w:ascii="Times New Roman" w:hAnsi="Times New Roman" w:cs="Times New Roman"/>
          <w:sz w:val="24"/>
          <w:szCs w:val="24"/>
        </w:rPr>
      </w:r>
      <w:r w:rsidR="00543D26"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(Zhang et al., 2019)</w:t>
      </w:r>
      <w:r w:rsidR="00543D26" w:rsidRPr="00764575">
        <w:rPr>
          <w:rFonts w:ascii="Times New Roman" w:hAnsi="Times New Roman" w:cs="Times New Roman"/>
          <w:sz w:val="24"/>
          <w:szCs w:val="24"/>
        </w:rPr>
        <w:fldChar w:fldCharType="end"/>
      </w:r>
      <w:r w:rsidR="0060173F" w:rsidRPr="00764575">
        <w:rPr>
          <w:rFonts w:ascii="Times New Roman" w:hAnsi="Times New Roman" w:cs="Times New Roman"/>
          <w:sz w:val="24"/>
          <w:szCs w:val="24"/>
        </w:rPr>
        <w:t xml:space="preserve">. The </w:t>
      </w:r>
      <w:r w:rsidR="007853A4" w:rsidRPr="00764575">
        <w:rPr>
          <w:rFonts w:ascii="Times New Roman" w:hAnsi="Times New Roman" w:cs="Times New Roman"/>
          <w:sz w:val="24"/>
          <w:szCs w:val="24"/>
        </w:rPr>
        <w:t xml:space="preserve">LL relations </w:t>
      </w:r>
      <w:r w:rsidR="009C5EF5" w:rsidRPr="00764575">
        <w:rPr>
          <w:rFonts w:ascii="Times New Roman" w:hAnsi="Times New Roman" w:cs="Times New Roman"/>
          <w:sz w:val="24"/>
          <w:szCs w:val="24"/>
        </w:rPr>
        <w:t xml:space="preserve">between the series may therefore also depend on </w:t>
      </w:r>
      <w:r w:rsidR="00543D26" w:rsidRPr="00764575">
        <w:rPr>
          <w:rFonts w:ascii="Times New Roman" w:hAnsi="Times New Roman" w:cs="Times New Roman"/>
          <w:sz w:val="24"/>
          <w:szCs w:val="24"/>
        </w:rPr>
        <w:t xml:space="preserve">which of the components </w:t>
      </w:r>
      <w:r w:rsidR="004A4C64" w:rsidRPr="00764575">
        <w:rPr>
          <w:rFonts w:ascii="Times New Roman" w:hAnsi="Times New Roman" w:cs="Times New Roman"/>
          <w:sz w:val="24"/>
          <w:szCs w:val="24"/>
        </w:rPr>
        <w:t>are examined</w:t>
      </w:r>
      <w:r w:rsidR="00577EE1" w:rsidRPr="00764575">
        <w:rPr>
          <w:rFonts w:ascii="Times New Roman" w:hAnsi="Times New Roman" w:cs="Times New Roman"/>
          <w:sz w:val="24"/>
          <w:szCs w:val="24"/>
        </w:rPr>
        <w:t>.</w:t>
      </w:r>
      <w:r w:rsidR="0000171B" w:rsidRPr="00764575">
        <w:rPr>
          <w:rFonts w:ascii="Times New Roman" w:hAnsi="Times New Roman" w:cs="Times New Roman"/>
          <w:sz w:val="24"/>
          <w:szCs w:val="24"/>
        </w:rPr>
        <w:t xml:space="preserve"> </w:t>
      </w:r>
      <w:r w:rsidR="005B1DB0" w:rsidRPr="00764575">
        <w:rPr>
          <w:rFonts w:ascii="Times New Roman" w:hAnsi="Times New Roman" w:cs="Times New Roman"/>
          <w:sz w:val="24"/>
          <w:szCs w:val="24"/>
        </w:rPr>
        <w:t xml:space="preserve">Attributing different mechanisms to different components in the AMO </w:t>
      </w:r>
      <w:r w:rsidR="00961B8A" w:rsidRPr="00764575">
        <w:rPr>
          <w:rFonts w:ascii="Times New Roman" w:hAnsi="Times New Roman" w:cs="Times New Roman"/>
          <w:sz w:val="24"/>
          <w:szCs w:val="24"/>
        </w:rPr>
        <w:t xml:space="preserve"> </w:t>
      </w:r>
      <w:r w:rsidR="005B1DB0" w:rsidRPr="00764575">
        <w:rPr>
          <w:rFonts w:ascii="Times New Roman" w:hAnsi="Times New Roman" w:cs="Times New Roman"/>
          <w:sz w:val="24"/>
          <w:szCs w:val="24"/>
        </w:rPr>
        <w:t xml:space="preserve">is </w:t>
      </w:r>
      <w:r w:rsidR="00BD2EC2" w:rsidRPr="00764575">
        <w:rPr>
          <w:rFonts w:ascii="Times New Roman" w:hAnsi="Times New Roman" w:cs="Times New Roman"/>
          <w:sz w:val="24"/>
          <w:szCs w:val="24"/>
        </w:rPr>
        <w:t xml:space="preserve">for example </w:t>
      </w:r>
      <w:r w:rsidR="005B1DB0" w:rsidRPr="00764575">
        <w:rPr>
          <w:rFonts w:ascii="Times New Roman" w:hAnsi="Times New Roman" w:cs="Times New Roman"/>
          <w:sz w:val="24"/>
          <w:szCs w:val="24"/>
        </w:rPr>
        <w:t xml:space="preserve">shown in </w:t>
      </w:r>
      <w:r w:rsidR="00190152" w:rsidRPr="00764575">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 AuthorYear="1"&gt;&lt;Author&gt;Fang&lt;/Author&gt;&lt;Year&gt;2021&lt;/Year&gt;&lt;RecNum&gt;6930&lt;/RecNum&gt;&lt;DisplayText&gt;S. W. Fang et al. (2021)&lt;/DisplayText&gt;&lt;record&gt;&lt;rec-number&gt;6930&lt;/rec-number&gt;&lt;foreign-keys&gt;&lt;key app="EN" db-id="sexww2d2pxxax1eaw0ex0509sr22dt2a5frf" timestamp="1672316615"&gt;6930&lt;/key&gt;&lt;/foreign-keys&gt;&lt;ref-type name="Journal Article"&gt;17&lt;/ref-type&gt;&lt;contributors&gt;&lt;authors&gt;&lt;author&gt;Fang, S. W.&lt;/author&gt;&lt;author&gt;Khodri, M.&lt;/author&gt;&lt;author&gt;Timmreck, C.&lt;/author&gt;&lt;author&gt;Zanchettin, D.&lt;/author&gt;&lt;author&gt;Jungclaus, J.&lt;/author&gt;&lt;/authors&gt;&lt;/contributors&gt;&lt;auth-address&gt;Max Planck Inst Meteorol, Hamburg, Germany&amp;#xD;IRD IPSL Lab Oceanog &amp;amp; Climat, Paris, France&amp;#xD;Univ CaFoscari Venice, Venice, Italy&lt;/auth-address&gt;&lt;titles&gt;&lt;title&gt;Disentangling Internal and External Contributions to Atlantic Multidecadal Variability Over the Past Millennium&lt;/title&gt;&lt;secondary-title&gt;Geophysical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Lett&lt;/abbr-1&gt;&lt;/alt-periodical&gt;&lt;volume&gt;48&lt;/volume&gt;&lt;number&gt;23&lt;/number&gt;&lt;keywords&gt;&lt;keyword&gt;atlantic multidecadal variability&lt;/keyword&gt;&lt;keyword&gt;pmip4&lt;/keyword&gt;&lt;keyword&gt;past1000&lt;/keyword&gt;&lt;keyword&gt;paleo-climate&lt;/keyword&gt;&lt;keyword&gt;internal variability&lt;/keyword&gt;&lt;keyword&gt;volcano&lt;/keyword&gt;&lt;keyword&gt;pmip4 contribution&lt;/keyword&gt;&lt;keyword&gt;ocean&lt;/keyword&gt;&lt;keyword&gt;climate&lt;/keyword&gt;&lt;keyword&gt;north&lt;/keyword&gt;&lt;keyword&gt;oscillation&lt;/keyword&gt;&lt;keyword&gt;rainfall&lt;/keyword&gt;&lt;keyword&gt;pacific&lt;/keyword&gt;&lt;keyword&gt;amv&lt;/keyword&gt;&lt;/keywords&gt;&lt;dates&gt;&lt;year&gt;2021&lt;/year&gt;&lt;pub-dates&gt;&lt;date&gt;Dec 16&lt;/date&gt;&lt;/pub-dates&gt;&lt;/dates&gt;&lt;isbn&gt;0094-8276&lt;/isbn&gt;&lt;accession-num&gt;WOS:000730019700071&lt;/accession-num&gt;&lt;urls&gt;&lt;related-urls&gt;&lt;url&gt;&amp;lt;Go to ISI&amp;gt;://WOS:000730019700071&lt;/url&gt;&lt;/related-urls&gt;&lt;/urls&gt;&lt;electronic-resource-num&gt;ARTN e2021GL095990&amp;#xD;10.1029/2021GL095990&lt;/electronic-resource-num&gt;&lt;language&gt;English&lt;/language&gt;&lt;/record&gt;&lt;/Cite&gt;&lt;/EndNote&gt;</w:instrText>
      </w:r>
      <w:r w:rsidR="00190152"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 xml:space="preserve"> Fang et al. (2021)</w:t>
      </w:r>
      <w:r w:rsidR="00190152" w:rsidRPr="00764575">
        <w:rPr>
          <w:rFonts w:ascii="Times New Roman" w:hAnsi="Times New Roman" w:cs="Times New Roman"/>
          <w:sz w:val="24"/>
          <w:szCs w:val="24"/>
        </w:rPr>
        <w:fldChar w:fldCharType="end"/>
      </w:r>
      <w:r w:rsidR="00BD2EC2" w:rsidRPr="00764575">
        <w:rPr>
          <w:rFonts w:ascii="Times New Roman" w:hAnsi="Times New Roman" w:cs="Times New Roman"/>
          <w:sz w:val="24"/>
          <w:szCs w:val="24"/>
        </w:rPr>
        <w:t>.</w:t>
      </w:r>
    </w:p>
    <w:p w14:paraId="12BF1166" w14:textId="253137F0" w:rsidR="00B84CFD" w:rsidRPr="00764575" w:rsidRDefault="00B84CFD"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 xml:space="preserve">The North Atlantic Ocean </w:t>
      </w:r>
      <w:r w:rsidR="00040B2E" w:rsidRPr="00764575">
        <w:rPr>
          <w:rFonts w:ascii="Times New Roman" w:hAnsi="Times New Roman" w:cs="Times New Roman"/>
          <w:sz w:val="24"/>
          <w:szCs w:val="24"/>
        </w:rPr>
        <w:t xml:space="preserve">interdecadal variability </w:t>
      </w:r>
      <w:r w:rsidRPr="00764575">
        <w:rPr>
          <w:rFonts w:ascii="Times New Roman" w:hAnsi="Times New Roman" w:cs="Times New Roman"/>
          <w:sz w:val="24"/>
          <w:szCs w:val="24"/>
        </w:rPr>
        <w:t>shows cycle periods of about 20 years</w:t>
      </w:r>
      <w:r w:rsidR="003E7DCA" w:rsidRPr="00764575">
        <w:rPr>
          <w:rFonts w:ascii="Times New Roman" w:hAnsi="Times New Roman" w:cs="Times New Roman"/>
          <w:sz w:val="24"/>
          <w:szCs w:val="24"/>
        </w:rPr>
        <w:t xml:space="preserve"> </w:t>
      </w:r>
      <w:r w:rsidR="003E7DCA" w:rsidRPr="00764575">
        <w:rPr>
          <w:rFonts w:ascii="Times New Roman" w:hAnsi="Times New Roman" w:cs="Times New Roman"/>
          <w:sz w:val="24"/>
          <w:szCs w:val="24"/>
        </w:rPr>
        <w:fldChar w:fldCharType="begin">
          <w:fldData xml:space="preserve">PEVuZE5vdGU+PENpdGU+PEF1dGhvcj5BcnplbDwvQXV0aG9yPjxZZWFyPjIwMjA8L1llYXI+PFJl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</w:fldData>
        </w:fldChar>
      </w:r>
      <w:r w:rsidR="00856173">
        <w:rPr>
          <w:rFonts w:ascii="Times New Roman" w:hAnsi="Times New Roman" w:cs="Times New Roman"/>
          <w:sz w:val="24"/>
          <w:szCs w:val="24"/>
        </w:rPr>
        <w:instrText xml:space="preserve"> ADDIN EN.CITE </w:instrText>
      </w:r>
      <w:r w:rsidR="00856173">
        <w:rPr>
          <w:rFonts w:ascii="Times New Roman" w:hAnsi="Times New Roman" w:cs="Times New Roman"/>
          <w:sz w:val="24"/>
          <w:szCs w:val="24"/>
        </w:rPr>
        <w:fldChar w:fldCharType="begin">
          <w:fldData xml:space="preserve">PEVuZE5vdGU+PENpdGU+PEF1dGhvcj5BcnplbDwvQXV0aG9yPjxZZWFyPjIwMjA8L1llYXI+PFJl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</w:fldData>
        </w:fldChar>
      </w:r>
      <w:r w:rsidR="00856173">
        <w:rPr>
          <w:rFonts w:ascii="Times New Roman" w:hAnsi="Times New Roman" w:cs="Times New Roman"/>
          <w:sz w:val="24"/>
          <w:szCs w:val="24"/>
        </w:rPr>
        <w:instrText xml:space="preserve"> ADDIN EN.CITE.DATA </w:instrText>
      </w:r>
      <w:r w:rsidR="00856173">
        <w:rPr>
          <w:rFonts w:ascii="Times New Roman" w:hAnsi="Times New Roman" w:cs="Times New Roman"/>
          <w:sz w:val="24"/>
          <w:szCs w:val="24"/>
        </w:rPr>
      </w:r>
      <w:r w:rsidR="00856173">
        <w:rPr>
          <w:rFonts w:ascii="Times New Roman" w:hAnsi="Times New Roman" w:cs="Times New Roman"/>
          <w:sz w:val="24"/>
          <w:szCs w:val="24"/>
        </w:rPr>
        <w:fldChar w:fldCharType="end"/>
      </w:r>
      <w:r w:rsidR="003E7DCA" w:rsidRPr="00764575">
        <w:rPr>
          <w:rFonts w:ascii="Times New Roman" w:hAnsi="Times New Roman" w:cs="Times New Roman"/>
          <w:sz w:val="24"/>
          <w:szCs w:val="24"/>
        </w:rPr>
      </w:r>
      <w:r w:rsidR="003E7DCA"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(Arzel &amp; Huck, 2020)</w:t>
      </w:r>
      <w:r w:rsidR="003E7DCA" w:rsidRPr="00764575">
        <w:rPr>
          <w:rFonts w:ascii="Times New Roman" w:hAnsi="Times New Roman" w:cs="Times New Roman"/>
          <w:sz w:val="24"/>
          <w:szCs w:val="24"/>
        </w:rPr>
        <w:fldChar w:fldCharType="end"/>
      </w:r>
      <w:r w:rsidRPr="00764575">
        <w:rPr>
          <w:rFonts w:ascii="Times New Roman" w:hAnsi="Times New Roman" w:cs="Times New Roman"/>
          <w:sz w:val="24"/>
          <w:szCs w:val="24"/>
        </w:rPr>
        <w:t xml:space="preserve"> but also cycles with shorter and longer periods.  The AMOC and the </w:t>
      </w:r>
      <w:r w:rsidRPr="00764575">
        <w:rPr>
          <w:rFonts w:ascii="Times New Roman" w:hAnsi="Times New Roman" w:cs="Times New Roman"/>
          <w:sz w:val="24"/>
          <w:szCs w:val="24"/>
        </w:rPr>
        <w:lastRenderedPageBreak/>
        <w:t>AMO both show cycle periods of 20 years</w:t>
      </w:r>
      <w:r w:rsidR="00AE4322" w:rsidRPr="00764575">
        <w:rPr>
          <w:rFonts w:ascii="Times New Roman" w:hAnsi="Times New Roman" w:cs="Times New Roman"/>
          <w:sz w:val="24"/>
          <w:szCs w:val="24"/>
        </w:rPr>
        <w:t xml:space="preserve"> </w:t>
      </w:r>
      <w:r w:rsidR="000362A9" w:rsidRPr="00764575">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&lt;EndNote&gt;&lt;Cite&gt;&lt;Author&gt;Seip&lt;/Author&gt;&lt;Year&gt;2019&lt;/Year&gt;&lt;RecNum&gt;6023&lt;/RecNum&gt;&lt;DisplayText&gt;(K. L. Seip et al., 2019)&lt;/DisplayText&gt;&lt;record&gt;&lt;rec-number&gt;6023&lt;/rec-number&gt;&lt;foreign-keys&gt;&lt;key app="EN" db-id="sexww2d2pxxax1eaw0ex0509sr22dt2a5frf" timestamp="0"&gt;6023&lt;/key&gt;&lt;/foreign-keys&gt;&lt;ref-type name="Journal Article"&gt;17&lt;/ref-type&gt;&lt;contributors&gt;&lt;authors&gt;&lt;author&gt;Seip, K. L.&lt;/author&gt;&lt;author&gt;Gron, O.&lt;/author&gt;&lt;author&gt;Wang, H.&lt;/author&gt;&lt;/authors&gt;&lt;/contributors&gt;&lt;auth-address&gt;OsloMet Oslo Metropolitan Univ, Dept Technol Art &amp;amp; Design, N-0130 Oslo, Norway&amp;#xD;NOAA, NWS, NCEP, Climate Predict Ctr,NCWCP, 5830 Univ Res Court, College Pk, MD 20740 USA&lt;/auth-address&gt;&lt;titles&gt;&lt;title&gt;The North Atlantic Oscillations: Cycle Times for the NAO, the AMO and the AMOC&lt;/title&gt;&lt;secondary-title&gt;Climate&lt;/secondary-title&gt;&lt;alt-title&gt;Climate&lt;/alt-title&gt;&lt;/titles&gt;&lt;periodical&gt;&lt;full-title&gt;Climate&lt;/full-title&gt;&lt;abbr-1&gt;Climate&lt;/abbr-1&gt;&lt;/periodical&gt;&lt;alt-periodical&gt;&lt;full-title&gt;Climate&lt;/full-title&gt;&lt;abbr-1&gt;Climate&lt;/abbr-1&gt;&lt;/alt-periodical&gt;&lt;volume&gt;7&lt;/volume&gt;&lt;number&gt;3&lt;/number&gt;&lt;keywords&gt;&lt;keyword&gt;climate&lt;/keyword&gt;&lt;keyword&gt;ocean oscillations&lt;/keyword&gt;&lt;keyword&gt;nao&lt;/keyword&gt;&lt;keyword&gt;amo&lt;/keyword&gt;&lt;keyword&gt;amoc&lt;/keyword&gt;&lt;keyword&gt;leading-lagging relations&lt;/keyword&gt;&lt;keyword&gt;see saw pattern&lt;/keyword&gt;&lt;keyword&gt;climate&lt;/keyword&gt;&lt;keyword&gt;reconstruction&lt;/keyword&gt;&lt;keyword&gt;variability&lt;/keyword&gt;&lt;keyword&gt;circulation&lt;/keyword&gt;&lt;keyword&gt;dynamics&lt;/keyword&gt;&lt;keyword&gt;pacific&lt;/keyword&gt;&lt;/keywords&gt;&lt;dates&gt;&lt;year&gt;2019&lt;/year&gt;&lt;pub-dates&gt;&lt;date&gt;Mar 19&lt;/date&gt;&lt;/pub-dates&gt;&lt;/dates&gt;&lt;isbn&gt;2225-1154&lt;/isbn&gt;&lt;accession-num&gt;WOS:000464291800001&lt;/accession-num&gt;&lt;urls&gt;&lt;related-urls&gt;&lt;url&gt;&amp;lt;Go to ISI&amp;gt;://WOS:000464291800001&lt;/url&gt;&lt;/related-urls&gt;&lt;/urls&gt;&lt;electronic-resource-num&gt;ARTN 43&amp;#xD;10.3390/cli7030043&lt;/electronic-resource-num&gt;&lt;language&gt;English&lt;/language&gt;&lt;/record&gt;&lt;/Cite&gt;&lt;/EndNote&gt;</w:instrText>
      </w:r>
      <w:r w:rsidR="000362A9"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(Seip et al., 2019)</w:t>
      </w:r>
      <w:r w:rsidR="000362A9" w:rsidRPr="00764575">
        <w:rPr>
          <w:rFonts w:ascii="Times New Roman" w:hAnsi="Times New Roman" w:cs="Times New Roman"/>
          <w:sz w:val="24"/>
          <w:szCs w:val="24"/>
        </w:rPr>
        <w:fldChar w:fldCharType="end"/>
      </w:r>
      <w:r w:rsidRPr="00764575">
        <w:rPr>
          <w:rFonts w:ascii="Times New Roman" w:hAnsi="Times New Roman" w:cs="Times New Roman"/>
          <w:sz w:val="24"/>
          <w:szCs w:val="24"/>
        </w:rPr>
        <w:t>. During the period 1971 to 2018 there was a slowdown in global warming from 1998 to 2012</w:t>
      </w:r>
      <w:r w:rsidR="003E7DCA" w:rsidRPr="00764575">
        <w:rPr>
          <w:rFonts w:ascii="Times New Roman" w:hAnsi="Times New Roman" w:cs="Times New Roman"/>
          <w:sz w:val="24"/>
          <w:szCs w:val="24"/>
        </w:rPr>
        <w:t xml:space="preserve"> </w:t>
      </w:r>
      <w:r w:rsidR="003E7DCA" w:rsidRPr="00764575">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&lt;EndNote&gt;&lt;Cite&gt;&lt;Author&gt;Cheng&lt;/Author&gt;&lt;Year&gt;2015&lt;/Year&gt;&lt;RecNum&gt;6937&lt;/RecNum&gt;&lt;DisplayText&gt;(Cheng et al., 2015)&lt;/DisplayText&gt;&lt;record&gt;&lt;rec-number&gt;6937&lt;/rec-number&gt;&lt;foreign-keys&gt;&lt;key app="EN" db-id="sexww2d2pxxax1eaw0ex0509sr22dt2a5frf" timestamp="1673259987"&gt;6937&lt;/key&gt;&lt;/foreign-keys&gt;&lt;ref-type name="Journal Article"&gt;17&lt;/ref-type&gt;&lt;contributors&gt;&lt;authors&gt;&lt;author&gt;Cheng, L. J.&lt;/author&gt;&lt;author&gt;Zheng, F.&lt;/author&gt;&lt;author&gt;Zhu, J.&lt;/author&gt;&lt;/authors&gt;&lt;/contributors&gt;&lt;auth-address&gt;Chinese Acad Sci, Inst Atmospher Phys, Int Ctr Climate &amp;amp; Environm Sci, Beijing 100029, Peoples R China&lt;/auth-address&gt;&lt;titles&gt;&lt;title&gt;Distinctive ocean interior changes during the recent warming slowdown&lt;/title&gt;&lt;secondary-title&gt;Scientific Reports&lt;/secondary-title&gt;&lt;alt-title&gt;Sci Rep-Uk&lt;/alt-title&gt;&lt;/titles&gt;&lt;periodical&gt;&lt;full-title&gt;Scientific Reports&lt;/full-title&gt;&lt;abbr-1&gt;Sci Rep-Uk&lt;/abbr-1&gt;&lt;/periodical&gt;&lt;alt-periodical&gt;&lt;full-title&gt;Scientific Reports&lt;/full-title&gt;&lt;abbr-1&gt;Sci Rep-Uk&lt;/abbr-1&gt;&lt;/alt-periodical&gt;&lt;volume&gt;5&lt;/volume&gt;&lt;keywords&gt;&lt;keyword&gt;heat-content&lt;/keyword&gt;&lt;keyword&gt;decadal changes&lt;/keyword&gt;&lt;keyword&gt;hiatus&lt;/keyword&gt;&lt;keyword&gt;temperature&lt;/keyword&gt;&lt;keyword&gt;enso&lt;/keyword&gt;&lt;keyword&gt;well&lt;/keyword&gt;&lt;/keywords&gt;&lt;dates&gt;&lt;year&gt;2015&lt;/year&gt;&lt;pub-dates&gt;&lt;date&gt;Sep 23&lt;/date&gt;&lt;/pub-dates&gt;&lt;/dates&gt;&lt;isbn&gt;2045-2322&lt;/isbn&gt;&lt;accession-num&gt;WOS:000361595600002&lt;/accession-num&gt;&lt;urls&gt;&lt;related-urls&gt;&lt;url&gt;&amp;lt;Go to ISI&amp;gt;://WOS:000361595600002&lt;/url&gt;&lt;/related-urls&gt;&lt;/urls&gt;&lt;electronic-resource-num&gt;ARTN 14346&amp;#xD;10.1038/srep14346&lt;/electronic-resource-num&gt;&lt;language&gt;English&lt;/language&gt;&lt;/record&gt;&lt;/Cite&gt;&lt;/EndNote&gt;</w:instrText>
      </w:r>
      <w:r w:rsidR="003E7DCA"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(Cheng et al., 2015)</w:t>
      </w:r>
      <w:r w:rsidR="003E7DCA" w:rsidRPr="00764575">
        <w:rPr>
          <w:rFonts w:ascii="Times New Roman" w:hAnsi="Times New Roman" w:cs="Times New Roman"/>
          <w:sz w:val="24"/>
          <w:szCs w:val="24"/>
        </w:rPr>
        <w:fldChar w:fldCharType="end"/>
      </w:r>
      <w:r w:rsidRPr="00764575">
        <w:rPr>
          <w:rFonts w:ascii="Times New Roman" w:hAnsi="Times New Roman" w:cs="Times New Roman"/>
          <w:sz w:val="24"/>
          <w:szCs w:val="24"/>
        </w:rPr>
        <w:t>.</w:t>
      </w:r>
      <w:r w:rsidR="00ED292B" w:rsidRPr="00764575">
        <w:rPr>
          <w:rFonts w:ascii="Times New Roman" w:hAnsi="Times New Roman" w:cs="Times New Roman"/>
          <w:sz w:val="24"/>
          <w:szCs w:val="24"/>
        </w:rPr>
        <w:t xml:space="preserve"> Properties of the AMOC slowdown during the last </w:t>
      </w:r>
      <w:r w:rsidR="00CD6C80" w:rsidRPr="00764575">
        <w:rPr>
          <w:rFonts w:ascii="Times New Roman" w:hAnsi="Times New Roman" w:cs="Times New Roman"/>
          <w:sz w:val="24"/>
          <w:szCs w:val="24"/>
        </w:rPr>
        <w:t>bi</w:t>
      </w:r>
      <w:r w:rsidR="00ED292B" w:rsidRPr="00764575">
        <w:rPr>
          <w:rFonts w:ascii="Times New Roman" w:hAnsi="Times New Roman" w:cs="Times New Roman"/>
          <w:sz w:val="24"/>
          <w:szCs w:val="24"/>
        </w:rPr>
        <w:t>-decade have been discussed by</w:t>
      </w:r>
      <w:r w:rsidR="00D7680E" w:rsidRPr="00764575">
        <w:rPr>
          <w:rFonts w:ascii="Times New Roman" w:hAnsi="Times New Roman" w:cs="Times New Roman"/>
          <w:sz w:val="24"/>
          <w:szCs w:val="24"/>
        </w:rPr>
        <w:t xml:space="preserve"> e.g., </w:t>
      </w:r>
      <w:r w:rsidR="00ED292B" w:rsidRPr="00764575">
        <w:rPr>
          <w:rFonts w:ascii="Times New Roman" w:hAnsi="Times New Roman" w:cs="Times New Roman"/>
          <w:sz w:val="24"/>
          <w:szCs w:val="24"/>
        </w:rPr>
        <w:fldChar w:fldCharType="begin"/>
      </w:r>
      <w:r w:rsidR="00732739" w:rsidRPr="00764575">
        <w:rPr>
          <w:rFonts w:ascii="Times New Roman" w:hAnsi="Times New Roman" w:cs="Times New Roman"/>
          <w:sz w:val="24"/>
          <w:szCs w:val="24"/>
        </w:rPr>
        <w:instrText xml:space="preserve"> ADDIN EN.CITE &lt;EndNote&gt;&lt;Cite AuthorYear="1"&gt;&lt;Author&gt;Boers&lt;/Author&gt;&lt;Year&gt;2021&lt;/Year&gt;&lt;RecNum&gt;6323&lt;/RecNum&gt;&lt;DisplayText&gt;Boers (2021)&lt;/DisplayText&gt;&lt;record&gt;&lt;rec-number&gt;6323&lt;/rec-number&gt;&lt;foreign-keys&gt;&lt;key app="EN" db-id="sexww2d2pxxax1eaw0ex0509sr22dt2a5frf" timestamp="1628254430"&gt;6323&lt;/key&gt;&lt;/foreign-keys&gt;&lt;ref-type name="Journal Article"&gt;17&lt;/ref-type&gt;&lt;contributors&gt;&lt;authors&gt;&lt;author&gt;Boers, Niklas&lt;/author&gt;&lt;/authors&gt;&lt;/contributors&gt;&lt;titles&gt;&lt;title&gt;Observation based early warning signals for a collapse of the Atlantic Meridional Overturning Circulation&lt;/title&gt;&lt;secondary-title&gt;Nature climate change&lt;/secondary-title&gt;&lt;/titles&gt;&lt;periodical&gt;&lt;full-title&gt;Nature Climate Change&lt;/full-title&gt;&lt;abbr-1&gt;Nat Clim Change&lt;/abbr-1&gt;&lt;/periodical&gt;&lt;pages&gt;680-688&lt;/pages&gt;&lt;volume&gt;11&lt;/volume&gt;&lt;dates&gt;&lt;year&gt;2021&lt;/year&gt;&lt;/dates&gt;&lt;urls&gt;&lt;/urls&gt;&lt;/record&gt;&lt;/Cite&gt;&lt;/EndNote&gt;</w:instrText>
      </w:r>
      <w:r w:rsidR="00ED292B" w:rsidRPr="00764575">
        <w:rPr>
          <w:rFonts w:ascii="Times New Roman" w:hAnsi="Times New Roman" w:cs="Times New Roman"/>
          <w:sz w:val="24"/>
          <w:szCs w:val="24"/>
        </w:rPr>
        <w:fldChar w:fldCharType="separate"/>
      </w:r>
      <w:r w:rsidR="00732739" w:rsidRPr="00764575">
        <w:rPr>
          <w:rFonts w:ascii="Times New Roman" w:hAnsi="Times New Roman" w:cs="Times New Roman"/>
          <w:noProof/>
          <w:sz w:val="24"/>
          <w:szCs w:val="24"/>
        </w:rPr>
        <w:t>Boers (2021)</w:t>
      </w:r>
      <w:r w:rsidR="00ED292B" w:rsidRPr="00764575">
        <w:rPr>
          <w:rFonts w:ascii="Times New Roman" w:hAnsi="Times New Roman" w:cs="Times New Roman"/>
          <w:sz w:val="24"/>
          <w:szCs w:val="24"/>
        </w:rPr>
        <w:fldChar w:fldCharType="end"/>
      </w:r>
      <w:r w:rsidR="00DF6567" w:rsidRPr="00764575">
        <w:rPr>
          <w:rFonts w:ascii="Times New Roman" w:hAnsi="Times New Roman" w:cs="Times New Roman"/>
          <w:sz w:val="24"/>
          <w:szCs w:val="24"/>
        </w:rPr>
        <w:t xml:space="preserve"> and </w:t>
      </w:r>
      <w:r w:rsidR="008A0E42" w:rsidRPr="00764575">
        <w:rPr>
          <w:rFonts w:ascii="Times New Roman" w:hAnsi="Times New Roman" w:cs="Times New Roman"/>
          <w:sz w:val="24"/>
          <w:szCs w:val="24"/>
        </w:rPr>
        <w:t xml:space="preserve">the impact of </w:t>
      </w:r>
      <w:r w:rsidR="00593CC0" w:rsidRPr="00764575">
        <w:rPr>
          <w:rFonts w:ascii="Times New Roman" w:hAnsi="Times New Roman" w:cs="Times New Roman"/>
          <w:sz w:val="24"/>
          <w:szCs w:val="24"/>
        </w:rPr>
        <w:t xml:space="preserve">Arctic </w:t>
      </w:r>
      <w:r w:rsidR="0016523B" w:rsidRPr="00764575">
        <w:rPr>
          <w:rFonts w:ascii="Times New Roman" w:hAnsi="Times New Roman" w:cs="Times New Roman"/>
          <w:sz w:val="24"/>
          <w:szCs w:val="24"/>
        </w:rPr>
        <w:t xml:space="preserve">Sea-ice retreat </w:t>
      </w:r>
      <w:r w:rsidR="004C3DED" w:rsidRPr="00764575">
        <w:rPr>
          <w:rFonts w:ascii="Times New Roman" w:hAnsi="Times New Roman" w:cs="Times New Roman"/>
          <w:sz w:val="24"/>
          <w:szCs w:val="24"/>
        </w:rPr>
        <w:t xml:space="preserve">by </w:t>
      </w:r>
      <w:r w:rsidR="004C3DED" w:rsidRPr="00764575">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 AuthorYear="1"&gt;&lt;Author&gt;Moore&lt;/Author&gt;&lt;Year&gt;2022&lt;/Year&gt;&lt;RecNum&gt;6926&lt;/RecNum&gt;&lt;DisplayText&gt;G. W. K. Moore, K.   Våge, et al. (2022)&lt;/DisplayText&gt;&lt;record&gt;&lt;rec-number&gt;6926&lt;/rec-number&gt;&lt;foreign-keys&gt;&lt;key app="EN" db-id="sexww2d2pxxax1eaw0ex0509sr22dt2a5frf" timestamp="1676662165"&gt;6926&lt;/key&gt;&lt;/foreign-keys&gt;&lt;ref-type name="Journal Article"&gt;17&lt;/ref-type&gt;&lt;contributors&gt;&lt;authors&gt;&lt;author&gt;Moore, G. W. K.&lt;/author&gt;&lt;author&gt;Våge,  K.  &lt;/author&gt;&lt;author&gt;RenfrewI, A.&lt;/author&gt;&lt;author&gt;Pickart, R. S. &lt;/author&gt;&lt;/authors&gt;&lt;/contributors&gt;&lt;titles&gt;&lt;title&gt;Sea-ice retreat suggests re-organization of water mass transformation in the Nordic and Barents Seas&lt;/title&gt;&lt;secondary-title&gt;Nature Communications volume 13, Article number: 67 (2022) &lt;/secondary-title&gt;&lt;/titles&gt;&lt;pages&gt;8&lt;/pages&gt;&lt;volume&gt;13&lt;/volume&gt;&lt;number&gt;67&lt;/number&gt;&lt;dates&gt;&lt;year&gt;2022&lt;/year&gt;&lt;/dates&gt;&lt;urls&gt;&lt;/urls&gt;&lt;electronic-resource-num&gt;https://doi.org/10.1038/s41467-021-27641-6&lt;/electronic-resource-num&gt;&lt;/record&gt;&lt;/Cite&gt;&lt;/EndNote&gt;</w:instrText>
      </w:r>
      <w:r w:rsidR="004C3DED"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 xml:space="preserve"> Moore et al. (2022)</w:t>
      </w:r>
      <w:r w:rsidR="004C3DED" w:rsidRPr="00764575">
        <w:rPr>
          <w:rFonts w:ascii="Times New Roman" w:hAnsi="Times New Roman" w:cs="Times New Roman"/>
          <w:sz w:val="24"/>
          <w:szCs w:val="24"/>
        </w:rPr>
        <w:fldChar w:fldCharType="end"/>
      </w:r>
      <w:r w:rsidR="00ED292B" w:rsidRPr="00764575">
        <w:rPr>
          <w:rFonts w:ascii="Times New Roman" w:hAnsi="Times New Roman" w:cs="Times New Roman"/>
          <w:sz w:val="24"/>
          <w:szCs w:val="24"/>
        </w:rPr>
        <w:t>.</w:t>
      </w:r>
      <w:r w:rsidR="005F43D7" w:rsidRPr="00764575">
        <w:rPr>
          <w:rFonts w:ascii="Times New Roman" w:hAnsi="Times New Roman" w:cs="Times New Roman"/>
          <w:sz w:val="24"/>
          <w:szCs w:val="24"/>
        </w:rPr>
        <w:t xml:space="preserve"> </w:t>
      </w:r>
    </w:p>
    <w:p w14:paraId="52A6EE64" w14:textId="51D54DE5" w:rsidR="004E6084" w:rsidRPr="00764575" w:rsidRDefault="00A11B9F"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Linearly d</w:t>
      </w:r>
      <w:r w:rsidR="00C02281" w:rsidRPr="00764575">
        <w:rPr>
          <w:rFonts w:ascii="Times New Roman" w:hAnsi="Times New Roman" w:cs="Times New Roman"/>
          <w:sz w:val="24"/>
          <w:szCs w:val="24"/>
        </w:rPr>
        <w:t xml:space="preserve">etrended temperature </w:t>
      </w:r>
      <w:r w:rsidR="0044680E" w:rsidRPr="00764575">
        <w:rPr>
          <w:rFonts w:ascii="Times New Roman" w:hAnsi="Times New Roman" w:cs="Times New Roman"/>
          <w:sz w:val="24"/>
          <w:szCs w:val="24"/>
        </w:rPr>
        <w:t xml:space="preserve">anomaly </w:t>
      </w:r>
      <w:r w:rsidR="00C02281" w:rsidRPr="00764575">
        <w:rPr>
          <w:rFonts w:ascii="Times New Roman" w:hAnsi="Times New Roman" w:cs="Times New Roman"/>
          <w:sz w:val="24"/>
          <w:szCs w:val="24"/>
        </w:rPr>
        <w:t>time series</w:t>
      </w:r>
      <w:r w:rsidR="00B84CFD" w:rsidRPr="00764575">
        <w:rPr>
          <w:rFonts w:ascii="Times New Roman" w:hAnsi="Times New Roman" w:cs="Times New Roman"/>
          <w:sz w:val="24"/>
          <w:szCs w:val="24"/>
        </w:rPr>
        <w:t xml:space="preserve"> normalized to unit standard deviation in the Barents Sea for both the UPP and INT layers are shown as the two lower curves in Figure 2a</w:t>
      </w:r>
      <w:r w:rsidR="007C4C82" w:rsidRPr="00764575">
        <w:rPr>
          <w:rFonts w:ascii="Times New Roman" w:hAnsi="Times New Roman" w:cs="Times New Roman"/>
          <w:sz w:val="24"/>
          <w:szCs w:val="24"/>
        </w:rPr>
        <w:t>.</w:t>
      </w:r>
      <w:r w:rsidR="00040B2E" w:rsidRPr="00764575">
        <w:rPr>
          <w:rFonts w:ascii="Times New Roman" w:hAnsi="Times New Roman" w:cs="Times New Roman"/>
          <w:sz w:val="24"/>
          <w:szCs w:val="24"/>
        </w:rPr>
        <w:t xml:space="preserve"> </w:t>
      </w:r>
      <w:r w:rsidR="007C4C82" w:rsidRPr="00764575">
        <w:rPr>
          <w:rFonts w:ascii="Times New Roman" w:hAnsi="Times New Roman" w:cs="Times New Roman"/>
          <w:sz w:val="24"/>
          <w:szCs w:val="24"/>
        </w:rPr>
        <w:t>The</w:t>
      </w:r>
      <w:r w:rsidR="00B84CFD" w:rsidRPr="00764575">
        <w:rPr>
          <w:rFonts w:ascii="Times New Roman" w:hAnsi="Times New Roman" w:cs="Times New Roman"/>
          <w:sz w:val="24"/>
          <w:szCs w:val="24"/>
        </w:rPr>
        <w:t xml:space="preserve"> actual ranges of temperatures were about 3</w:t>
      </w:r>
      <w:r w:rsidR="00B84CFD" w:rsidRPr="00764575">
        <w:rPr>
          <w:rFonts w:ascii="Times New Roman" w:hAnsi="Times New Roman" w:cs="Times New Roman"/>
          <w:sz w:val="24"/>
          <w:szCs w:val="24"/>
          <w:vertAlign w:val="superscript"/>
        </w:rPr>
        <w:t>O</w:t>
      </w:r>
      <w:r w:rsidR="00B84CFD" w:rsidRPr="00764575">
        <w:rPr>
          <w:rFonts w:ascii="Times New Roman" w:hAnsi="Times New Roman" w:cs="Times New Roman"/>
          <w:sz w:val="24"/>
          <w:szCs w:val="24"/>
        </w:rPr>
        <w:t xml:space="preserve">C for the 0 – 30 m layer and 1 </w:t>
      </w:r>
      <w:r w:rsidR="005423C0" w:rsidRPr="00764575">
        <w:rPr>
          <w:rFonts w:ascii="Times New Roman" w:hAnsi="Times New Roman" w:cs="Times New Roman"/>
          <w:sz w:val="24"/>
          <w:szCs w:val="24"/>
        </w:rPr>
        <w:t>–</w:t>
      </w:r>
      <w:r w:rsidR="00B84CFD" w:rsidRPr="00764575">
        <w:rPr>
          <w:rFonts w:ascii="Times New Roman" w:hAnsi="Times New Roman" w:cs="Times New Roman"/>
          <w:sz w:val="24"/>
          <w:szCs w:val="24"/>
        </w:rPr>
        <w:t xml:space="preserve"> 2</w:t>
      </w:r>
      <w:r w:rsidR="00B84CFD" w:rsidRPr="00764575">
        <w:rPr>
          <w:rFonts w:ascii="Times New Roman" w:hAnsi="Times New Roman" w:cs="Times New Roman"/>
          <w:sz w:val="24"/>
          <w:szCs w:val="24"/>
          <w:vertAlign w:val="superscript"/>
        </w:rPr>
        <w:t>O</w:t>
      </w:r>
      <w:r w:rsidR="00B84CFD" w:rsidRPr="00764575">
        <w:rPr>
          <w:rFonts w:ascii="Times New Roman" w:hAnsi="Times New Roman" w:cs="Times New Roman"/>
          <w:sz w:val="24"/>
          <w:szCs w:val="24"/>
        </w:rPr>
        <w:t>C for the 100</w:t>
      </w:r>
      <w:r w:rsidR="00EC7DC5" w:rsidRPr="00764575">
        <w:rPr>
          <w:rFonts w:ascii="Times New Roman" w:hAnsi="Times New Roman" w:cs="Times New Roman"/>
          <w:sz w:val="24"/>
          <w:szCs w:val="24"/>
        </w:rPr>
        <w:t xml:space="preserve"> </w:t>
      </w:r>
      <w:r w:rsidR="00F046EE" w:rsidRPr="00764575">
        <w:rPr>
          <w:rFonts w:ascii="Times New Roman" w:hAnsi="Times New Roman" w:cs="Times New Roman"/>
          <w:sz w:val="24"/>
          <w:szCs w:val="24"/>
        </w:rPr>
        <w:t>–</w:t>
      </w:r>
      <w:r w:rsidR="00EC7DC5" w:rsidRPr="00764575">
        <w:rPr>
          <w:rFonts w:ascii="Times New Roman" w:hAnsi="Times New Roman" w:cs="Times New Roman"/>
          <w:sz w:val="24"/>
          <w:szCs w:val="24"/>
        </w:rPr>
        <w:t xml:space="preserve"> </w:t>
      </w:r>
      <w:r w:rsidR="00B84CFD" w:rsidRPr="00764575">
        <w:rPr>
          <w:rFonts w:ascii="Times New Roman" w:hAnsi="Times New Roman" w:cs="Times New Roman"/>
          <w:sz w:val="24"/>
          <w:szCs w:val="24"/>
        </w:rPr>
        <w:t xml:space="preserve">200 m </w:t>
      </w:r>
      <w:r w:rsidR="002B3674" w:rsidRPr="00764575">
        <w:rPr>
          <w:rFonts w:ascii="Times New Roman" w:hAnsi="Times New Roman" w:cs="Times New Roman"/>
          <w:sz w:val="24"/>
          <w:szCs w:val="24"/>
        </w:rPr>
        <w:t xml:space="preserve">layer </w:t>
      </w:r>
      <w:r w:rsidR="0042285E" w:rsidRPr="00764575">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&lt;EndNote&gt;&lt;Cite&gt;&lt;Author&gt;Skagseth&lt;/Author&gt;&lt;Year&gt;2020&lt;/Year&gt;&lt;RecNum&gt;6300&lt;/RecNum&gt;&lt;DisplayText&gt;(Skagseth et al., 2020)&lt;/DisplayText&gt;&lt;record&gt;&lt;rec-number&gt;6300&lt;/rec-number&gt;&lt;foreign-keys&gt;&lt;key app="EN" db-id="sexww2d2pxxax1eaw0ex0509sr22dt2a5frf" timestamp="1597860283"&gt;6300&lt;/key&gt;&lt;/foreign-keys&gt;&lt;ref-type name="Journal Article"&gt;17&lt;/ref-type&gt;&lt;contributors&gt;&lt;authors&gt;&lt;author&gt;Skagseth, O.&lt;/author&gt;&lt;author&gt;Eldevik, T.&lt;/author&gt;&lt;author&gt;Arthun, M.&lt;/author&gt;&lt;author&gt;Asbjornsen, H.&lt;/author&gt;&lt;author&gt;Lien, V. D. S.&lt;/author&gt;&lt;author&gt;Smedsrud, L. H.&lt;/author&gt;&lt;/authors&gt;&lt;/contributors&gt;&lt;auth-address&gt;Inst Marine Res, Bergen, Norway&amp;#xD;Bjerknes Ctr Climate Res, Bergen, Norway&amp;#xD;Univ Bergen, Geophys Inst, Bergen, Norway&lt;/auth-address&gt;&lt;titles&gt;&lt;title&gt;Reduced efficiency of the Barents Sea cooling machine&lt;/title&gt;&lt;secondary-title&gt;Nature Climate Change&lt;/secondary-title&gt;&lt;alt-title&gt;Nat Clim Change&lt;/alt-title&gt;&lt;/titles&gt;&lt;periodical&gt;&lt;full-title&gt;Nature Climate Change&lt;/full-title&gt;&lt;abbr-1&gt;Nat Clim Change&lt;/abbr-1&gt;&lt;/periodical&gt;&lt;alt-periodical&gt;&lt;full-title&gt;Nature Climate Change&lt;/full-title&gt;&lt;abbr-1&gt;Nat Clim Change&lt;/abbr-1&gt;&lt;/alt-periodical&gt;&lt;pages&gt;661-+&lt;/pages&gt;&lt;volume&gt;10&lt;/volume&gt;&lt;number&gt;7&lt;/number&gt;&lt;keywords&gt;&lt;keyword&gt;mid-depth circulation&lt;/keyword&gt;&lt;keyword&gt;atlantic water-flow&lt;/keyword&gt;&lt;keyword&gt;atmospheric circulation&lt;/keyword&gt;&lt;keyword&gt;north-atlantic&lt;/keyword&gt;&lt;keyword&gt;polar front&lt;/keyword&gt;&lt;keyword&gt;dense water&lt;/keyword&gt;&lt;keyword&gt;ice loss&lt;/keyword&gt;&lt;keyword&gt;transport&lt;/keyword&gt;&lt;keyword&gt;heat&lt;/keyword&gt;&lt;keyword&gt;variability&lt;/keyword&gt;&lt;/keywords&gt;&lt;dates&gt;&lt;year&gt;2020&lt;/year&gt;&lt;pub-dates&gt;&lt;date&gt;Jul&lt;/date&gt;&lt;/pub-dates&gt;&lt;/dates&gt;&lt;isbn&gt;1758-678x&lt;/isbn&gt;&lt;accession-num&gt;WOS:000534778800001&lt;/accession-num&gt;&lt;urls&gt;&lt;related-urls&gt;&lt;url&gt;&amp;lt;Go to ISI&amp;gt;://WOS:000534778800001&lt;/url&gt;&lt;/related-urls&gt;&lt;/urls&gt;&lt;electronic-resource-num&gt;10.1038/s41558-020-0772-6&lt;/electronic-resource-num&gt;&lt;language&gt;English&lt;/language&gt;&lt;/record&gt;&lt;/Cite&gt;&lt;/EndNote&gt;</w:instrText>
      </w:r>
      <w:r w:rsidR="0042285E" w:rsidRPr="00764575">
        <w:rPr>
          <w:rFonts w:ascii="Times New Roman" w:hAnsi="Times New Roman" w:cs="Times New Roman"/>
          <w:sz w:val="24"/>
          <w:szCs w:val="24"/>
        </w:rPr>
        <w:fldChar w:fldCharType="separate"/>
      </w:r>
      <w:r w:rsidR="00856173">
        <w:rPr>
          <w:rFonts w:ascii="Times New Roman" w:hAnsi="Times New Roman" w:cs="Times New Roman"/>
          <w:noProof/>
          <w:sz w:val="24"/>
          <w:szCs w:val="24"/>
        </w:rPr>
        <w:t>(Skagseth et al., 2020)</w:t>
      </w:r>
      <w:r w:rsidR="0042285E" w:rsidRPr="00764575">
        <w:rPr>
          <w:rFonts w:ascii="Times New Roman" w:hAnsi="Times New Roman" w:cs="Times New Roman"/>
          <w:sz w:val="24"/>
          <w:szCs w:val="24"/>
        </w:rPr>
        <w:fldChar w:fldCharType="end"/>
      </w:r>
      <w:r w:rsidR="00AB317E" w:rsidRPr="00764575">
        <w:rPr>
          <w:rFonts w:ascii="Times New Roman" w:hAnsi="Times New Roman" w:cs="Times New Roman"/>
          <w:sz w:val="24"/>
          <w:szCs w:val="24"/>
        </w:rPr>
        <w:t>.</w:t>
      </w:r>
    </w:p>
    <w:p w14:paraId="2CBFCCA1" w14:textId="32C3B33A" w:rsidR="00B84CFD" w:rsidRPr="003543C6" w:rsidRDefault="00C051B4" w:rsidP="00806BC2">
      <w:pPr>
        <w:pStyle w:val="Heading1"/>
        <w:spacing w:line="480" w:lineRule="auto"/>
        <w:rPr>
          <w:rFonts w:ascii="Times New Roman" w:hAnsi="Times New Roman" w:cs="Times New Roman"/>
          <w:color w:val="auto"/>
          <w:sz w:val="24"/>
          <w:szCs w:val="24"/>
        </w:rPr>
      </w:pPr>
      <w:bookmarkStart w:id="17" w:name="_Toc103347864"/>
      <w:bookmarkStart w:id="18" w:name="_Toc135765692"/>
      <w:r w:rsidRPr="003543C6">
        <w:rPr>
          <w:rFonts w:ascii="Times New Roman" w:hAnsi="Times New Roman" w:cs="Times New Roman"/>
          <w:color w:val="auto"/>
          <w:sz w:val="24"/>
          <w:szCs w:val="24"/>
        </w:rPr>
        <w:t>3</w:t>
      </w:r>
      <w:r w:rsidR="00E82499" w:rsidRPr="003543C6">
        <w:rPr>
          <w:rFonts w:ascii="Times New Roman" w:hAnsi="Times New Roman" w:cs="Times New Roman"/>
          <w:color w:val="auto"/>
          <w:sz w:val="24"/>
          <w:szCs w:val="24"/>
        </w:rPr>
        <w:t xml:space="preserve">. </w:t>
      </w:r>
      <w:r w:rsidR="00B84CFD" w:rsidRPr="003543C6">
        <w:rPr>
          <w:rFonts w:ascii="Times New Roman" w:hAnsi="Times New Roman" w:cs="Times New Roman"/>
          <w:color w:val="auto"/>
          <w:sz w:val="24"/>
          <w:szCs w:val="24"/>
        </w:rPr>
        <w:t>Methods</w:t>
      </w:r>
      <w:bookmarkEnd w:id="17"/>
      <w:bookmarkEnd w:id="18"/>
    </w:p>
    <w:p w14:paraId="551A1534" w14:textId="0DD13440" w:rsidR="00B84CFD" w:rsidRPr="00764575" w:rsidRDefault="00B84CFD" w:rsidP="00806BC2">
      <w:pPr>
        <w:pStyle w:val="H1"/>
        <w:rPr>
          <w:b w:val="0"/>
          <w:sz w:val="24"/>
          <w:szCs w:val="24"/>
        </w:rPr>
      </w:pPr>
      <w:r w:rsidRPr="00764575">
        <w:rPr>
          <w:b w:val="0"/>
          <w:sz w:val="24"/>
          <w:szCs w:val="24"/>
        </w:rPr>
        <w:t xml:space="preserve">The </w:t>
      </w:r>
      <w:r w:rsidR="00092718" w:rsidRPr="00764575">
        <w:rPr>
          <w:b w:val="0"/>
          <w:sz w:val="24"/>
          <w:szCs w:val="24"/>
        </w:rPr>
        <w:t xml:space="preserve">high-resolution </w:t>
      </w:r>
      <w:r w:rsidR="007C369B" w:rsidRPr="00764575">
        <w:rPr>
          <w:b w:val="0"/>
          <w:sz w:val="24"/>
          <w:szCs w:val="24"/>
        </w:rPr>
        <w:t>LL</w:t>
      </w:r>
      <w:r w:rsidRPr="00764575">
        <w:rPr>
          <w:b w:val="0"/>
          <w:sz w:val="24"/>
          <w:szCs w:val="24"/>
        </w:rPr>
        <w:t xml:space="preserve"> method</w:t>
      </w:r>
      <w:r w:rsidR="007A6D92" w:rsidRPr="00764575">
        <w:rPr>
          <w:b w:val="0"/>
          <w:sz w:val="24"/>
          <w:szCs w:val="24"/>
        </w:rPr>
        <w:t xml:space="preserve"> used here </w:t>
      </w:r>
      <w:r w:rsidR="003E7DCA" w:rsidRPr="00764575">
        <w:rPr>
          <w:b w:val="0"/>
          <w:sz w:val="24"/>
          <w:szCs w:val="24"/>
        </w:rPr>
        <w:fldChar w:fldCharType="begin">
          <w:fldData xml:space="preserve">PEVuZE5vdGU+PENpdGU+PEF1dGhvcj5TZWlwPC9BdXRob3I+PFllYXI+MjAwNzwvWWVhcj48UmVj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PEVuZE5vdGU+PENpdGU+PEF1dGhvcj5TZWlwPC9BdXRob3I+PFllYXI+MjAwNzwvWWVhcj48UmVj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3E7DCA" w:rsidRPr="00764575">
        <w:rPr>
          <w:b w:val="0"/>
          <w:sz w:val="24"/>
          <w:szCs w:val="24"/>
        </w:rPr>
      </w:r>
      <w:r w:rsidR="003E7DCA" w:rsidRPr="00764575">
        <w:rPr>
          <w:b w:val="0"/>
          <w:sz w:val="24"/>
          <w:szCs w:val="24"/>
        </w:rPr>
        <w:fldChar w:fldCharType="separate"/>
      </w:r>
      <w:r w:rsidR="00856173">
        <w:rPr>
          <w:b w:val="0"/>
          <w:noProof/>
          <w:sz w:val="24"/>
          <w:szCs w:val="24"/>
        </w:rPr>
        <w:t>(Seip, 1997; Seip et al., 2018; Seip &amp; McNown, 2007)</w:t>
      </w:r>
      <w:r w:rsidR="003E7DCA" w:rsidRPr="00764575">
        <w:rPr>
          <w:b w:val="0"/>
          <w:sz w:val="24"/>
          <w:szCs w:val="24"/>
        </w:rPr>
        <w:fldChar w:fldCharType="end"/>
      </w:r>
      <w:r w:rsidR="00EE24B1" w:rsidRPr="00764575">
        <w:rPr>
          <w:b w:val="0"/>
          <w:sz w:val="24"/>
          <w:szCs w:val="24"/>
        </w:rPr>
        <w:t>,</w:t>
      </w:r>
      <w:r w:rsidRPr="00764575">
        <w:rPr>
          <w:b w:val="0"/>
          <w:sz w:val="24"/>
          <w:szCs w:val="24"/>
        </w:rPr>
        <w:t xml:space="preserve"> </w:t>
      </w:r>
      <w:r w:rsidR="00256795" w:rsidRPr="00764575">
        <w:rPr>
          <w:b w:val="0"/>
          <w:sz w:val="24"/>
          <w:szCs w:val="24"/>
        </w:rPr>
        <w:t>and the</w:t>
      </w:r>
      <w:r w:rsidR="007A6D92" w:rsidRPr="00764575">
        <w:rPr>
          <w:b w:val="0"/>
          <w:sz w:val="24"/>
          <w:szCs w:val="24"/>
        </w:rPr>
        <w:t xml:space="preserve"> </w:t>
      </w:r>
      <w:r w:rsidR="007C369B" w:rsidRPr="00764575">
        <w:rPr>
          <w:b w:val="0"/>
          <w:sz w:val="24"/>
          <w:szCs w:val="24"/>
        </w:rPr>
        <w:t>LL</w:t>
      </w:r>
      <w:r w:rsidR="007A0A32" w:rsidRPr="00764575">
        <w:rPr>
          <w:b w:val="0"/>
          <w:sz w:val="24"/>
          <w:szCs w:val="24"/>
        </w:rPr>
        <w:t xml:space="preserve"> method</w:t>
      </w:r>
      <w:r w:rsidR="00BB3286" w:rsidRPr="00764575">
        <w:rPr>
          <w:b w:val="0"/>
          <w:sz w:val="24"/>
          <w:szCs w:val="24"/>
        </w:rPr>
        <w:t xml:space="preserve"> described by</w:t>
      </w:r>
      <w:r w:rsidR="00DC7E4B" w:rsidRPr="00764575">
        <w:rPr>
          <w:b w:val="0"/>
          <w:sz w:val="24"/>
          <w:szCs w:val="24"/>
        </w:rPr>
        <w:t xml:space="preserve"> </w:t>
      </w:r>
      <w:r w:rsidR="002B6902" w:rsidRPr="00764575">
        <w:rPr>
          <w:b w:val="0"/>
          <w:sz w:val="24"/>
          <w:szCs w:val="24"/>
        </w:rPr>
        <w:fldChar w:fldCharType="begin"/>
      </w:r>
      <w:r w:rsidR="00270733" w:rsidRPr="00764575">
        <w:rPr>
          <w:b w:val="0"/>
          <w:sz w:val="24"/>
          <w:szCs w:val="24"/>
        </w:rPr>
        <w:instrText xml:space="preserve"> ADDIN EN.CITE &lt;EndNote&gt;&lt;Cite AuthorYear="1"&gt;&lt;Author&gt;Krüger&lt;/Author&gt;&lt;Year&gt;2021&lt;/Year&gt;&lt;RecNum&gt;6903&lt;/RecNum&gt;&lt;DisplayText&gt;Krüger (2021)&lt;/DisplayText&gt;&lt;record&gt;&lt;rec-number&gt;6903&lt;/rec-number&gt;&lt;foreign-keys&gt;&lt;key app="EN" db-id="sexww2d2pxxax1eaw0ex0509sr22dt2a5frf" timestamp="1663846434"&gt;6903&lt;/key&gt;&lt;/foreign-keys&gt;&lt;ref-type name="Journal Article"&gt;17&lt;/ref-type&gt;&lt;contributors&gt;&lt;authors&gt;&lt;author&gt;Krüger, Jens&lt;/author&gt;&lt;/authors&gt;&lt;/contributors&gt;&lt;titles&gt;&lt;title&gt;A Wavelet Evaluation of Some Leading Business Cycle Indicators for the German Economy&lt;/title&gt;&lt;secondary-title&gt;Journal of Business Cycle Research &lt;/secondary-title&gt;&lt;/titles&gt;&lt;pages&gt;293-319&lt;/pages&gt;&lt;volume&gt;17&lt;/volume&gt;&lt;dates&gt;&lt;year&gt;2021&lt;/year&gt;&lt;/dates&gt;&lt;urls&gt;&lt;/urls&gt;&lt;/record&gt;&lt;/Cite&gt;&lt;/EndNote&gt;</w:instrText>
      </w:r>
      <w:r w:rsidR="002B6902" w:rsidRPr="00764575">
        <w:rPr>
          <w:b w:val="0"/>
          <w:sz w:val="24"/>
          <w:szCs w:val="24"/>
        </w:rPr>
        <w:fldChar w:fldCharType="separate"/>
      </w:r>
      <w:r w:rsidR="00270733" w:rsidRPr="00764575">
        <w:rPr>
          <w:b w:val="0"/>
          <w:noProof/>
          <w:sz w:val="24"/>
          <w:szCs w:val="24"/>
        </w:rPr>
        <w:t>Krüger (2021)</w:t>
      </w:r>
      <w:r w:rsidR="002B6902" w:rsidRPr="00764575">
        <w:rPr>
          <w:b w:val="0"/>
          <w:sz w:val="24"/>
          <w:szCs w:val="24"/>
        </w:rPr>
        <w:fldChar w:fldCharType="end"/>
      </w:r>
      <w:r w:rsidR="00DC7E4B" w:rsidRPr="00764575">
        <w:rPr>
          <w:b w:val="0"/>
          <w:sz w:val="24"/>
          <w:szCs w:val="24"/>
        </w:rPr>
        <w:t xml:space="preserve"> </w:t>
      </w:r>
      <w:r w:rsidR="00F847FE" w:rsidRPr="00764575">
        <w:rPr>
          <w:b w:val="0"/>
          <w:sz w:val="24"/>
          <w:szCs w:val="24"/>
        </w:rPr>
        <w:t>are to our knowledge the only LL methods</w:t>
      </w:r>
      <w:r w:rsidR="00EB7301" w:rsidRPr="00764575">
        <w:rPr>
          <w:b w:val="0"/>
          <w:sz w:val="24"/>
          <w:szCs w:val="24"/>
        </w:rPr>
        <w:t xml:space="preserve"> that calculate LL relations over very short time windows (</w:t>
      </w:r>
      <w:r w:rsidR="00C578BD" w:rsidRPr="00764575">
        <w:rPr>
          <w:b w:val="0"/>
          <w:sz w:val="24"/>
          <w:szCs w:val="24"/>
        </w:rPr>
        <w:t xml:space="preserve">n = 3, </w:t>
      </w:r>
      <w:r w:rsidR="006B7B2E" w:rsidRPr="00764575">
        <w:rPr>
          <w:b w:val="0"/>
          <w:sz w:val="24"/>
          <w:szCs w:val="24"/>
        </w:rPr>
        <w:t>n</w:t>
      </w:r>
      <w:r w:rsidR="00C578BD" w:rsidRPr="00764575">
        <w:rPr>
          <w:b w:val="0"/>
          <w:sz w:val="24"/>
          <w:szCs w:val="24"/>
        </w:rPr>
        <w:t xml:space="preserve"> = </w:t>
      </w:r>
      <w:r w:rsidR="006B7B2E" w:rsidRPr="00764575">
        <w:rPr>
          <w:b w:val="0"/>
          <w:sz w:val="24"/>
          <w:szCs w:val="24"/>
        </w:rPr>
        <w:t>9</w:t>
      </w:r>
      <w:r w:rsidR="00C578BD" w:rsidRPr="00764575">
        <w:rPr>
          <w:b w:val="0"/>
          <w:sz w:val="24"/>
          <w:szCs w:val="24"/>
        </w:rPr>
        <w:t xml:space="preserve"> allows identification of confidence interval)</w:t>
      </w:r>
      <w:r w:rsidR="006B7B2E" w:rsidRPr="00764575">
        <w:rPr>
          <w:b w:val="0"/>
          <w:sz w:val="24"/>
          <w:szCs w:val="24"/>
        </w:rPr>
        <w:t xml:space="preserve">. They </w:t>
      </w:r>
      <w:r w:rsidR="007A0A32" w:rsidRPr="00764575">
        <w:rPr>
          <w:b w:val="0"/>
          <w:sz w:val="24"/>
          <w:szCs w:val="24"/>
        </w:rPr>
        <w:t>are</w:t>
      </w:r>
      <w:r w:rsidR="007A6D92" w:rsidRPr="00764575">
        <w:rPr>
          <w:b w:val="0"/>
          <w:sz w:val="24"/>
          <w:szCs w:val="24"/>
        </w:rPr>
        <w:t xml:space="preserve"> based on </w:t>
      </w:r>
      <w:r w:rsidR="00672A70" w:rsidRPr="00764575">
        <w:rPr>
          <w:b w:val="0"/>
          <w:sz w:val="24"/>
          <w:szCs w:val="24"/>
        </w:rPr>
        <w:t>a</w:t>
      </w:r>
      <w:r w:rsidR="007A6D92" w:rsidRPr="00764575">
        <w:rPr>
          <w:b w:val="0"/>
          <w:sz w:val="24"/>
          <w:szCs w:val="24"/>
        </w:rPr>
        <w:t xml:space="preserve"> dual representation of two time series</w:t>
      </w:r>
      <w:r w:rsidR="00EC7DC5" w:rsidRPr="00764575">
        <w:rPr>
          <w:b w:val="0"/>
          <w:sz w:val="24"/>
          <w:szCs w:val="24"/>
        </w:rPr>
        <w:t>.</w:t>
      </w:r>
      <w:r w:rsidR="007A6D92" w:rsidRPr="00764575">
        <w:rPr>
          <w:b w:val="0"/>
          <w:sz w:val="24"/>
          <w:szCs w:val="24"/>
        </w:rPr>
        <w:t xml:space="preserve"> </w:t>
      </w:r>
      <w:r w:rsidRPr="00764575">
        <w:rPr>
          <w:b w:val="0"/>
          <w:sz w:val="24"/>
          <w:szCs w:val="24"/>
        </w:rPr>
        <w:t>One is the presentation of the series along a time axis. The other is a representation in a phase diagram with one series on the x-axis and the other series on the y-axis. If the phase diagram trajectories rotate in a persistent direction, then the two series</w:t>
      </w:r>
      <w:r w:rsidR="00701F78" w:rsidRPr="00764575">
        <w:rPr>
          <w:b w:val="0"/>
          <w:sz w:val="24"/>
          <w:szCs w:val="24"/>
        </w:rPr>
        <w:t xml:space="preserve"> </w:t>
      </w:r>
      <w:r w:rsidR="007563B2" w:rsidRPr="00764575">
        <w:rPr>
          <w:b w:val="0"/>
          <w:sz w:val="24"/>
          <w:szCs w:val="24"/>
        </w:rPr>
        <w:t>also show</w:t>
      </w:r>
      <w:r w:rsidRPr="00764575">
        <w:rPr>
          <w:b w:val="0"/>
          <w:sz w:val="24"/>
          <w:szCs w:val="24"/>
        </w:rPr>
        <w:t xml:space="preserve"> </w:t>
      </w:r>
      <w:r w:rsidR="00701F78" w:rsidRPr="00764575">
        <w:rPr>
          <w:b w:val="0"/>
          <w:sz w:val="24"/>
          <w:szCs w:val="24"/>
        </w:rPr>
        <w:t xml:space="preserve">persistent </w:t>
      </w:r>
      <w:r w:rsidR="007C369B" w:rsidRPr="00764575">
        <w:rPr>
          <w:b w:val="0"/>
          <w:sz w:val="24"/>
          <w:szCs w:val="24"/>
        </w:rPr>
        <w:t>LL</w:t>
      </w:r>
      <w:r w:rsidRPr="00764575">
        <w:rPr>
          <w:b w:val="0"/>
          <w:sz w:val="24"/>
          <w:szCs w:val="24"/>
        </w:rPr>
        <w:t xml:space="preserve"> relations depending upon the direction of rotation. For series normalized to unit standard deviation, the phase diagram will show an elliptic form with the major axis in the 1:1 or the 1:-1 direction </w:t>
      </w:r>
      <w:r w:rsidR="00DC6FFC" w:rsidRPr="00764575">
        <w:rPr>
          <w:b w:val="0"/>
          <w:sz w:val="24"/>
          <w:szCs w:val="24"/>
        </w:rPr>
        <w:t>(</w:t>
      </w:r>
      <w:r w:rsidRPr="00764575">
        <w:rPr>
          <w:b w:val="0"/>
          <w:sz w:val="24"/>
          <w:szCs w:val="24"/>
        </w:rPr>
        <w:t>Figure 2b and d</w:t>
      </w:r>
      <w:r w:rsidR="00DC6FFC" w:rsidRPr="00764575">
        <w:rPr>
          <w:b w:val="0"/>
          <w:sz w:val="24"/>
          <w:szCs w:val="24"/>
        </w:rPr>
        <w:t>)</w:t>
      </w:r>
      <w:r w:rsidRPr="00764575">
        <w:rPr>
          <w:b w:val="0"/>
          <w:sz w:val="24"/>
          <w:szCs w:val="24"/>
        </w:rPr>
        <w:t>.</w:t>
      </w:r>
      <w:r w:rsidR="00D7680E" w:rsidRPr="00764575">
        <w:rPr>
          <w:b w:val="0"/>
          <w:sz w:val="24"/>
          <w:szCs w:val="24"/>
        </w:rPr>
        <w:t xml:space="preserve"> A quick illustration of the relation between the two representations is given by the Lissajous curve</w:t>
      </w:r>
      <w:r w:rsidR="001E4A4A" w:rsidRPr="00764575">
        <w:rPr>
          <w:b w:val="0"/>
          <w:sz w:val="24"/>
          <w:szCs w:val="24"/>
        </w:rPr>
        <w:t xml:space="preserve"> and </w:t>
      </w:r>
      <w:r w:rsidR="00B222BF" w:rsidRPr="00764575">
        <w:rPr>
          <w:b w:val="0"/>
          <w:sz w:val="24"/>
          <w:szCs w:val="24"/>
        </w:rPr>
        <w:t>an example of a similar method based on synthetic series</w:t>
      </w:r>
      <w:r w:rsidR="00A56E02" w:rsidRPr="00764575">
        <w:rPr>
          <w:b w:val="0"/>
          <w:sz w:val="24"/>
          <w:szCs w:val="24"/>
        </w:rPr>
        <w:t xml:space="preserve"> is shown in </w:t>
      </w:r>
      <w:r w:rsidR="005E3424" w:rsidRPr="00764575">
        <w:rPr>
          <w:b w:val="0"/>
          <w:sz w:val="24"/>
          <w:szCs w:val="24"/>
        </w:rPr>
        <w:fldChar w:fldCharType="begin"/>
      </w:r>
      <w:r w:rsidR="00840B87" w:rsidRPr="00764575">
        <w:rPr>
          <w:b w:val="0"/>
          <w:sz w:val="24"/>
          <w:szCs w:val="24"/>
        </w:rPr>
        <w:instrText xml:space="preserve"> ADDIN EN.CITE &lt;EndNote&gt;&lt;Cite AuthorYear="1"&gt;&lt;Author&gt;Krüeger&lt;/Author&gt;&lt;Year&gt;2021&lt;/Year&gt;&lt;RecNum&gt;6861&lt;/RecNum&gt;&lt;DisplayText&gt;Krüeger (2021)&lt;/DisplayText&gt;&lt;record&gt;&lt;rec-number&gt;6861&lt;/rec-number&gt;&lt;foreign-keys&gt;&lt;key app="EN" db-id="sexww2d2pxxax1eaw0ex0509sr22dt2a5frf" timestamp="1638355481"&gt;6861&lt;/key&gt;&lt;/foreign-keys&gt;&lt;ref-type name="Journal Article"&gt;17&lt;/ref-type&gt;&lt;contributors&gt;&lt;authors&gt;&lt;author&gt;Krüeger, Jens J&lt;/author&gt;&lt;/authors&gt;&lt;/contributors&gt;&lt;titles&gt;&lt;title&gt;A Wavelet Evaluation of Some Leading Business Cycle Indicators for the German Economy&lt;/title&gt;&lt;secondary-title&gt;Journal of Business Cycle Research&lt;/secondary-title&gt;&lt;/titles&gt;&lt;periodical&gt;&lt;full-title&gt;Journal of Business Cycle Research&lt;/full-title&gt;&lt;/periodical&gt;&lt;edition&gt;October 19&lt;/edition&gt;&lt;dates&gt;&lt;year&gt;2021&lt;/year&gt;&lt;/dates&gt;&lt;urls&gt;&lt;/urls&gt;&lt;electronic-resource-num&gt;https://doi.org/10.1007/s41549-021-00060-8&lt;/electronic-resource-num&gt;&lt;/record&gt;&lt;/Cite&gt;&lt;/EndNote&gt;</w:instrText>
      </w:r>
      <w:r w:rsidR="005E3424" w:rsidRPr="00764575">
        <w:rPr>
          <w:b w:val="0"/>
          <w:sz w:val="24"/>
          <w:szCs w:val="24"/>
        </w:rPr>
        <w:fldChar w:fldCharType="separate"/>
      </w:r>
      <w:r w:rsidR="00840B87" w:rsidRPr="00764575">
        <w:rPr>
          <w:b w:val="0"/>
          <w:noProof/>
          <w:sz w:val="24"/>
          <w:szCs w:val="24"/>
        </w:rPr>
        <w:t>Krüeger (2021)</w:t>
      </w:r>
      <w:r w:rsidR="005E3424" w:rsidRPr="00764575">
        <w:rPr>
          <w:b w:val="0"/>
          <w:sz w:val="24"/>
          <w:szCs w:val="24"/>
        </w:rPr>
        <w:fldChar w:fldCharType="end"/>
      </w:r>
      <w:r w:rsidR="00D7680E" w:rsidRPr="00764575">
        <w:rPr>
          <w:b w:val="0"/>
          <w:sz w:val="24"/>
          <w:szCs w:val="24"/>
        </w:rPr>
        <w:t>.</w:t>
      </w:r>
      <w:r w:rsidR="001E4A4A" w:rsidRPr="00764575">
        <w:rPr>
          <w:b w:val="0"/>
          <w:sz w:val="24"/>
          <w:szCs w:val="24"/>
        </w:rPr>
        <w:t xml:space="preserve"> </w:t>
      </w:r>
    </w:p>
    <w:p w14:paraId="64AC4820" w14:textId="74735475" w:rsidR="00B84CFD" w:rsidRPr="00764575" w:rsidRDefault="00B84CFD" w:rsidP="00806BC2">
      <w:pPr>
        <w:pStyle w:val="H1"/>
        <w:rPr>
          <w:b w:val="0"/>
          <w:sz w:val="24"/>
          <w:szCs w:val="24"/>
        </w:rPr>
      </w:pPr>
      <w:r w:rsidRPr="00764575">
        <w:rPr>
          <w:b w:val="0"/>
          <w:sz w:val="24"/>
          <w:szCs w:val="24"/>
        </w:rPr>
        <w:t>The angle θ</w:t>
      </w:r>
      <w:r w:rsidR="00EC7DC5" w:rsidRPr="00764575">
        <w:rPr>
          <w:b w:val="0"/>
          <w:sz w:val="24"/>
          <w:szCs w:val="24"/>
        </w:rPr>
        <w:t>(3)</w:t>
      </w:r>
      <w:r w:rsidRPr="00764575">
        <w:rPr>
          <w:b w:val="0"/>
          <w:sz w:val="24"/>
          <w:szCs w:val="24"/>
        </w:rPr>
        <w:t xml:space="preserve"> </w:t>
      </w:r>
      <w:r w:rsidRPr="00764575">
        <w:rPr>
          <w:b w:val="0"/>
          <w:bCs/>
          <w:sz w:val="24"/>
          <w:szCs w:val="24"/>
        </w:rPr>
        <w:t>between two sequential</w:t>
      </w:r>
      <w:r w:rsidRPr="00764575">
        <w:rPr>
          <w:b w:val="0"/>
          <w:sz w:val="24"/>
          <w:szCs w:val="24"/>
        </w:rPr>
        <w:t xml:space="preserve"> </w:t>
      </w:r>
      <w:r w:rsidR="007563B2" w:rsidRPr="00764575">
        <w:rPr>
          <w:b w:val="0"/>
          <w:sz w:val="24"/>
          <w:szCs w:val="24"/>
        </w:rPr>
        <w:t>trajectories</w:t>
      </w:r>
      <m:oMath>
        <m:r>
          <m:rPr>
            <m:sty m:val="bi"/>
          </m:rPr>
          <w:rPr>
            <w:rFonts w:ascii="Cambria Math" w:hAnsi="Cambria Math"/>
            <w:sz w:val="24"/>
            <w:szCs w:val="24"/>
          </w:rPr>
          <m:t xml:space="preserve"> </m:t>
        </m:r>
        <m:sSub>
          <m:sSubPr>
            <m:ctrlPr>
              <w:rPr>
                <w:rFonts w:ascii="Cambria Math" w:hAnsi="Cambria Math"/>
                <w:b w:val="0"/>
                <w:i/>
                <w:noProof/>
                <w:sz w:val="24"/>
                <w:szCs w:val="24"/>
              </w:rPr>
            </m:ctrlPr>
          </m:sSubPr>
          <m:e>
            <m:bar>
              <m:barPr>
                <m:pos m:val="top"/>
                <m:ctrlPr>
                  <w:rPr>
                    <w:rFonts w:ascii="Cambria Math" w:hAnsi="Cambria Math"/>
                    <w:i/>
                    <w:noProof/>
                    <w:sz w:val="24"/>
                    <w:szCs w:val="24"/>
                  </w:rPr>
                </m:ctrlPr>
              </m:barPr>
              <m:e>
                <m:r>
                  <m:rPr>
                    <m:sty m:val="bi"/>
                  </m:rPr>
                  <w:rPr>
                    <w:rFonts w:ascii="Cambria Math" w:hAnsi="Cambria Math"/>
                    <w:noProof/>
                    <w:sz w:val="24"/>
                    <w:szCs w:val="24"/>
                  </w:rPr>
                  <m:t>v</m:t>
                </m:r>
              </m:e>
            </m:bar>
          </m:e>
          <m:sub>
            <m:r>
              <m:rPr>
                <m:sty m:val="bi"/>
              </m:rPr>
              <w:rPr>
                <w:rFonts w:ascii="Cambria Math" w:hAnsi="Cambria Math"/>
                <w:noProof/>
                <w:sz w:val="24"/>
                <w:szCs w:val="24"/>
              </w:rPr>
              <m:t>1</m:t>
            </m:r>
          </m:sub>
        </m:sSub>
        <m:r>
          <m:rPr>
            <m:sty m:val="bi"/>
          </m:rPr>
          <w:rPr>
            <w:rFonts w:ascii="Cambria Math" w:hAnsi="Cambria Math"/>
            <w:noProof/>
            <w:sz w:val="24"/>
            <w:szCs w:val="24"/>
          </w:rPr>
          <m:t xml:space="preserve"> </m:t>
        </m:r>
        <m:r>
          <m:rPr>
            <m:sty m:val="b"/>
          </m:rPr>
          <w:rPr>
            <w:rFonts w:ascii="Cambria Math" w:hAnsi="Cambria Math"/>
            <w:noProof/>
            <w:sz w:val="24"/>
            <w:szCs w:val="24"/>
          </w:rPr>
          <m:t xml:space="preserve">and </m:t>
        </m:r>
        <m:sSub>
          <m:sSubPr>
            <m:ctrlPr>
              <w:rPr>
                <w:rFonts w:ascii="Cambria Math" w:hAnsi="Cambria Math"/>
                <w:i/>
                <w:noProof/>
                <w:sz w:val="24"/>
                <w:szCs w:val="24"/>
              </w:rPr>
            </m:ctrlPr>
          </m:sSubPr>
          <m:e>
            <m:bar>
              <m:barPr>
                <m:pos m:val="top"/>
                <m:ctrlPr>
                  <w:rPr>
                    <w:rFonts w:ascii="Cambria Math" w:hAnsi="Cambria Math"/>
                    <w:i/>
                    <w:noProof/>
                    <w:sz w:val="24"/>
                    <w:szCs w:val="24"/>
                  </w:rPr>
                </m:ctrlPr>
              </m:barPr>
              <m:e>
                <m:r>
                  <m:rPr>
                    <m:sty m:val="bi"/>
                  </m:rPr>
                  <w:rPr>
                    <w:rFonts w:ascii="Cambria Math" w:hAnsi="Cambria Math"/>
                    <w:noProof/>
                    <w:sz w:val="24"/>
                    <w:szCs w:val="24"/>
                  </w:rPr>
                  <m:t>v</m:t>
                </m:r>
              </m:e>
            </m:bar>
          </m:e>
          <m:sub>
            <m:r>
              <m:rPr>
                <m:sty m:val="bi"/>
              </m:rPr>
              <w:rPr>
                <w:rFonts w:ascii="Cambria Math" w:hAnsi="Cambria Math"/>
                <w:noProof/>
                <w:sz w:val="24"/>
                <w:szCs w:val="24"/>
              </w:rPr>
              <m:t>2</m:t>
            </m:r>
          </m:sub>
        </m:sSub>
      </m:oMath>
      <w:r w:rsidRPr="00764575">
        <w:rPr>
          <w:b w:val="0"/>
          <w:sz w:val="24"/>
          <w:szCs w:val="24"/>
        </w:rPr>
        <w:t>, defined by three sequential points in the phase plot, is calculated by Equation (1).</w:t>
      </w:r>
    </w:p>
    <w:p w14:paraId="4057E478" w14:textId="521920FC" w:rsidR="00B84CFD" w:rsidRPr="003543C6" w:rsidRDefault="00B84CFD" w:rsidP="00806BC2">
      <w:pPr>
        <w:spacing w:line="480" w:lineRule="auto"/>
        <w:jc w:val="center"/>
        <w:rPr>
          <w:rFonts w:ascii="Times New Roman" w:hAnsi="Times New Roman" w:cs="Times New Roman"/>
          <w:sz w:val="24"/>
          <w:szCs w:val="24"/>
        </w:rPr>
      </w:pPr>
      <w:r w:rsidRPr="003543C6">
        <w:rPr>
          <w:rFonts w:ascii="Times New Roman" w:hAnsi="Times New Roman" w:cs="Times New Roman"/>
          <w:sz w:val="24"/>
          <w:szCs w:val="24"/>
        </w:rPr>
        <w:lastRenderedPageBreak/>
        <w:t xml:space="preserve"> </w:t>
      </w:r>
      <m:oMath>
        <m:r>
          <w:rPr>
            <w:rFonts w:ascii="Cambria Math" w:hAnsi="Cambria Math" w:cs="Times New Roman"/>
            <w:noProof/>
            <w:sz w:val="24"/>
            <w:szCs w:val="24"/>
          </w:rPr>
          <m:t>θ(3)=sign(</m:t>
        </m:r>
        <m:sSub>
          <m:sSubPr>
            <m:ctrlPr>
              <w:rPr>
                <w:rFonts w:ascii="Cambria Math" w:hAnsi="Cambria Math" w:cs="Times New Roman"/>
                <w:i/>
                <w:noProof/>
                <w:sz w:val="24"/>
                <w:szCs w:val="24"/>
              </w:rPr>
            </m:ctrlPr>
          </m:sSubPr>
          <m:e>
            <m:bar>
              <m:barPr>
                <m:pos m:val="top"/>
                <m:ctrlPr>
                  <w:rPr>
                    <w:rFonts w:ascii="Cambria Math" w:hAnsi="Cambria Math" w:cs="Times New Roman"/>
                    <w:i/>
                    <w:noProof/>
                    <w:sz w:val="24"/>
                    <w:szCs w:val="24"/>
                  </w:rPr>
                </m:ctrlPr>
              </m:barPr>
              <m:e>
                <m:r>
                  <w:rPr>
                    <w:rFonts w:ascii="Cambria Math" w:hAnsi="Cambria Math" w:cs="Times New Roman"/>
                    <w:noProof/>
                    <w:sz w:val="24"/>
                    <w:szCs w:val="24"/>
                  </w:rPr>
                  <m:t>v</m:t>
                </m:r>
              </m:e>
            </m:bar>
          </m:e>
          <m:sub>
            <m:r>
              <w:rPr>
                <w:rFonts w:ascii="Cambria Math" w:hAnsi="Cambria Math" w:cs="Times New Roman"/>
                <w:noProof/>
                <w:sz w:val="24"/>
                <w:szCs w:val="24"/>
              </w:rPr>
              <m:t>1</m:t>
            </m:r>
          </m:sub>
        </m:sSub>
        <m:r>
          <w:rPr>
            <w:rFonts w:ascii="Cambria Math" w:hAnsi="Cambria Math" w:cs="Times New Roman"/>
            <w:noProof/>
            <w:sz w:val="24"/>
            <w:szCs w:val="24"/>
          </w:rPr>
          <m:t>×</m:t>
        </m:r>
        <m:bar>
          <m:barPr>
            <m:pos m:val="top"/>
            <m:ctrlPr>
              <w:rPr>
                <w:rFonts w:ascii="Cambria Math" w:hAnsi="Cambria Math" w:cs="Times New Roman"/>
                <w:i/>
                <w:noProof/>
                <w:sz w:val="24"/>
                <w:szCs w:val="24"/>
              </w:rPr>
            </m:ctrlPr>
          </m:barPr>
          <m:e>
            <m:sSub>
              <m:sSubPr>
                <m:ctrlPr>
                  <w:rPr>
                    <w:rFonts w:ascii="Cambria Math" w:hAnsi="Cambria Math" w:cs="Times New Roman"/>
                    <w:i/>
                    <w:noProof/>
                    <w:sz w:val="24"/>
                    <w:szCs w:val="24"/>
                  </w:rPr>
                </m:ctrlPr>
              </m:sSubPr>
              <m:e>
                <m:r>
                  <w:rPr>
                    <w:rFonts w:ascii="Cambria Math" w:hAnsi="Cambria Math" w:cs="Times New Roman"/>
                    <w:noProof/>
                    <w:sz w:val="24"/>
                    <w:szCs w:val="24"/>
                  </w:rPr>
                  <m:t>v</m:t>
                </m:r>
              </m:e>
              <m:sub>
                <m:r>
                  <w:rPr>
                    <w:rFonts w:ascii="Cambria Math" w:hAnsi="Cambria Math" w:cs="Times New Roman"/>
                    <w:noProof/>
                    <w:sz w:val="24"/>
                    <w:szCs w:val="24"/>
                  </w:rPr>
                  <m:t>2</m:t>
                </m:r>
              </m:sub>
            </m:sSub>
          </m:e>
        </m:bar>
        <m:r>
          <w:rPr>
            <w:rFonts w:ascii="Cambria Math" w:hAnsi="Cambria Math" w:cs="Times New Roman"/>
            <w:noProof/>
            <w:sz w:val="24"/>
            <w:szCs w:val="24"/>
          </w:rPr>
          <m:t>)⋅A</m:t>
        </m:r>
        <m:func>
          <m:funcPr>
            <m:ctrlPr>
              <w:rPr>
                <w:rFonts w:ascii="Cambria Math" w:hAnsi="Cambria Math" w:cs="Times New Roman"/>
                <w:i/>
                <w:noProof/>
                <w:sz w:val="24"/>
                <w:szCs w:val="24"/>
              </w:rPr>
            </m:ctrlPr>
          </m:funcPr>
          <m:fName>
            <m:r>
              <w:rPr>
                <w:rFonts w:ascii="Cambria Math" w:hAnsi="Cambria Math" w:cs="Times New Roman"/>
                <w:noProof/>
                <w:sz w:val="24"/>
                <w:szCs w:val="24"/>
              </w:rPr>
              <m:t>cos</m:t>
            </m:r>
          </m:fName>
          <m:e>
            <m:d>
              <m:dPr>
                <m:ctrlPr>
                  <w:rPr>
                    <w:rFonts w:ascii="Cambria Math" w:hAnsi="Cambria Math" w:cs="Times New Roman"/>
                    <w:i/>
                    <w:noProof/>
                    <w:sz w:val="24"/>
                    <w:szCs w:val="24"/>
                  </w:rPr>
                </m:ctrlPr>
              </m:dPr>
              <m:e>
                <m:f>
                  <m:fPr>
                    <m:ctrlPr>
                      <w:rPr>
                        <w:rFonts w:ascii="Cambria Math" w:hAnsi="Cambria Math" w:cs="Times New Roman"/>
                        <w:i/>
                        <w:noProof/>
                        <w:sz w:val="24"/>
                        <w:szCs w:val="24"/>
                      </w:rPr>
                    </m:ctrlPr>
                  </m:fPr>
                  <m:num>
                    <m:sSub>
                      <m:sSubPr>
                        <m:ctrlPr>
                          <w:rPr>
                            <w:rFonts w:ascii="Cambria Math" w:hAnsi="Cambria Math" w:cs="Times New Roman"/>
                            <w:i/>
                            <w:noProof/>
                            <w:sz w:val="24"/>
                            <w:szCs w:val="24"/>
                          </w:rPr>
                        </m:ctrlPr>
                      </m:sSubPr>
                      <m:e>
                        <m:bar>
                          <m:barPr>
                            <m:pos m:val="top"/>
                            <m:ctrlPr>
                              <w:rPr>
                                <w:rFonts w:ascii="Cambria Math" w:hAnsi="Cambria Math" w:cs="Times New Roman"/>
                                <w:i/>
                                <w:noProof/>
                                <w:sz w:val="24"/>
                                <w:szCs w:val="24"/>
                              </w:rPr>
                            </m:ctrlPr>
                          </m:barPr>
                          <m:e>
                            <m:r>
                              <w:rPr>
                                <w:rFonts w:ascii="Cambria Math" w:hAnsi="Cambria Math" w:cs="Times New Roman"/>
                                <w:noProof/>
                                <w:sz w:val="24"/>
                                <w:szCs w:val="24"/>
                              </w:rPr>
                              <m:t>v</m:t>
                            </m:r>
                          </m:e>
                        </m:bar>
                      </m:e>
                      <m:sub>
                        <m:r>
                          <w:rPr>
                            <w:rFonts w:ascii="Cambria Math" w:hAnsi="Cambria Math" w:cs="Times New Roman"/>
                            <w:noProof/>
                            <w:sz w:val="24"/>
                            <w:szCs w:val="24"/>
                          </w:rPr>
                          <m:t>1</m:t>
                        </m:r>
                      </m:sub>
                    </m:sSub>
                    <m:r>
                      <w:rPr>
                        <w:rFonts w:ascii="Cambria Math" w:hAnsi="Cambria Math" w:cs="Times New Roman"/>
                        <w:noProof/>
                        <w:sz w:val="24"/>
                        <w:szCs w:val="24"/>
                      </w:rPr>
                      <m:t>⋅</m:t>
                    </m:r>
                    <m:sSub>
                      <m:sSubPr>
                        <m:ctrlPr>
                          <w:rPr>
                            <w:rFonts w:ascii="Cambria Math" w:hAnsi="Cambria Math" w:cs="Times New Roman"/>
                            <w:i/>
                            <w:noProof/>
                            <w:sz w:val="24"/>
                            <w:szCs w:val="24"/>
                          </w:rPr>
                        </m:ctrlPr>
                      </m:sSubPr>
                      <m:e>
                        <m:bar>
                          <m:barPr>
                            <m:pos m:val="top"/>
                            <m:ctrlPr>
                              <w:rPr>
                                <w:rFonts w:ascii="Cambria Math" w:hAnsi="Cambria Math" w:cs="Times New Roman"/>
                                <w:i/>
                                <w:noProof/>
                                <w:sz w:val="24"/>
                                <w:szCs w:val="24"/>
                              </w:rPr>
                            </m:ctrlPr>
                          </m:barPr>
                          <m:e>
                            <m:r>
                              <w:rPr>
                                <w:rFonts w:ascii="Cambria Math" w:hAnsi="Cambria Math" w:cs="Times New Roman"/>
                                <w:noProof/>
                                <w:sz w:val="24"/>
                                <w:szCs w:val="24"/>
                              </w:rPr>
                              <m:t>v</m:t>
                            </m:r>
                          </m:e>
                        </m:bar>
                      </m:e>
                      <m:sub>
                        <m:r>
                          <w:rPr>
                            <w:rFonts w:ascii="Cambria Math" w:hAnsi="Cambria Math" w:cs="Times New Roman"/>
                            <w:noProof/>
                            <w:sz w:val="24"/>
                            <w:szCs w:val="24"/>
                          </w:rPr>
                          <m:t>2</m:t>
                        </m:r>
                      </m:sub>
                    </m:sSub>
                  </m:num>
                  <m:den>
                    <m:d>
                      <m:dPr>
                        <m:begChr m:val="|"/>
                        <m:endChr m:val="|"/>
                        <m:ctrlPr>
                          <w:rPr>
                            <w:rFonts w:ascii="Cambria Math" w:hAnsi="Cambria Math" w:cs="Times New Roman"/>
                            <w:i/>
                            <w:noProof/>
                            <w:sz w:val="24"/>
                            <w:szCs w:val="24"/>
                          </w:rPr>
                        </m:ctrlPr>
                      </m:dPr>
                      <m:e>
                        <m:sSub>
                          <m:sSubPr>
                            <m:ctrlPr>
                              <w:rPr>
                                <w:rFonts w:ascii="Cambria Math" w:hAnsi="Cambria Math" w:cs="Times New Roman"/>
                                <w:i/>
                                <w:noProof/>
                                <w:sz w:val="24"/>
                                <w:szCs w:val="24"/>
                              </w:rPr>
                            </m:ctrlPr>
                          </m:sSubPr>
                          <m:e>
                            <m:bar>
                              <m:barPr>
                                <m:pos m:val="top"/>
                                <m:ctrlPr>
                                  <w:rPr>
                                    <w:rFonts w:ascii="Cambria Math" w:hAnsi="Cambria Math" w:cs="Times New Roman"/>
                                    <w:i/>
                                    <w:noProof/>
                                    <w:sz w:val="24"/>
                                    <w:szCs w:val="24"/>
                                  </w:rPr>
                                </m:ctrlPr>
                              </m:barPr>
                              <m:e>
                                <m:r>
                                  <w:rPr>
                                    <w:rFonts w:ascii="Cambria Math" w:hAnsi="Cambria Math" w:cs="Times New Roman"/>
                                    <w:noProof/>
                                    <w:sz w:val="24"/>
                                    <w:szCs w:val="24"/>
                                  </w:rPr>
                                  <m:t>v</m:t>
                                </m:r>
                              </m:e>
                            </m:bar>
                          </m:e>
                          <m:sub>
                            <m:r>
                              <w:rPr>
                                <w:rFonts w:ascii="Cambria Math" w:hAnsi="Cambria Math" w:cs="Times New Roman"/>
                                <w:noProof/>
                                <w:sz w:val="24"/>
                                <w:szCs w:val="24"/>
                              </w:rPr>
                              <m:t>1</m:t>
                            </m:r>
                          </m:sub>
                        </m:sSub>
                      </m:e>
                    </m:d>
                    <m:r>
                      <w:rPr>
                        <w:rFonts w:ascii="Cambria Math" w:hAnsi="Cambria Math" w:cs="Times New Roman"/>
                        <w:noProof/>
                        <w:sz w:val="24"/>
                        <w:szCs w:val="24"/>
                      </w:rPr>
                      <m:t>⋅</m:t>
                    </m:r>
                    <m:d>
                      <m:dPr>
                        <m:begChr m:val="|"/>
                        <m:endChr m:val="|"/>
                        <m:ctrlPr>
                          <w:rPr>
                            <w:rFonts w:ascii="Cambria Math" w:hAnsi="Cambria Math" w:cs="Times New Roman"/>
                            <w:i/>
                            <w:noProof/>
                            <w:sz w:val="24"/>
                            <w:szCs w:val="24"/>
                          </w:rPr>
                        </m:ctrlPr>
                      </m:dPr>
                      <m:e>
                        <m:sSub>
                          <m:sSubPr>
                            <m:ctrlPr>
                              <w:rPr>
                                <w:rFonts w:ascii="Cambria Math" w:hAnsi="Cambria Math" w:cs="Times New Roman"/>
                                <w:i/>
                                <w:noProof/>
                                <w:sz w:val="24"/>
                                <w:szCs w:val="24"/>
                              </w:rPr>
                            </m:ctrlPr>
                          </m:sSubPr>
                          <m:e>
                            <m:bar>
                              <m:barPr>
                                <m:pos m:val="top"/>
                                <m:ctrlPr>
                                  <w:rPr>
                                    <w:rFonts w:ascii="Cambria Math" w:hAnsi="Cambria Math" w:cs="Times New Roman"/>
                                    <w:i/>
                                    <w:noProof/>
                                    <w:sz w:val="24"/>
                                    <w:szCs w:val="24"/>
                                  </w:rPr>
                                </m:ctrlPr>
                              </m:barPr>
                              <m:e>
                                <m:r>
                                  <w:rPr>
                                    <w:rFonts w:ascii="Cambria Math" w:hAnsi="Cambria Math" w:cs="Times New Roman"/>
                                    <w:noProof/>
                                    <w:sz w:val="24"/>
                                    <w:szCs w:val="24"/>
                                  </w:rPr>
                                  <m:t>v</m:t>
                                </m:r>
                              </m:e>
                            </m:bar>
                          </m:e>
                          <m:sub>
                            <m:r>
                              <w:rPr>
                                <w:rFonts w:ascii="Cambria Math" w:hAnsi="Cambria Math" w:cs="Times New Roman"/>
                                <w:noProof/>
                                <w:sz w:val="24"/>
                                <w:szCs w:val="24"/>
                              </w:rPr>
                              <m:t>2</m:t>
                            </m:r>
                          </m:sub>
                        </m:sSub>
                      </m:e>
                    </m:d>
                  </m:den>
                </m:f>
              </m:e>
            </m:d>
          </m:e>
        </m:func>
      </m:oMath>
      <w:r w:rsidRPr="003543C6">
        <w:rPr>
          <w:rFonts w:ascii="Times New Roman" w:hAnsi="Times New Roman" w:cs="Times New Roman"/>
          <w:sz w:val="24"/>
          <w:szCs w:val="24"/>
        </w:rPr>
        <w:tab/>
      </w:r>
      <w:r w:rsidRPr="003543C6">
        <w:rPr>
          <w:rFonts w:ascii="Times New Roman" w:hAnsi="Times New Roman" w:cs="Times New Roman"/>
          <w:sz w:val="24"/>
          <w:szCs w:val="24"/>
        </w:rPr>
        <w:tab/>
      </w:r>
      <w:r w:rsidRPr="003543C6">
        <w:rPr>
          <w:rFonts w:ascii="Times New Roman" w:hAnsi="Times New Roman" w:cs="Times New Roman"/>
          <w:sz w:val="24"/>
          <w:szCs w:val="24"/>
        </w:rPr>
        <w:tab/>
      </w:r>
      <w:r w:rsidRPr="003543C6">
        <w:rPr>
          <w:rFonts w:ascii="Times New Roman" w:hAnsi="Times New Roman" w:cs="Times New Roman"/>
          <w:sz w:val="24"/>
          <w:szCs w:val="24"/>
        </w:rPr>
        <w:tab/>
        <w:t>(1)</w:t>
      </w:r>
    </w:p>
    <w:p w14:paraId="06E49834" w14:textId="14DF5FCE" w:rsidR="00B84CFD" w:rsidRPr="00764575" w:rsidRDefault="00D7680E" w:rsidP="00806BC2">
      <w:pPr>
        <w:pStyle w:val="H1"/>
        <w:rPr>
          <w:b w:val="0"/>
          <w:sz w:val="24"/>
          <w:szCs w:val="24"/>
        </w:rPr>
      </w:pPr>
      <w:r w:rsidRPr="00764575">
        <w:rPr>
          <w:b w:val="0"/>
          <w:sz w:val="24"/>
          <w:szCs w:val="24"/>
        </w:rPr>
        <w:t xml:space="preserve">The equation is </w:t>
      </w:r>
      <w:proofErr w:type="gramStart"/>
      <w:r w:rsidRPr="00764575">
        <w:rPr>
          <w:b w:val="0"/>
          <w:sz w:val="24"/>
          <w:szCs w:val="24"/>
        </w:rPr>
        <w:t>similar to</w:t>
      </w:r>
      <w:proofErr w:type="gramEnd"/>
      <w:r w:rsidRPr="00764575">
        <w:rPr>
          <w:b w:val="0"/>
          <w:sz w:val="24"/>
          <w:szCs w:val="24"/>
        </w:rPr>
        <w:t xml:space="preserve"> </w:t>
      </w:r>
      <w:r w:rsidR="00AD47BB" w:rsidRPr="00764575">
        <w:rPr>
          <w:b w:val="0"/>
          <w:sz w:val="24"/>
          <w:szCs w:val="24"/>
        </w:rPr>
        <w:t>that</w:t>
      </w:r>
      <w:r w:rsidRPr="00764575">
        <w:rPr>
          <w:b w:val="0"/>
          <w:sz w:val="24"/>
          <w:szCs w:val="24"/>
        </w:rPr>
        <w:t xml:space="preserve"> used to describe the Coriolis force. </w:t>
      </w:r>
      <w:r w:rsidR="00B84CFD" w:rsidRPr="00764575">
        <w:rPr>
          <w:b w:val="0"/>
          <w:sz w:val="24"/>
          <w:szCs w:val="24"/>
        </w:rPr>
        <w:t>From these angles, we identify</w:t>
      </w:r>
      <w:r w:rsidR="00EC7DC5" w:rsidRPr="00764575">
        <w:rPr>
          <w:b w:val="0"/>
          <w:sz w:val="24"/>
          <w:szCs w:val="24"/>
        </w:rPr>
        <w:t xml:space="preserve"> </w:t>
      </w:r>
      <w:r w:rsidR="00F36B05" w:rsidRPr="00764575">
        <w:rPr>
          <w:b w:val="0"/>
          <w:sz w:val="24"/>
          <w:szCs w:val="24"/>
        </w:rPr>
        <w:t>a</w:t>
      </w:r>
      <w:r w:rsidR="00471562">
        <w:rPr>
          <w:b w:val="0"/>
          <w:sz w:val="24"/>
          <w:szCs w:val="24"/>
        </w:rPr>
        <w:t>n</w:t>
      </w:r>
      <w:r w:rsidR="00B84CFD" w:rsidRPr="00764575">
        <w:rPr>
          <w:b w:val="0"/>
          <w:sz w:val="24"/>
          <w:szCs w:val="24"/>
        </w:rPr>
        <w:t xml:space="preserve"> </w:t>
      </w:r>
      <w:r w:rsidR="007C369B" w:rsidRPr="00764575">
        <w:rPr>
          <w:b w:val="0"/>
          <w:sz w:val="24"/>
          <w:szCs w:val="24"/>
        </w:rPr>
        <w:t>LL</w:t>
      </w:r>
      <w:r w:rsidR="00B84CFD" w:rsidRPr="00764575">
        <w:rPr>
          <w:b w:val="0"/>
          <w:sz w:val="24"/>
          <w:szCs w:val="24"/>
        </w:rPr>
        <w:t xml:space="preserve"> strength</w:t>
      </w:r>
      <w:r w:rsidR="00EC7DC5" w:rsidRPr="00764575">
        <w:rPr>
          <w:b w:val="0"/>
          <w:sz w:val="24"/>
          <w:szCs w:val="24"/>
        </w:rPr>
        <w:t xml:space="preserve"> measure</w:t>
      </w:r>
      <w:r w:rsidR="00B84CFD" w:rsidRPr="00764575">
        <w:rPr>
          <w:b w:val="0"/>
          <w:sz w:val="24"/>
          <w:szCs w:val="24"/>
        </w:rPr>
        <w:t xml:space="preserve">. It is formulated as a function of the number of positive angles, </w:t>
      </w:r>
      <w:proofErr w:type="spellStart"/>
      <w:r w:rsidR="00B84CFD" w:rsidRPr="00764575">
        <w:rPr>
          <w:b w:val="0"/>
          <w:sz w:val="24"/>
          <w:szCs w:val="24"/>
        </w:rPr>
        <w:t>N</w:t>
      </w:r>
      <w:r w:rsidR="00B84CFD" w:rsidRPr="00764575">
        <w:rPr>
          <w:b w:val="0"/>
          <w:sz w:val="24"/>
          <w:szCs w:val="24"/>
          <w:vertAlign w:val="subscript"/>
        </w:rPr>
        <w:t>pos</w:t>
      </w:r>
      <w:proofErr w:type="spellEnd"/>
      <w:r w:rsidR="00E2699B" w:rsidRPr="00764575">
        <w:rPr>
          <w:b w:val="0"/>
          <w:sz w:val="24"/>
          <w:szCs w:val="24"/>
        </w:rPr>
        <w:t xml:space="preserve">, </w:t>
      </w:r>
      <w:r w:rsidR="00B84CFD" w:rsidRPr="00764575">
        <w:rPr>
          <w:b w:val="0"/>
          <w:sz w:val="24"/>
          <w:szCs w:val="24"/>
        </w:rPr>
        <w:t xml:space="preserve">minus the number of negative angles, </w:t>
      </w:r>
      <w:proofErr w:type="spellStart"/>
      <w:r w:rsidR="00B84CFD" w:rsidRPr="00764575">
        <w:rPr>
          <w:b w:val="0"/>
          <w:sz w:val="24"/>
          <w:szCs w:val="24"/>
        </w:rPr>
        <w:t>N</w:t>
      </w:r>
      <w:r w:rsidR="00B84CFD" w:rsidRPr="00764575">
        <w:rPr>
          <w:b w:val="0"/>
          <w:sz w:val="24"/>
          <w:szCs w:val="24"/>
          <w:vertAlign w:val="subscript"/>
        </w:rPr>
        <w:t>neg</w:t>
      </w:r>
      <w:proofErr w:type="spellEnd"/>
      <w:r w:rsidR="00ED292B" w:rsidRPr="00764575">
        <w:rPr>
          <w:b w:val="0"/>
          <w:sz w:val="24"/>
          <w:szCs w:val="24"/>
        </w:rPr>
        <w:t xml:space="preserve">, </w:t>
      </w:r>
      <w:r w:rsidR="00B84CFD" w:rsidRPr="00764575">
        <w:rPr>
          <w:b w:val="0"/>
          <w:bCs/>
          <w:sz w:val="24"/>
          <w:szCs w:val="24"/>
        </w:rPr>
        <w:t xml:space="preserve">divided by </w:t>
      </w:r>
      <w:r w:rsidR="00081682" w:rsidRPr="00764575">
        <w:rPr>
          <w:b w:val="0"/>
          <w:bCs/>
          <w:sz w:val="24"/>
          <w:szCs w:val="24"/>
        </w:rPr>
        <w:t>the</w:t>
      </w:r>
      <w:r w:rsidR="003175E6" w:rsidRPr="00764575">
        <w:rPr>
          <w:b w:val="0"/>
          <w:bCs/>
          <w:sz w:val="24"/>
          <w:szCs w:val="24"/>
        </w:rPr>
        <w:t xml:space="preserve"> </w:t>
      </w:r>
      <w:r w:rsidR="00AD47BB" w:rsidRPr="00764575">
        <w:rPr>
          <w:b w:val="0"/>
          <w:bCs/>
          <w:sz w:val="24"/>
          <w:szCs w:val="24"/>
        </w:rPr>
        <w:t xml:space="preserve">total numbers </w:t>
      </w:r>
      <w:r w:rsidR="003175E6" w:rsidRPr="00764575">
        <w:rPr>
          <w:b w:val="0"/>
          <w:bCs/>
          <w:sz w:val="24"/>
          <w:szCs w:val="24"/>
        </w:rPr>
        <w:t xml:space="preserve">of </w:t>
      </w:r>
      <w:r w:rsidR="00B84CFD" w:rsidRPr="00764575">
        <w:rPr>
          <w:b w:val="0"/>
          <w:bCs/>
          <w:sz w:val="24"/>
          <w:szCs w:val="24"/>
        </w:rPr>
        <w:t>positive and negative angles</w:t>
      </w:r>
      <w:r w:rsidR="00177994" w:rsidRPr="00764575">
        <w:rPr>
          <w:b w:val="0"/>
          <w:sz w:val="24"/>
          <w:szCs w:val="24"/>
        </w:rPr>
        <w:t>:</w:t>
      </w:r>
      <w:r w:rsidR="00B84CFD" w:rsidRPr="00764575">
        <w:rPr>
          <w:b w:val="0"/>
          <w:sz w:val="24"/>
          <w:szCs w:val="24"/>
        </w:rPr>
        <w:t xml:space="preserve"> </w:t>
      </w:r>
    </w:p>
    <w:p w14:paraId="0AAFB6BF" w14:textId="4FA74B10" w:rsidR="00B84CFD" w:rsidRPr="00764575" w:rsidRDefault="00B84CFD" w:rsidP="00806BC2">
      <w:pPr>
        <w:pStyle w:val="H1"/>
        <w:jc w:val="center"/>
        <w:rPr>
          <w:b w:val="0"/>
          <w:sz w:val="24"/>
          <w:szCs w:val="24"/>
          <w:lang w:val="nb-NO"/>
        </w:rPr>
      </w:pPr>
      <w:r w:rsidRPr="00764575">
        <w:rPr>
          <w:b w:val="0"/>
          <w:sz w:val="24"/>
          <w:szCs w:val="24"/>
          <w:lang w:val="nb-NO"/>
        </w:rPr>
        <w:t>LL= (N</w:t>
      </w:r>
      <w:r w:rsidRPr="00764575">
        <w:rPr>
          <w:b w:val="0"/>
          <w:sz w:val="24"/>
          <w:szCs w:val="24"/>
          <w:vertAlign w:val="subscript"/>
          <w:lang w:val="nb-NO"/>
        </w:rPr>
        <w:t>pos</w:t>
      </w:r>
      <w:r w:rsidRPr="00764575">
        <w:rPr>
          <w:b w:val="0"/>
          <w:sz w:val="24"/>
          <w:szCs w:val="24"/>
          <w:lang w:val="nb-NO"/>
        </w:rPr>
        <w:t xml:space="preserve"> -N</w:t>
      </w:r>
      <w:r w:rsidRPr="00764575">
        <w:rPr>
          <w:b w:val="0"/>
          <w:sz w:val="24"/>
          <w:szCs w:val="24"/>
          <w:vertAlign w:val="subscript"/>
          <w:lang w:val="nb-NO"/>
        </w:rPr>
        <w:t>neg</w:t>
      </w:r>
      <w:r w:rsidRPr="00764575">
        <w:rPr>
          <w:b w:val="0"/>
          <w:sz w:val="24"/>
          <w:szCs w:val="24"/>
          <w:lang w:val="nb-NO"/>
        </w:rPr>
        <w:t xml:space="preserve"> )/(N</w:t>
      </w:r>
      <w:r w:rsidRPr="00764575">
        <w:rPr>
          <w:b w:val="0"/>
          <w:sz w:val="24"/>
          <w:szCs w:val="24"/>
          <w:vertAlign w:val="subscript"/>
          <w:lang w:val="nb-NO"/>
        </w:rPr>
        <w:t>pos</w:t>
      </w:r>
      <w:r w:rsidRPr="00764575">
        <w:rPr>
          <w:b w:val="0"/>
          <w:sz w:val="24"/>
          <w:szCs w:val="24"/>
          <w:lang w:val="nb-NO"/>
        </w:rPr>
        <w:t>+N</w:t>
      </w:r>
      <w:r w:rsidRPr="00764575">
        <w:rPr>
          <w:b w:val="0"/>
          <w:sz w:val="24"/>
          <w:szCs w:val="24"/>
          <w:vertAlign w:val="subscript"/>
          <w:lang w:val="nb-NO"/>
        </w:rPr>
        <w:t>neg</w:t>
      </w:r>
      <w:r w:rsidRPr="00764575">
        <w:rPr>
          <w:b w:val="0"/>
          <w:sz w:val="24"/>
          <w:szCs w:val="24"/>
          <w:lang w:val="nb-NO"/>
        </w:rPr>
        <w:t>)</w:t>
      </w:r>
      <w:r w:rsidRPr="00764575">
        <w:rPr>
          <w:b w:val="0"/>
          <w:sz w:val="24"/>
          <w:szCs w:val="24"/>
          <w:lang w:val="nb-NO"/>
        </w:rPr>
        <w:tab/>
      </w:r>
      <w:r w:rsidR="00E868EB" w:rsidRPr="00764575">
        <w:rPr>
          <w:b w:val="0"/>
          <w:sz w:val="24"/>
          <w:szCs w:val="24"/>
          <w:lang w:val="nb-NO"/>
        </w:rPr>
        <w:tab/>
      </w:r>
      <w:r w:rsidR="00E868EB" w:rsidRPr="00764575">
        <w:rPr>
          <w:b w:val="0"/>
          <w:sz w:val="24"/>
          <w:szCs w:val="24"/>
          <w:lang w:val="nb-NO"/>
        </w:rPr>
        <w:tab/>
      </w:r>
      <w:r w:rsidRPr="00764575">
        <w:rPr>
          <w:b w:val="0"/>
          <w:sz w:val="24"/>
          <w:szCs w:val="24"/>
          <w:lang w:val="nb-NO"/>
        </w:rPr>
        <w:t>(2)</w:t>
      </w:r>
    </w:p>
    <w:p w14:paraId="1202652D" w14:textId="324CC7DF" w:rsidR="00B84CFD" w:rsidRPr="00764575" w:rsidRDefault="00B84CFD" w:rsidP="00806BC2">
      <w:pPr>
        <w:pStyle w:val="H1"/>
        <w:rPr>
          <w:b w:val="0"/>
          <w:sz w:val="24"/>
          <w:szCs w:val="24"/>
        </w:rPr>
      </w:pPr>
      <w:r w:rsidRPr="00764575">
        <w:rPr>
          <w:b w:val="0"/>
          <w:sz w:val="24"/>
          <w:szCs w:val="24"/>
        </w:rPr>
        <w:t xml:space="preserve">The number </w:t>
      </w:r>
      <w:proofErr w:type="spellStart"/>
      <w:r w:rsidR="00177994" w:rsidRPr="00764575">
        <w:rPr>
          <w:b w:val="0"/>
          <w:sz w:val="24"/>
          <w:szCs w:val="24"/>
        </w:rPr>
        <w:t>N</w:t>
      </w:r>
      <w:r w:rsidR="00177994" w:rsidRPr="00764575">
        <w:rPr>
          <w:b w:val="0"/>
          <w:sz w:val="24"/>
          <w:szCs w:val="24"/>
          <w:vertAlign w:val="subscript"/>
        </w:rPr>
        <w:t>tot</w:t>
      </w:r>
      <w:proofErr w:type="spellEnd"/>
      <w:r w:rsidR="00177994" w:rsidRPr="00764575">
        <w:rPr>
          <w:b w:val="0"/>
          <w:sz w:val="24"/>
          <w:szCs w:val="24"/>
        </w:rPr>
        <w:t xml:space="preserve"> = </w:t>
      </w:r>
      <w:proofErr w:type="spellStart"/>
      <w:r w:rsidR="00177994" w:rsidRPr="003543C6">
        <w:rPr>
          <w:b w:val="0"/>
          <w:sz w:val="24"/>
          <w:szCs w:val="24"/>
        </w:rPr>
        <w:t>N</w:t>
      </w:r>
      <w:r w:rsidR="00177994" w:rsidRPr="003543C6">
        <w:rPr>
          <w:b w:val="0"/>
          <w:sz w:val="24"/>
          <w:szCs w:val="24"/>
          <w:vertAlign w:val="subscript"/>
        </w:rPr>
        <w:t>pos</w:t>
      </w:r>
      <w:r w:rsidR="00177994" w:rsidRPr="003543C6">
        <w:rPr>
          <w:b w:val="0"/>
          <w:sz w:val="24"/>
          <w:szCs w:val="24"/>
        </w:rPr>
        <w:t>+N</w:t>
      </w:r>
      <w:r w:rsidR="00177994" w:rsidRPr="003543C6">
        <w:rPr>
          <w:b w:val="0"/>
          <w:sz w:val="24"/>
          <w:szCs w:val="24"/>
          <w:vertAlign w:val="subscript"/>
        </w:rPr>
        <w:t>neg</w:t>
      </w:r>
      <w:proofErr w:type="spellEnd"/>
      <w:r w:rsidRPr="00764575">
        <w:rPr>
          <w:b w:val="0"/>
          <w:sz w:val="24"/>
          <w:szCs w:val="24"/>
        </w:rPr>
        <w:t xml:space="preserve"> = 9 is a trade-off between the ability to detect changes in LL relations over short time windows, and the opportunity to identify reasonably narrow confidence intervals. </w:t>
      </w:r>
      <w:r w:rsidR="002F018B" w:rsidRPr="00764575">
        <w:rPr>
          <w:b w:val="0"/>
          <w:sz w:val="24"/>
          <w:szCs w:val="24"/>
        </w:rPr>
        <w:t xml:space="preserve"> Since the method is relatively novel, we compare and discuss </w:t>
      </w:r>
      <w:r w:rsidR="00B72277" w:rsidRPr="00764575">
        <w:rPr>
          <w:b w:val="0"/>
          <w:sz w:val="24"/>
          <w:szCs w:val="24"/>
        </w:rPr>
        <w:t>the HRLL method to traditional cross correlation analysis (CCA)</w:t>
      </w:r>
      <w:r w:rsidR="000871FC" w:rsidRPr="00764575">
        <w:rPr>
          <w:b w:val="0"/>
          <w:sz w:val="24"/>
          <w:szCs w:val="24"/>
        </w:rPr>
        <w:t xml:space="preserve">, e.g., as </w:t>
      </w:r>
      <w:r w:rsidR="00967594" w:rsidRPr="00764575">
        <w:rPr>
          <w:b w:val="0"/>
          <w:sz w:val="24"/>
          <w:szCs w:val="24"/>
        </w:rPr>
        <w:t xml:space="preserve">in </w:t>
      </w:r>
      <w:r w:rsidR="00161725" w:rsidRPr="00764575">
        <w:rPr>
          <w:b w:val="0"/>
          <w:sz w:val="24"/>
          <w:szCs w:val="24"/>
        </w:rPr>
        <w:fldChar w:fldCharType="begin"/>
      </w:r>
      <w:r w:rsidR="00856173">
        <w:rPr>
          <w:b w:val="0"/>
          <w:sz w:val="24"/>
          <w:szCs w:val="24"/>
        </w:rPr>
        <w:instrText xml:space="preserve"> ADDIN EN.CITE &lt;EndNote&gt;&lt;Cite AuthorYear="1"&gt;&lt;Author&gt;Fang&lt;/Author&gt;&lt;Year&gt;2021&lt;/Year&gt;&lt;RecNum&gt;6930&lt;/RecNum&gt;&lt;DisplayText&gt;S. W. Fang et al. (2021)&lt;/DisplayText&gt;&lt;record&gt;&lt;rec-number&gt;6930&lt;/rec-number&gt;&lt;foreign-keys&gt;&lt;key app="EN" db-id="sexww2d2pxxax1eaw0ex0509sr22dt2a5frf" timestamp="1672316615"&gt;6930&lt;/key&gt;&lt;/foreign-keys&gt;&lt;ref-type name="Journal Article"&gt;17&lt;/ref-type&gt;&lt;contributors&gt;&lt;authors&gt;&lt;author&gt;Fang, S. W.&lt;/author&gt;&lt;author&gt;Khodri, M.&lt;/author&gt;&lt;author&gt;Timmreck, C.&lt;/author&gt;&lt;author&gt;Zanchettin, D.&lt;/author&gt;&lt;author&gt;Jungclaus, J.&lt;/author&gt;&lt;/authors&gt;&lt;/contributors&gt;&lt;auth-address&gt;Max Planck Inst Meteorol, Hamburg, Germany&amp;#xD;IRD IPSL Lab Oceanog &amp;amp; Climat, Paris, France&amp;#xD;Univ CaFoscari Venice, Venice, Italy&lt;/auth-address&gt;&lt;titles&gt;&lt;title&gt;Disentangling Internal and External Contributions to Atlantic Multidecadal Variability Over the Past Millennium&lt;/title&gt;&lt;secondary-title&gt;Geophysical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Lett&lt;/abbr-1&gt;&lt;/alt-periodical&gt;&lt;volume&gt;48&lt;/volume&gt;&lt;number&gt;23&lt;/number&gt;&lt;keywords&gt;&lt;keyword&gt;atlantic multidecadal variability&lt;/keyword&gt;&lt;keyword&gt;pmip4&lt;/keyword&gt;&lt;keyword&gt;past1000&lt;/keyword&gt;&lt;keyword&gt;paleo-climate&lt;/keyword&gt;&lt;keyword&gt;internal variability&lt;/keyword&gt;&lt;keyword&gt;volcano&lt;/keyword&gt;&lt;keyword&gt;pmip4 contribution&lt;/keyword&gt;&lt;keyword&gt;ocean&lt;/keyword&gt;&lt;keyword&gt;climate&lt;/keyword&gt;&lt;keyword&gt;north&lt;/keyword&gt;&lt;keyword&gt;oscillation&lt;/keyword&gt;&lt;keyword&gt;rainfall&lt;/keyword&gt;&lt;keyword&gt;pacific&lt;/keyword&gt;&lt;keyword&gt;amv&lt;/keyword&gt;&lt;/keywords&gt;&lt;dates&gt;&lt;year&gt;2021&lt;/year&gt;&lt;pub-dates&gt;&lt;date&gt;Dec 16&lt;/date&gt;&lt;/pub-dates&gt;&lt;/dates&gt;&lt;isbn&gt;0094-8276&lt;/isbn&gt;&lt;accession-num&gt;WOS:000730019700071&lt;/accession-num&gt;&lt;urls&gt;&lt;related-urls&gt;&lt;url&gt;&amp;lt;Go to ISI&amp;gt;://WOS:000730019700071&lt;/url&gt;&lt;/related-urls&gt;&lt;/urls&gt;&lt;electronic-resource-num&gt;ARTN e2021GL095990&amp;#xD;10.1029/2021GL095990&lt;/electronic-resource-num&gt;&lt;language&gt;English&lt;/language&gt;&lt;/record&gt;&lt;/Cite&gt;&lt;/EndNote&gt;</w:instrText>
      </w:r>
      <w:r w:rsidR="00161725" w:rsidRPr="00764575">
        <w:rPr>
          <w:b w:val="0"/>
          <w:sz w:val="24"/>
          <w:szCs w:val="24"/>
        </w:rPr>
        <w:fldChar w:fldCharType="separate"/>
      </w:r>
      <w:r w:rsidR="00856173">
        <w:rPr>
          <w:b w:val="0"/>
          <w:noProof/>
          <w:sz w:val="24"/>
          <w:szCs w:val="24"/>
        </w:rPr>
        <w:t xml:space="preserve"> Fang et al. (2021)</w:t>
      </w:r>
      <w:r w:rsidR="00161725" w:rsidRPr="00764575">
        <w:rPr>
          <w:b w:val="0"/>
          <w:sz w:val="24"/>
          <w:szCs w:val="24"/>
        </w:rPr>
        <w:fldChar w:fldCharType="end"/>
      </w:r>
      <w:r w:rsidR="00161725" w:rsidRPr="00764575">
        <w:rPr>
          <w:b w:val="0"/>
          <w:sz w:val="24"/>
          <w:szCs w:val="24"/>
        </w:rPr>
        <w:t xml:space="preserve"> and</w:t>
      </w:r>
      <w:r w:rsidR="000C3D9F" w:rsidRPr="00764575">
        <w:rPr>
          <w:b w:val="0"/>
          <w:sz w:val="24"/>
          <w:szCs w:val="24"/>
        </w:rPr>
        <w:t xml:space="preserve"> </w:t>
      </w:r>
      <w:r w:rsidR="00C05262" w:rsidRPr="00764575">
        <w:rPr>
          <w:b w:val="0"/>
          <w:sz w:val="24"/>
          <w:szCs w:val="24"/>
        </w:rPr>
        <w:t xml:space="preserve">in </w:t>
      </w:r>
      <w:r w:rsidR="000871FC" w:rsidRPr="00764575">
        <w:rPr>
          <w:b w:val="0"/>
          <w:sz w:val="24"/>
          <w:szCs w:val="24"/>
        </w:rPr>
        <w:t xml:space="preserve">Supplementary </w:t>
      </w:r>
      <w:r w:rsidR="00471562">
        <w:rPr>
          <w:b w:val="0"/>
          <w:sz w:val="24"/>
          <w:szCs w:val="24"/>
        </w:rPr>
        <w:t>M</w:t>
      </w:r>
      <w:r w:rsidR="000871FC" w:rsidRPr="00764575">
        <w:rPr>
          <w:b w:val="0"/>
          <w:sz w:val="24"/>
          <w:szCs w:val="24"/>
        </w:rPr>
        <w:t>aterial B.</w:t>
      </w:r>
    </w:p>
    <w:p w14:paraId="00F03423" w14:textId="660640B2" w:rsidR="00B84CFD" w:rsidRPr="00764575" w:rsidRDefault="00B84CFD" w:rsidP="00806BC2">
      <w:pPr>
        <w:pStyle w:val="H1"/>
        <w:rPr>
          <w:b w:val="0"/>
          <w:sz w:val="24"/>
          <w:szCs w:val="24"/>
        </w:rPr>
      </w:pPr>
      <w:r w:rsidRPr="00764575">
        <w:rPr>
          <w:b w:val="0"/>
          <w:i/>
          <w:iCs/>
          <w:sz w:val="24"/>
          <w:szCs w:val="24"/>
        </w:rPr>
        <w:t>Detrending</w:t>
      </w:r>
      <w:r w:rsidR="003866A1" w:rsidRPr="00764575">
        <w:rPr>
          <w:b w:val="0"/>
          <w:i/>
          <w:iCs/>
          <w:sz w:val="24"/>
          <w:szCs w:val="24"/>
        </w:rPr>
        <w:t xml:space="preserve"> and smoothing</w:t>
      </w:r>
      <w:r w:rsidRPr="00764575">
        <w:rPr>
          <w:b w:val="0"/>
          <w:sz w:val="24"/>
          <w:szCs w:val="24"/>
        </w:rPr>
        <w:t xml:space="preserve">. We detrend the Barents Sea data with </w:t>
      </w:r>
      <w:r w:rsidR="00701F78" w:rsidRPr="00764575">
        <w:rPr>
          <w:b w:val="0"/>
          <w:sz w:val="24"/>
          <w:szCs w:val="24"/>
        </w:rPr>
        <w:t>the</w:t>
      </w:r>
      <w:r w:rsidRPr="00764575">
        <w:rPr>
          <w:b w:val="0"/>
          <w:sz w:val="24"/>
          <w:szCs w:val="24"/>
        </w:rPr>
        <w:t xml:space="preserve"> linearly detrending algorithm that is among the most parsimonious detrending algorithms. However, there are concerns that detrending data would shift the time in the LL relation between paired time series relative to the LL relations they have in raw, non-</w:t>
      </w:r>
      <w:r w:rsidR="00D71F7A" w:rsidRPr="00764575">
        <w:rPr>
          <w:b w:val="0"/>
          <w:sz w:val="24"/>
          <w:szCs w:val="24"/>
        </w:rPr>
        <w:t>de</w:t>
      </w:r>
      <w:r w:rsidRPr="00764575">
        <w:rPr>
          <w:b w:val="0"/>
          <w:sz w:val="24"/>
          <w:szCs w:val="24"/>
        </w:rPr>
        <w:t>trended version. We</w:t>
      </w:r>
      <w:r w:rsidR="00471562">
        <w:rPr>
          <w:b w:val="0"/>
          <w:sz w:val="24"/>
          <w:szCs w:val="24"/>
        </w:rPr>
        <w:t>,</w:t>
      </w:r>
      <w:r w:rsidRPr="00764575">
        <w:rPr>
          <w:b w:val="0"/>
          <w:sz w:val="24"/>
          <w:szCs w:val="24"/>
        </w:rPr>
        <w:t xml:space="preserve"> therefore</w:t>
      </w:r>
      <w:r w:rsidR="00471562">
        <w:rPr>
          <w:b w:val="0"/>
          <w:sz w:val="24"/>
          <w:szCs w:val="24"/>
        </w:rPr>
        <w:t>,</w:t>
      </w:r>
      <w:r w:rsidRPr="00764575">
        <w:rPr>
          <w:b w:val="0"/>
          <w:sz w:val="24"/>
          <w:szCs w:val="24"/>
        </w:rPr>
        <w:t xml:space="preserve"> compare their LL relations in </w:t>
      </w:r>
      <w:r w:rsidR="004E1AB3" w:rsidRPr="00764575">
        <w:rPr>
          <w:b w:val="0"/>
          <w:sz w:val="24"/>
          <w:szCs w:val="24"/>
        </w:rPr>
        <w:t xml:space="preserve">the </w:t>
      </w:r>
      <w:r w:rsidRPr="00764575">
        <w:rPr>
          <w:b w:val="0"/>
          <w:sz w:val="24"/>
          <w:szCs w:val="24"/>
        </w:rPr>
        <w:t xml:space="preserve">raw and detrended </w:t>
      </w:r>
      <w:r w:rsidR="00E829F8" w:rsidRPr="00764575">
        <w:rPr>
          <w:b w:val="0"/>
          <w:sz w:val="24"/>
          <w:szCs w:val="24"/>
        </w:rPr>
        <w:t>version</w:t>
      </w:r>
      <w:r w:rsidRPr="00764575">
        <w:rPr>
          <w:b w:val="0"/>
          <w:sz w:val="24"/>
          <w:szCs w:val="24"/>
        </w:rPr>
        <w:t xml:space="preserve">. To our knowledge, the </w:t>
      </w:r>
      <w:r w:rsidR="00E87827" w:rsidRPr="00764575">
        <w:rPr>
          <w:b w:val="0"/>
          <w:sz w:val="24"/>
          <w:szCs w:val="24"/>
        </w:rPr>
        <w:t>HR</w:t>
      </w:r>
      <w:r w:rsidR="007C369B" w:rsidRPr="00764575">
        <w:rPr>
          <w:b w:val="0"/>
          <w:sz w:val="24"/>
          <w:szCs w:val="24"/>
        </w:rPr>
        <w:t>LL</w:t>
      </w:r>
      <w:r w:rsidR="004914B7" w:rsidRPr="00764575">
        <w:rPr>
          <w:b w:val="0"/>
          <w:sz w:val="24"/>
          <w:szCs w:val="24"/>
        </w:rPr>
        <w:t xml:space="preserve"> method</w:t>
      </w:r>
      <w:r w:rsidRPr="00764575">
        <w:rPr>
          <w:b w:val="0"/>
          <w:sz w:val="24"/>
          <w:szCs w:val="24"/>
        </w:rPr>
        <w:t xml:space="preserve"> is the only method that</w:t>
      </w:r>
      <w:r w:rsidR="00AC491D" w:rsidRPr="00764575">
        <w:rPr>
          <w:b w:val="0"/>
          <w:sz w:val="24"/>
          <w:szCs w:val="24"/>
        </w:rPr>
        <w:t xml:space="preserve"> would</w:t>
      </w:r>
      <w:r w:rsidRPr="00764575">
        <w:rPr>
          <w:b w:val="0"/>
          <w:sz w:val="24"/>
          <w:szCs w:val="24"/>
        </w:rPr>
        <w:t xml:space="preserve"> allow comparison of time series that are not detrended. </w:t>
      </w:r>
    </w:p>
    <w:p w14:paraId="34841B80" w14:textId="71D18491" w:rsidR="003866A1" w:rsidRPr="00764575" w:rsidRDefault="003866A1" w:rsidP="00806BC2">
      <w:pPr>
        <w:spacing w:before="240" w:line="480" w:lineRule="auto"/>
        <w:rPr>
          <w:rFonts w:ascii="Times New Roman" w:hAnsi="Times New Roman" w:cs="Times New Roman"/>
          <w:sz w:val="24"/>
          <w:szCs w:val="24"/>
        </w:rPr>
      </w:pPr>
      <w:r w:rsidRPr="00764575">
        <w:rPr>
          <w:rFonts w:ascii="Times New Roman" w:hAnsi="Times New Roman" w:cs="Times New Roman"/>
          <w:sz w:val="24"/>
          <w:szCs w:val="24"/>
        </w:rPr>
        <w:t xml:space="preserve">We LOESS smooth the </w:t>
      </w:r>
      <w:proofErr w:type="gramStart"/>
      <w:r w:rsidR="00471562" w:rsidRPr="00764575">
        <w:rPr>
          <w:rFonts w:ascii="Times New Roman" w:hAnsi="Times New Roman" w:cs="Times New Roman"/>
          <w:sz w:val="24"/>
          <w:szCs w:val="24"/>
        </w:rPr>
        <w:t>two</w:t>
      </w:r>
      <w:r w:rsidR="00F046EE">
        <w:rPr>
          <w:rFonts w:ascii="Times New Roman" w:hAnsi="Times New Roman" w:cs="Times New Roman"/>
          <w:sz w:val="24"/>
          <w:szCs w:val="24"/>
        </w:rPr>
        <w:t xml:space="preserve"> </w:t>
      </w:r>
      <w:r w:rsidR="00471562" w:rsidRPr="00764575">
        <w:rPr>
          <w:rFonts w:ascii="Times New Roman" w:hAnsi="Times New Roman" w:cs="Times New Roman"/>
          <w:sz w:val="24"/>
          <w:szCs w:val="24"/>
        </w:rPr>
        <w:t>time</w:t>
      </w:r>
      <w:proofErr w:type="gramEnd"/>
      <w:r w:rsidRPr="00764575">
        <w:rPr>
          <w:rFonts w:ascii="Times New Roman" w:hAnsi="Times New Roman" w:cs="Times New Roman"/>
          <w:sz w:val="24"/>
          <w:szCs w:val="24"/>
        </w:rPr>
        <w:t xml:space="preserve"> series. The LOESS algorithm has two parameters: the fraction of the series that </w:t>
      </w:r>
      <w:r w:rsidR="008404EB">
        <w:rPr>
          <w:rFonts w:ascii="Times New Roman" w:hAnsi="Times New Roman" w:cs="Times New Roman"/>
          <w:sz w:val="24"/>
          <w:szCs w:val="24"/>
        </w:rPr>
        <w:t>is</w:t>
      </w:r>
      <w:r w:rsidR="008404EB" w:rsidRPr="00764575">
        <w:rPr>
          <w:rFonts w:ascii="Times New Roman" w:hAnsi="Times New Roman" w:cs="Times New Roman"/>
          <w:sz w:val="24"/>
          <w:szCs w:val="24"/>
        </w:rPr>
        <w:t xml:space="preserve"> </w:t>
      </w:r>
      <w:r w:rsidR="00840B87" w:rsidRPr="00764575">
        <w:rPr>
          <w:rFonts w:ascii="Times New Roman" w:hAnsi="Times New Roman" w:cs="Times New Roman"/>
          <w:sz w:val="24"/>
          <w:szCs w:val="24"/>
        </w:rPr>
        <w:t xml:space="preserve">used as </w:t>
      </w:r>
      <w:r w:rsidR="008404EB">
        <w:rPr>
          <w:rFonts w:ascii="Times New Roman" w:hAnsi="Times New Roman" w:cs="Times New Roman"/>
          <w:sz w:val="24"/>
          <w:szCs w:val="24"/>
        </w:rPr>
        <w:t xml:space="preserve">a </w:t>
      </w:r>
      <w:r w:rsidR="00840B87" w:rsidRPr="00764575">
        <w:rPr>
          <w:rFonts w:ascii="Times New Roman" w:hAnsi="Times New Roman" w:cs="Times New Roman"/>
          <w:sz w:val="24"/>
          <w:szCs w:val="24"/>
        </w:rPr>
        <w:t>moving window</w:t>
      </w:r>
      <w:r w:rsidRPr="00764575">
        <w:rPr>
          <w:rFonts w:ascii="Times New Roman" w:hAnsi="Times New Roman" w:cs="Times New Roman"/>
          <w:sz w:val="24"/>
          <w:szCs w:val="24"/>
        </w:rPr>
        <w:t xml:space="preserve"> (f) and the polynomial degree for interpolating (p). </w:t>
      </w:r>
      <w:r w:rsidR="00DF7C0F" w:rsidRPr="00764575">
        <w:rPr>
          <w:rFonts w:ascii="Times New Roman" w:hAnsi="Times New Roman" w:cs="Times New Roman"/>
          <w:sz w:val="24"/>
          <w:szCs w:val="24"/>
        </w:rPr>
        <w:t xml:space="preserve"> </w:t>
      </w:r>
      <w:r w:rsidR="00C91D0E" w:rsidRPr="00764575">
        <w:rPr>
          <w:rFonts w:ascii="Times New Roman" w:hAnsi="Times New Roman" w:cs="Times New Roman"/>
          <w:sz w:val="24"/>
          <w:szCs w:val="24"/>
        </w:rPr>
        <w:t xml:space="preserve">Since we always use p = 2, we use the terminology LOESS(f) in the </w:t>
      </w:r>
      <w:r w:rsidR="00F65581" w:rsidRPr="00764575">
        <w:rPr>
          <w:rFonts w:ascii="Times New Roman" w:hAnsi="Times New Roman" w:cs="Times New Roman"/>
          <w:sz w:val="24"/>
          <w:szCs w:val="24"/>
        </w:rPr>
        <w:t>text</w:t>
      </w:r>
      <w:r w:rsidR="00B20F54" w:rsidRPr="00764575">
        <w:rPr>
          <w:rFonts w:ascii="Times New Roman" w:hAnsi="Times New Roman" w:cs="Times New Roman"/>
          <w:sz w:val="24"/>
          <w:szCs w:val="24"/>
        </w:rPr>
        <w:t>, but</w:t>
      </w:r>
      <w:r w:rsidR="007A1749" w:rsidRPr="00764575">
        <w:rPr>
          <w:rFonts w:ascii="Times New Roman" w:hAnsi="Times New Roman" w:cs="Times New Roman"/>
          <w:sz w:val="24"/>
          <w:szCs w:val="24"/>
        </w:rPr>
        <w:t xml:space="preserve"> in the legends</w:t>
      </w:r>
      <w:r w:rsidR="0055732A" w:rsidRPr="00764575">
        <w:rPr>
          <w:rFonts w:ascii="Times New Roman" w:hAnsi="Times New Roman" w:cs="Times New Roman"/>
          <w:sz w:val="24"/>
          <w:szCs w:val="24"/>
        </w:rPr>
        <w:t>,</w:t>
      </w:r>
      <w:r w:rsidR="00B20F54" w:rsidRPr="00764575">
        <w:rPr>
          <w:rFonts w:ascii="Times New Roman" w:hAnsi="Times New Roman" w:cs="Times New Roman"/>
          <w:sz w:val="24"/>
          <w:szCs w:val="24"/>
        </w:rPr>
        <w:t xml:space="preserve"> </w:t>
      </w:r>
      <w:r w:rsidR="00E337A4" w:rsidRPr="00764575">
        <w:rPr>
          <w:rFonts w:ascii="Times New Roman" w:hAnsi="Times New Roman" w:cs="Times New Roman"/>
          <w:sz w:val="24"/>
          <w:szCs w:val="24"/>
        </w:rPr>
        <w:t>we use</w:t>
      </w:r>
      <w:r w:rsidR="00047C4D" w:rsidRPr="00764575">
        <w:rPr>
          <w:rFonts w:ascii="Times New Roman" w:hAnsi="Times New Roman" w:cs="Times New Roman"/>
          <w:sz w:val="24"/>
          <w:szCs w:val="24"/>
        </w:rPr>
        <w:t xml:space="preserve"> the numbers f,2 </w:t>
      </w:r>
      <w:r w:rsidR="007A1749" w:rsidRPr="00764575">
        <w:rPr>
          <w:rFonts w:ascii="Times New Roman" w:hAnsi="Times New Roman" w:cs="Times New Roman"/>
          <w:sz w:val="24"/>
          <w:szCs w:val="24"/>
        </w:rPr>
        <w:t>after the acronym for the variables</w:t>
      </w:r>
      <w:r w:rsidR="00C91D0E" w:rsidRPr="00764575">
        <w:rPr>
          <w:rFonts w:ascii="Times New Roman" w:hAnsi="Times New Roman" w:cs="Times New Roman"/>
          <w:sz w:val="24"/>
          <w:szCs w:val="24"/>
        </w:rPr>
        <w:t xml:space="preserve">. </w:t>
      </w:r>
      <w:r w:rsidR="00DF7C0F" w:rsidRPr="00764575">
        <w:rPr>
          <w:rFonts w:ascii="Times New Roman" w:hAnsi="Times New Roman" w:cs="Times New Roman"/>
          <w:sz w:val="24"/>
          <w:szCs w:val="24"/>
        </w:rPr>
        <w:t>LOESS smoothing and filtering time series may disentangle time series</w:t>
      </w:r>
      <w:r w:rsidR="00F276DB" w:rsidRPr="00764575">
        <w:rPr>
          <w:rFonts w:ascii="Times New Roman" w:hAnsi="Times New Roman" w:cs="Times New Roman"/>
          <w:sz w:val="24"/>
          <w:szCs w:val="24"/>
        </w:rPr>
        <w:t xml:space="preserve"> that are superpositions of different frequencies </w:t>
      </w:r>
      <w:r w:rsidR="005607DB" w:rsidRPr="00764575">
        <w:rPr>
          <w:rFonts w:ascii="Times New Roman" w:hAnsi="Times New Roman" w:cs="Times New Roman"/>
          <w:sz w:val="24"/>
          <w:szCs w:val="24"/>
        </w:rPr>
        <w:t>describing different physical processes</w:t>
      </w:r>
      <w:r w:rsidR="00222F9B" w:rsidRPr="00764575">
        <w:rPr>
          <w:rFonts w:ascii="Times New Roman" w:hAnsi="Times New Roman" w:cs="Times New Roman"/>
          <w:sz w:val="24"/>
          <w:szCs w:val="24"/>
        </w:rPr>
        <w:t xml:space="preserve"> and different LL relations. Here, </w:t>
      </w:r>
      <w:r w:rsidR="00222F9B" w:rsidRPr="00764575">
        <w:rPr>
          <w:rFonts w:ascii="Times New Roman" w:hAnsi="Times New Roman" w:cs="Times New Roman"/>
          <w:sz w:val="24"/>
          <w:szCs w:val="24"/>
        </w:rPr>
        <w:lastRenderedPageBreak/>
        <w:t>we LOESS(0.</w:t>
      </w:r>
      <w:r w:rsidR="00C91D0E" w:rsidRPr="00764575">
        <w:rPr>
          <w:rFonts w:ascii="Times New Roman" w:hAnsi="Times New Roman" w:cs="Times New Roman"/>
          <w:sz w:val="24"/>
          <w:szCs w:val="24"/>
        </w:rPr>
        <w:t>3</w:t>
      </w:r>
      <w:r w:rsidR="00222F9B" w:rsidRPr="00764575">
        <w:rPr>
          <w:rFonts w:ascii="Times New Roman" w:hAnsi="Times New Roman" w:cs="Times New Roman"/>
          <w:sz w:val="24"/>
          <w:szCs w:val="24"/>
        </w:rPr>
        <w:t>) smooth</w:t>
      </w:r>
      <w:r w:rsidR="00716E9E" w:rsidRPr="00764575">
        <w:rPr>
          <w:rFonts w:ascii="Times New Roman" w:hAnsi="Times New Roman" w:cs="Times New Roman"/>
          <w:sz w:val="24"/>
          <w:szCs w:val="24"/>
        </w:rPr>
        <w:t xml:space="preserve"> the series to reduce </w:t>
      </w:r>
      <w:r w:rsidRPr="00764575">
        <w:rPr>
          <w:rFonts w:ascii="Times New Roman" w:hAnsi="Times New Roman" w:cs="Times New Roman"/>
          <w:sz w:val="24"/>
          <w:szCs w:val="24"/>
        </w:rPr>
        <w:t>high frequencies that may represent noise in the series.</w:t>
      </w:r>
      <w:r w:rsidR="00014D09" w:rsidRPr="00764575">
        <w:rPr>
          <w:rFonts w:ascii="Times New Roman" w:hAnsi="Times New Roman" w:cs="Times New Roman"/>
          <w:sz w:val="24"/>
          <w:szCs w:val="24"/>
        </w:rPr>
        <w:t xml:space="preserve"> </w:t>
      </w:r>
      <w:r w:rsidR="008D548B" w:rsidRPr="00764575">
        <w:rPr>
          <w:rFonts w:ascii="Times New Roman" w:hAnsi="Times New Roman" w:cs="Times New Roman"/>
          <w:sz w:val="24"/>
          <w:szCs w:val="24"/>
        </w:rPr>
        <w:t xml:space="preserve">We examine the effects of smoothing in </w:t>
      </w:r>
      <w:r w:rsidR="00471562">
        <w:rPr>
          <w:rFonts w:ascii="Times New Roman" w:hAnsi="Times New Roman" w:cs="Times New Roman"/>
          <w:sz w:val="24"/>
          <w:szCs w:val="24"/>
        </w:rPr>
        <w:t xml:space="preserve">Section 5. </w:t>
      </w:r>
      <w:r w:rsidR="008D548B" w:rsidRPr="00764575">
        <w:rPr>
          <w:rFonts w:ascii="Times New Roman" w:hAnsi="Times New Roman" w:cs="Times New Roman"/>
          <w:sz w:val="24"/>
          <w:szCs w:val="24"/>
        </w:rPr>
        <w:t xml:space="preserve">Discussion. </w:t>
      </w:r>
    </w:p>
    <w:p w14:paraId="5610D7DE" w14:textId="440F401B" w:rsidR="003866A1" w:rsidRPr="00764575" w:rsidRDefault="003866A1" w:rsidP="00806BC2">
      <w:pPr>
        <w:pStyle w:val="H1"/>
        <w:rPr>
          <w:b w:val="0"/>
          <w:sz w:val="24"/>
          <w:szCs w:val="24"/>
        </w:rPr>
      </w:pPr>
      <w:r w:rsidRPr="00764575">
        <w:rPr>
          <w:b w:val="0"/>
          <w:i/>
          <w:sz w:val="24"/>
          <w:szCs w:val="24"/>
        </w:rPr>
        <w:t>Significance.</w:t>
      </w:r>
      <w:r w:rsidRPr="00764575">
        <w:rPr>
          <w:b w:val="0"/>
          <w:sz w:val="24"/>
          <w:szCs w:val="24"/>
        </w:rPr>
        <w:t xml:space="preserve"> The 95% significance interval is found by applying Eq. (1) and Eq. (2) to two uniform random series. The results show that LL &lt; - 0.32 and LL &gt; 0.32 are significant for time series longer than 9 time steps </w:t>
      </w:r>
      <w:r w:rsidRPr="00764575">
        <w:rPr>
          <w:b w:val="0"/>
          <w:sz w:val="24"/>
          <w:szCs w:val="24"/>
        </w:rPr>
        <w:fldChar w:fldCharType="begin"/>
      </w:r>
      <w:r w:rsidR="00856173">
        <w:rPr>
          <w:b w:val="0"/>
          <w:sz w:val="24"/>
          <w:szCs w:val="24"/>
        </w:rPr>
        <w:instrText xml:space="preserve"> ADDIN EN.CITE &lt;EndNote&gt;&lt;Cite&gt;&lt;Author&gt;Seip&lt;/Author&gt;&lt;Year&gt;2017&lt;/Year&gt;&lt;RecNum&gt;5090&lt;/RecNum&gt;&lt;DisplayText&gt;(Seip &amp;amp; Grøn, 2017)&lt;/DisplayText&gt;&lt;record&gt;&lt;rec-number&gt;5090&lt;/rec-number&gt;&lt;foreign-keys&gt;&lt;key app="EN" db-id="sexww2d2pxxax1eaw0ex0509sr22dt2a5frf" timestamp="0"&gt;5090&lt;/key&gt;&lt;/foreign-keys&gt;&lt;ref-type name="Journal Article"&gt;17&lt;/ref-type&gt;&lt;contributors&gt;&lt;authors&gt;&lt;author&gt;Seip, Knut Lehre&lt;/author&gt;&lt;author&gt;Grøn, Øyvind&lt;/author&gt;&lt;/authors&gt;&lt;/contributors&gt;&lt;titles&gt;&lt;title&gt;&lt;style face="normal" font="default" size="100%"&gt;A new method for identifying possible causal relationships between CO&lt;/style&gt;&lt;style face="subscript" font="default" size="100%"&gt;2&lt;/style&gt;&lt;style face="normal" font="default" size="100%"&gt;, total solar irradiance and global temperature change&lt;/style&gt;&lt;/title&gt;&lt;secondary-title&gt;Theoretical and Applied Climatology&lt;/secondary-title&gt;&lt;/titles&gt;&lt;periodical&gt;&lt;full-title&gt;Theoretical and Applied Climatology&lt;/full-title&gt;&lt;abbr-1&gt;Theor Appl Climatol&lt;/abbr-1&gt;&lt;/periodical&gt;&lt;pages&gt;923-938&lt;/pages&gt;&lt;volume&gt;127&lt;/volume&gt;&lt;dates&gt;&lt;year&gt;2017&lt;/year&gt;&lt;/dates&gt;&lt;urls&gt;&lt;/urls&gt;&lt;/record&gt;&lt;/Cite&gt;&lt;/EndNote&gt;</w:instrText>
      </w:r>
      <w:r w:rsidRPr="00764575">
        <w:rPr>
          <w:b w:val="0"/>
          <w:sz w:val="24"/>
          <w:szCs w:val="24"/>
        </w:rPr>
        <w:fldChar w:fldCharType="separate"/>
      </w:r>
      <w:r w:rsidR="00856173">
        <w:rPr>
          <w:b w:val="0"/>
          <w:noProof/>
          <w:sz w:val="24"/>
          <w:szCs w:val="24"/>
        </w:rPr>
        <w:t>(Seip &amp; Grøn, 2017)</w:t>
      </w:r>
      <w:r w:rsidRPr="00764575">
        <w:rPr>
          <w:b w:val="0"/>
          <w:sz w:val="24"/>
          <w:szCs w:val="24"/>
        </w:rPr>
        <w:fldChar w:fldCharType="end"/>
      </w:r>
      <w:r w:rsidRPr="00764575">
        <w:rPr>
          <w:b w:val="0"/>
          <w:sz w:val="24"/>
          <w:szCs w:val="24"/>
        </w:rPr>
        <w:t>. However, the confidence interval depend</w:t>
      </w:r>
      <w:r w:rsidR="00E829F8" w:rsidRPr="00764575">
        <w:rPr>
          <w:b w:val="0"/>
          <w:sz w:val="24"/>
          <w:szCs w:val="24"/>
        </w:rPr>
        <w:t>s</w:t>
      </w:r>
      <w:r w:rsidRPr="00764575">
        <w:rPr>
          <w:b w:val="0"/>
          <w:sz w:val="24"/>
          <w:szCs w:val="24"/>
        </w:rPr>
        <w:t xml:space="preserve"> upon</w:t>
      </w:r>
      <w:r w:rsidR="00780EA8" w:rsidRPr="00764575">
        <w:rPr>
          <w:b w:val="0"/>
          <w:sz w:val="24"/>
          <w:szCs w:val="24"/>
        </w:rPr>
        <w:t xml:space="preserve"> the</w:t>
      </w:r>
      <w:r w:rsidRPr="00764575">
        <w:rPr>
          <w:b w:val="0"/>
          <w:sz w:val="24"/>
          <w:szCs w:val="24"/>
        </w:rPr>
        <w:t xml:space="preserve"> characteristics of the time series</w:t>
      </w:r>
      <w:r w:rsidR="00E75E95" w:rsidRPr="00764575">
        <w:rPr>
          <w:b w:val="0"/>
          <w:sz w:val="24"/>
          <w:szCs w:val="24"/>
        </w:rPr>
        <w:t>,</w:t>
      </w:r>
      <w:r w:rsidR="00011269" w:rsidRPr="00764575">
        <w:rPr>
          <w:b w:val="0"/>
          <w:sz w:val="24"/>
          <w:szCs w:val="24"/>
        </w:rPr>
        <w:t xml:space="preserve"> </w:t>
      </w:r>
      <w:r w:rsidRPr="00764575">
        <w:rPr>
          <w:b w:val="0"/>
          <w:sz w:val="24"/>
          <w:szCs w:val="24"/>
        </w:rPr>
        <w:t xml:space="preserve">and </w:t>
      </w:r>
      <w:r w:rsidR="00A73A21" w:rsidRPr="00764575">
        <w:rPr>
          <w:b w:val="0"/>
          <w:sz w:val="24"/>
          <w:szCs w:val="24"/>
        </w:rPr>
        <w:t>LOESS</w:t>
      </w:r>
      <w:r w:rsidR="008F6067" w:rsidRPr="00764575">
        <w:rPr>
          <w:b w:val="0"/>
          <w:sz w:val="24"/>
          <w:szCs w:val="24"/>
        </w:rPr>
        <w:t xml:space="preserve"> </w:t>
      </w:r>
      <w:r w:rsidR="00D74912" w:rsidRPr="00764575">
        <w:rPr>
          <w:b w:val="0"/>
          <w:sz w:val="24"/>
          <w:szCs w:val="24"/>
        </w:rPr>
        <w:t xml:space="preserve">smoothing </w:t>
      </w:r>
      <w:r w:rsidRPr="00764575">
        <w:rPr>
          <w:b w:val="0"/>
          <w:sz w:val="24"/>
          <w:szCs w:val="24"/>
        </w:rPr>
        <w:t xml:space="preserve">would increase the </w:t>
      </w:r>
      <w:r w:rsidR="002B3674" w:rsidRPr="00764575">
        <w:rPr>
          <w:b w:val="0"/>
          <w:sz w:val="24"/>
          <w:szCs w:val="24"/>
        </w:rPr>
        <w:t xml:space="preserve">confidence </w:t>
      </w:r>
      <w:r w:rsidRPr="00764575">
        <w:rPr>
          <w:b w:val="0"/>
          <w:sz w:val="24"/>
          <w:szCs w:val="24"/>
        </w:rPr>
        <w:t>interval</w:t>
      </w:r>
      <w:r w:rsidR="000269FD" w:rsidRPr="00764575">
        <w:rPr>
          <w:b w:val="0"/>
          <w:sz w:val="24"/>
          <w:szCs w:val="24"/>
        </w:rPr>
        <w:t xml:space="preserve">. </w:t>
      </w:r>
      <w:r w:rsidR="001F6AE2" w:rsidRPr="00764575">
        <w:rPr>
          <w:b w:val="0"/>
          <w:sz w:val="24"/>
          <w:szCs w:val="24"/>
        </w:rPr>
        <w:t>We</w:t>
      </w:r>
      <w:r w:rsidR="00471562">
        <w:rPr>
          <w:b w:val="0"/>
          <w:sz w:val="24"/>
          <w:szCs w:val="24"/>
        </w:rPr>
        <w:t>,</w:t>
      </w:r>
      <w:r w:rsidR="001F6AE2" w:rsidRPr="00764575">
        <w:rPr>
          <w:b w:val="0"/>
          <w:sz w:val="24"/>
          <w:szCs w:val="24"/>
        </w:rPr>
        <w:t xml:space="preserve"> therefore</w:t>
      </w:r>
      <w:r w:rsidR="00471562">
        <w:rPr>
          <w:b w:val="0"/>
          <w:sz w:val="24"/>
          <w:szCs w:val="24"/>
        </w:rPr>
        <w:t>,</w:t>
      </w:r>
      <w:r w:rsidR="001F6AE2" w:rsidRPr="00764575">
        <w:rPr>
          <w:b w:val="0"/>
          <w:sz w:val="24"/>
          <w:szCs w:val="24"/>
        </w:rPr>
        <w:t xml:space="preserve"> also </w:t>
      </w:r>
      <w:r w:rsidR="00780EA8" w:rsidRPr="00764575">
        <w:rPr>
          <w:b w:val="0"/>
          <w:sz w:val="24"/>
          <w:szCs w:val="24"/>
        </w:rPr>
        <w:t xml:space="preserve">consider </w:t>
      </w:r>
      <w:r w:rsidR="001F6AE2" w:rsidRPr="00764575">
        <w:rPr>
          <w:b w:val="0"/>
          <w:sz w:val="24"/>
          <w:szCs w:val="24"/>
        </w:rPr>
        <w:t xml:space="preserve">the </w:t>
      </w:r>
      <w:r w:rsidR="00250FF6" w:rsidRPr="00764575">
        <w:rPr>
          <w:b w:val="0"/>
          <w:sz w:val="24"/>
          <w:szCs w:val="24"/>
        </w:rPr>
        <w:t xml:space="preserve">angle </w:t>
      </w:r>
      <w:r w:rsidR="003E1EF1" w:rsidRPr="00764575">
        <w:rPr>
          <w:b w:val="0"/>
          <w:sz w:val="24"/>
          <w:szCs w:val="24"/>
        </w:rPr>
        <w:t xml:space="preserve">values </w:t>
      </w:r>
      <w:r w:rsidR="001F6AE2" w:rsidRPr="00764575">
        <w:rPr>
          <w:b w:val="0"/>
          <w:sz w:val="24"/>
          <w:szCs w:val="24"/>
        </w:rPr>
        <w:t>θ(3)</w:t>
      </w:r>
      <w:r w:rsidR="008B65D2" w:rsidRPr="00764575">
        <w:rPr>
          <w:b w:val="0"/>
          <w:sz w:val="24"/>
          <w:szCs w:val="24"/>
        </w:rPr>
        <w:t>.</w:t>
      </w:r>
      <w:r w:rsidR="007563B2" w:rsidRPr="00764575">
        <w:rPr>
          <w:b w:val="0"/>
          <w:sz w:val="24"/>
          <w:szCs w:val="24"/>
        </w:rPr>
        <w:t xml:space="preserve"> </w:t>
      </w:r>
      <w:r w:rsidR="00250FF6" w:rsidRPr="00764575">
        <w:rPr>
          <w:b w:val="0"/>
          <w:sz w:val="24"/>
          <w:szCs w:val="24"/>
        </w:rPr>
        <w:t>If the θ(3) show</w:t>
      </w:r>
      <w:r w:rsidR="00E829F8" w:rsidRPr="00764575">
        <w:rPr>
          <w:b w:val="0"/>
          <w:sz w:val="24"/>
          <w:szCs w:val="24"/>
        </w:rPr>
        <w:t>s</w:t>
      </w:r>
      <w:r w:rsidR="00250FF6" w:rsidRPr="00764575">
        <w:rPr>
          <w:b w:val="0"/>
          <w:sz w:val="24"/>
          <w:szCs w:val="24"/>
        </w:rPr>
        <w:t xml:space="preserve"> persistent negative or positive values, significant </w:t>
      </w:r>
      <w:r w:rsidR="007C369B" w:rsidRPr="00764575">
        <w:rPr>
          <w:b w:val="0"/>
          <w:sz w:val="24"/>
          <w:szCs w:val="24"/>
        </w:rPr>
        <w:t>LL</w:t>
      </w:r>
      <w:r w:rsidR="00250FF6" w:rsidRPr="00764575">
        <w:rPr>
          <w:b w:val="0"/>
          <w:sz w:val="24"/>
          <w:szCs w:val="24"/>
        </w:rPr>
        <w:t xml:space="preserve"> relations are supported</w:t>
      </w:r>
      <w:r w:rsidR="00486161" w:rsidRPr="00764575">
        <w:rPr>
          <w:b w:val="0"/>
          <w:sz w:val="24"/>
          <w:szCs w:val="24"/>
        </w:rPr>
        <w:t>.</w:t>
      </w:r>
      <w:r w:rsidR="00250FF6" w:rsidRPr="00764575">
        <w:rPr>
          <w:b w:val="0"/>
          <w:sz w:val="24"/>
          <w:szCs w:val="24"/>
        </w:rPr>
        <w:t xml:space="preserve"> </w:t>
      </w:r>
      <w:r w:rsidR="00486161" w:rsidRPr="00764575">
        <w:rPr>
          <w:b w:val="0"/>
          <w:sz w:val="24"/>
          <w:szCs w:val="24"/>
        </w:rPr>
        <w:t>Note that t</w:t>
      </w:r>
      <w:r w:rsidR="00250FF6" w:rsidRPr="00764575">
        <w:rPr>
          <w:b w:val="0"/>
          <w:sz w:val="24"/>
          <w:szCs w:val="24"/>
        </w:rPr>
        <w:t>he θ(3) do</w:t>
      </w:r>
      <w:r w:rsidR="00E75E95" w:rsidRPr="00764575">
        <w:rPr>
          <w:b w:val="0"/>
          <w:sz w:val="24"/>
          <w:szCs w:val="24"/>
        </w:rPr>
        <w:t>es</w:t>
      </w:r>
      <w:r w:rsidR="00250FF6" w:rsidRPr="00764575">
        <w:rPr>
          <w:b w:val="0"/>
          <w:sz w:val="24"/>
          <w:szCs w:val="24"/>
        </w:rPr>
        <w:t xml:space="preserve"> not relate to the confidence interval.</w:t>
      </w:r>
      <w:r w:rsidRPr="00764575">
        <w:rPr>
          <w:b w:val="0"/>
          <w:sz w:val="24"/>
          <w:szCs w:val="24"/>
        </w:rPr>
        <w:t xml:space="preserve"> </w:t>
      </w:r>
    </w:p>
    <w:p w14:paraId="1A0CCC74" w14:textId="52AD3358" w:rsidR="00B84CFD" w:rsidRPr="00764575" w:rsidRDefault="00B84CFD" w:rsidP="00806BC2">
      <w:pPr>
        <w:pStyle w:val="H1"/>
        <w:rPr>
          <w:b w:val="0"/>
          <w:sz w:val="24"/>
          <w:szCs w:val="24"/>
        </w:rPr>
      </w:pPr>
      <w:r w:rsidRPr="00764575">
        <w:rPr>
          <w:b w:val="0"/>
          <w:i/>
          <w:iCs/>
          <w:sz w:val="24"/>
          <w:szCs w:val="24"/>
        </w:rPr>
        <w:t>Cycle periods</w:t>
      </w:r>
      <w:r w:rsidRPr="00764575">
        <w:rPr>
          <w:b w:val="0"/>
          <w:sz w:val="24"/>
          <w:szCs w:val="24"/>
        </w:rPr>
        <w:t xml:space="preserve">. Cycle periods are calculated in three ways.  </w:t>
      </w:r>
      <w:r w:rsidR="00840B87" w:rsidRPr="00764575">
        <w:rPr>
          <w:b w:val="0"/>
          <w:sz w:val="24"/>
          <w:szCs w:val="24"/>
        </w:rPr>
        <w:t>First</w:t>
      </w:r>
      <w:r w:rsidRPr="00764575">
        <w:rPr>
          <w:b w:val="0"/>
          <w:sz w:val="24"/>
          <w:szCs w:val="24"/>
        </w:rPr>
        <w:t xml:space="preserve">, we calculate the distance between zero crossings for the </w:t>
      </w:r>
      <w:proofErr w:type="gramStart"/>
      <w:r w:rsidRPr="00764575">
        <w:rPr>
          <w:b w:val="0"/>
          <w:sz w:val="24"/>
          <w:szCs w:val="24"/>
        </w:rPr>
        <w:t>two</w:t>
      </w:r>
      <w:r w:rsidR="008404EB">
        <w:rPr>
          <w:b w:val="0"/>
          <w:sz w:val="24"/>
          <w:szCs w:val="24"/>
        </w:rPr>
        <w:t xml:space="preserve"> </w:t>
      </w:r>
      <w:r w:rsidRPr="00764575">
        <w:rPr>
          <w:b w:val="0"/>
          <w:sz w:val="24"/>
          <w:szCs w:val="24"/>
        </w:rPr>
        <w:t>time</w:t>
      </w:r>
      <w:proofErr w:type="gramEnd"/>
      <w:r w:rsidRPr="00764575">
        <w:rPr>
          <w:b w:val="0"/>
          <w:sz w:val="24"/>
          <w:szCs w:val="24"/>
        </w:rPr>
        <w:t xml:space="preserve"> series normalized to unit standard deviation. </w:t>
      </w:r>
      <w:r w:rsidR="00840B87" w:rsidRPr="00764575">
        <w:rPr>
          <w:b w:val="0"/>
          <w:sz w:val="24"/>
          <w:szCs w:val="24"/>
        </w:rPr>
        <w:t>Second</w:t>
      </w:r>
      <w:r w:rsidRPr="00764575">
        <w:rPr>
          <w:b w:val="0"/>
          <w:sz w:val="24"/>
          <w:szCs w:val="24"/>
        </w:rPr>
        <w:t xml:space="preserve">, we </w:t>
      </w:r>
      <w:r w:rsidR="004B21DC" w:rsidRPr="00764575">
        <w:rPr>
          <w:b w:val="0"/>
          <w:sz w:val="24"/>
          <w:szCs w:val="24"/>
        </w:rPr>
        <w:t>apply</w:t>
      </w:r>
      <w:r w:rsidRPr="00764575">
        <w:rPr>
          <w:b w:val="0"/>
          <w:sz w:val="24"/>
          <w:szCs w:val="24"/>
        </w:rPr>
        <w:t xml:space="preserve"> power spectral density (PSD) algorithm to the </w:t>
      </w:r>
      <w:proofErr w:type="gramStart"/>
      <w:r w:rsidRPr="00764575">
        <w:rPr>
          <w:b w:val="0"/>
          <w:sz w:val="24"/>
          <w:szCs w:val="24"/>
        </w:rPr>
        <w:t>two</w:t>
      </w:r>
      <w:r w:rsidR="008404EB">
        <w:rPr>
          <w:b w:val="0"/>
          <w:sz w:val="24"/>
          <w:szCs w:val="24"/>
        </w:rPr>
        <w:t xml:space="preserve"> </w:t>
      </w:r>
      <w:r w:rsidR="00471562">
        <w:rPr>
          <w:b w:val="0"/>
          <w:sz w:val="24"/>
          <w:szCs w:val="24"/>
        </w:rPr>
        <w:t>time</w:t>
      </w:r>
      <w:proofErr w:type="gramEnd"/>
      <w:r w:rsidRPr="00764575">
        <w:rPr>
          <w:b w:val="0"/>
          <w:sz w:val="24"/>
          <w:szCs w:val="24"/>
        </w:rPr>
        <w:t xml:space="preserve"> series.</w:t>
      </w:r>
      <w:r w:rsidR="00840B87" w:rsidRPr="00764575">
        <w:rPr>
          <w:b w:val="0"/>
          <w:sz w:val="24"/>
          <w:szCs w:val="24"/>
        </w:rPr>
        <w:t xml:space="preserve"> Cycle periods less than about 7</w:t>
      </w:r>
      <w:r w:rsidR="00471562">
        <w:rPr>
          <w:b w:val="0"/>
          <w:sz w:val="24"/>
          <w:szCs w:val="24"/>
        </w:rPr>
        <w:t>-</w:t>
      </w:r>
      <w:r w:rsidR="00840B87" w:rsidRPr="00764575">
        <w:rPr>
          <w:b w:val="0"/>
          <w:sz w:val="24"/>
          <w:szCs w:val="24"/>
        </w:rPr>
        <w:t xml:space="preserve">time steps </w:t>
      </w:r>
      <w:r w:rsidR="00065910" w:rsidRPr="00764575">
        <w:rPr>
          <w:b w:val="0"/>
          <w:sz w:val="24"/>
          <w:szCs w:val="24"/>
        </w:rPr>
        <w:t xml:space="preserve">have </w:t>
      </w:r>
      <w:r w:rsidR="00840B87" w:rsidRPr="00764575">
        <w:rPr>
          <w:b w:val="0"/>
          <w:sz w:val="24"/>
          <w:szCs w:val="24"/>
        </w:rPr>
        <w:t>a probability to occur by chance</w:t>
      </w:r>
      <w:r w:rsidR="00325352" w:rsidRPr="00764575">
        <w:rPr>
          <w:b w:val="0"/>
          <w:sz w:val="24"/>
          <w:szCs w:val="24"/>
        </w:rPr>
        <w:t xml:space="preserve"> that is greater than 1:20</w:t>
      </w:r>
      <w:r w:rsidR="00840B87" w:rsidRPr="00764575">
        <w:rPr>
          <w:b w:val="0"/>
          <w:sz w:val="24"/>
          <w:szCs w:val="24"/>
        </w:rPr>
        <w:t xml:space="preserve"> for two stochastic series that interact. Third, we add cumulatively the angles, θ(3), in the phase plot for paired series. When the cumulative angle reaches 2π, one cycle is closed in the phase diagram</w:t>
      </w:r>
      <w:r w:rsidR="00471562">
        <w:rPr>
          <w:b w:val="0"/>
          <w:sz w:val="24"/>
          <w:szCs w:val="24"/>
        </w:rPr>
        <w:t>,</w:t>
      </w:r>
      <w:r w:rsidR="00840B87" w:rsidRPr="00764575">
        <w:rPr>
          <w:b w:val="0"/>
          <w:sz w:val="24"/>
          <w:szCs w:val="24"/>
        </w:rPr>
        <w:t xml:space="preserve"> and this corresponds to one common cycle length for the two cyclic time series.  </w:t>
      </w:r>
      <w:r w:rsidR="00471562">
        <w:rPr>
          <w:b w:val="0"/>
          <w:sz w:val="24"/>
          <w:szCs w:val="24"/>
        </w:rPr>
        <w:t>For example</w:t>
      </w:r>
      <w:r w:rsidR="00840B87" w:rsidRPr="00764575">
        <w:rPr>
          <w:b w:val="0"/>
          <w:sz w:val="24"/>
          <w:szCs w:val="24"/>
        </w:rPr>
        <w:t xml:space="preserve">, the angle, θ, is the angle with </w:t>
      </w:r>
      <w:r w:rsidR="00055655" w:rsidRPr="00764575">
        <w:rPr>
          <w:b w:val="0"/>
          <w:sz w:val="24"/>
          <w:szCs w:val="24"/>
        </w:rPr>
        <w:t xml:space="preserve">the </w:t>
      </w:r>
      <w:r w:rsidR="00840B87" w:rsidRPr="00764575">
        <w:rPr>
          <w:b w:val="0"/>
          <w:sz w:val="24"/>
          <w:szCs w:val="24"/>
        </w:rPr>
        <w:t xml:space="preserve">center in the origin and lines going out to the points numbered 94 and 95 in Figure 2d.  </w:t>
      </w:r>
    </w:p>
    <w:p w14:paraId="58F85CB2" w14:textId="5BB0F61D" w:rsidR="00032F47" w:rsidRPr="00764575" w:rsidRDefault="00823BBF" w:rsidP="00806BC2">
      <w:pPr>
        <w:pStyle w:val="H1"/>
        <w:rPr>
          <w:b w:val="0"/>
          <w:sz w:val="24"/>
          <w:szCs w:val="24"/>
        </w:rPr>
      </w:pPr>
      <w:r w:rsidRPr="00764575">
        <w:rPr>
          <w:b w:val="0"/>
          <w:i/>
          <w:iCs/>
          <w:sz w:val="24"/>
          <w:szCs w:val="24"/>
        </w:rPr>
        <w:t>Phase shifts, or lead–lag times</w:t>
      </w:r>
      <w:r w:rsidRPr="00764575">
        <w:rPr>
          <w:b w:val="0"/>
          <w:sz w:val="24"/>
          <w:szCs w:val="24"/>
        </w:rPr>
        <w:t>. If two sine series with a common cycle period, λ, coincide</w:t>
      </w:r>
      <w:r w:rsidR="00BD1E0C" w:rsidRPr="00764575">
        <w:rPr>
          <w:b w:val="0"/>
          <w:sz w:val="24"/>
          <w:szCs w:val="24"/>
        </w:rPr>
        <w:t xml:space="preserve"> </w:t>
      </w:r>
      <w:r w:rsidRPr="00764575">
        <w:rPr>
          <w:b w:val="0"/>
          <w:sz w:val="24"/>
          <w:szCs w:val="24"/>
        </w:rPr>
        <w:t>perfectly, the ordinary linear regression (OLR) for the cycles would show a regression</w:t>
      </w:r>
      <w:r w:rsidR="00BD1E0C" w:rsidRPr="00764575">
        <w:rPr>
          <w:b w:val="0"/>
          <w:sz w:val="24"/>
          <w:szCs w:val="24"/>
        </w:rPr>
        <w:t xml:space="preserve"> </w:t>
      </w:r>
      <w:r w:rsidRPr="00764575">
        <w:rPr>
          <w:b w:val="0"/>
          <w:sz w:val="24"/>
          <w:szCs w:val="24"/>
        </w:rPr>
        <w:t xml:space="preserve">coefficient = 1.0 and r = 1.0. If one series is displaced </w:t>
      </w:r>
      <w:r w:rsidR="00DA7FC2" w:rsidRPr="00764575">
        <w:rPr>
          <w:b w:val="0"/>
          <w:sz w:val="24"/>
          <w:szCs w:val="24"/>
        </w:rPr>
        <w:t xml:space="preserve">¼ λ </w:t>
      </w:r>
      <w:r w:rsidRPr="00764575">
        <w:rPr>
          <w:b w:val="0"/>
          <w:sz w:val="24"/>
          <w:szCs w:val="24"/>
        </w:rPr>
        <w:t>relative to the other, the two</w:t>
      </w:r>
      <w:r w:rsidR="00D95E4B" w:rsidRPr="00764575">
        <w:rPr>
          <w:b w:val="0"/>
          <w:sz w:val="24"/>
          <w:szCs w:val="24"/>
        </w:rPr>
        <w:t xml:space="preserve"> </w:t>
      </w:r>
      <w:r w:rsidRPr="00764575">
        <w:rPr>
          <w:b w:val="0"/>
          <w:sz w:val="24"/>
          <w:szCs w:val="24"/>
        </w:rPr>
        <w:t xml:space="preserve">sine functions would show a perfect circle </w:t>
      </w:r>
      <w:r w:rsidR="00A057A8" w:rsidRPr="00764575">
        <w:rPr>
          <w:b w:val="0"/>
          <w:sz w:val="24"/>
          <w:szCs w:val="24"/>
        </w:rPr>
        <w:t>with</w:t>
      </w:r>
      <w:r w:rsidRPr="00764575">
        <w:rPr>
          <w:b w:val="0"/>
          <w:sz w:val="24"/>
          <w:szCs w:val="24"/>
        </w:rPr>
        <w:t xml:space="preserve"> </w:t>
      </w:r>
      <w:r w:rsidR="00467F9D" w:rsidRPr="00764575">
        <w:rPr>
          <w:b w:val="0"/>
          <w:sz w:val="24"/>
          <w:szCs w:val="24"/>
        </w:rPr>
        <w:t>β</w:t>
      </w:r>
      <w:r w:rsidRPr="00764575">
        <w:rPr>
          <w:b w:val="0"/>
          <w:sz w:val="24"/>
          <w:szCs w:val="24"/>
        </w:rPr>
        <w:t xml:space="preserve"> = 0 and r = 0. An approximation </w:t>
      </w:r>
      <w:r w:rsidR="00C05262" w:rsidRPr="00764575">
        <w:rPr>
          <w:b w:val="0"/>
          <w:sz w:val="24"/>
          <w:szCs w:val="24"/>
        </w:rPr>
        <w:t>for the</w:t>
      </w:r>
      <w:r w:rsidRPr="00764575">
        <w:rPr>
          <w:b w:val="0"/>
          <w:sz w:val="24"/>
          <w:szCs w:val="24"/>
        </w:rPr>
        <w:t xml:space="preserve"> phase</w:t>
      </w:r>
      <w:r w:rsidR="00467F9D" w:rsidRPr="00764575">
        <w:rPr>
          <w:b w:val="0"/>
          <w:sz w:val="24"/>
          <w:szCs w:val="24"/>
        </w:rPr>
        <w:t xml:space="preserve"> </w:t>
      </w:r>
      <w:r w:rsidRPr="00764575">
        <w:rPr>
          <w:b w:val="0"/>
          <w:sz w:val="24"/>
          <w:szCs w:val="24"/>
        </w:rPr>
        <w:t>shift (PS) or the lead or lag time can be calculated as</w:t>
      </w:r>
      <w:r w:rsidR="00467F9D" w:rsidRPr="00764575">
        <w:rPr>
          <w:b w:val="0"/>
          <w:sz w:val="24"/>
          <w:szCs w:val="24"/>
        </w:rPr>
        <w:t xml:space="preserve"> </w:t>
      </w:r>
    </w:p>
    <w:p w14:paraId="1D80F348" w14:textId="3A6E8000" w:rsidR="00823BBF" w:rsidRPr="00764575" w:rsidRDefault="00823BBF" w:rsidP="00806BC2">
      <w:pPr>
        <w:pStyle w:val="H1"/>
        <w:jc w:val="center"/>
        <w:rPr>
          <w:b w:val="0"/>
          <w:sz w:val="24"/>
          <w:szCs w:val="24"/>
        </w:rPr>
      </w:pPr>
      <w:r w:rsidRPr="00764575">
        <w:rPr>
          <w:b w:val="0"/>
          <w:sz w:val="24"/>
          <w:szCs w:val="24"/>
        </w:rPr>
        <w:t xml:space="preserve">PS </w:t>
      </w:r>
      <w:r w:rsidR="00BD68D7" w:rsidRPr="00764575">
        <w:rPr>
          <w:b w:val="0"/>
          <w:sz w:val="24"/>
          <w:szCs w:val="24"/>
        </w:rPr>
        <w:t xml:space="preserve">= </w:t>
      </w:r>
      <w:r w:rsidRPr="00764575">
        <w:rPr>
          <w:b w:val="0"/>
          <w:sz w:val="24"/>
          <w:szCs w:val="24"/>
        </w:rPr>
        <w:t xml:space="preserve"> </w:t>
      </w:r>
      <w:r w:rsidR="00BD68D7" w:rsidRPr="00764575">
        <w:rPr>
          <w:b w:val="0"/>
          <w:sz w:val="24"/>
          <w:szCs w:val="24"/>
        </w:rPr>
        <w:t xml:space="preserve">λ/ </w:t>
      </w:r>
      <w:r w:rsidRPr="00764575">
        <w:rPr>
          <w:b w:val="0"/>
          <w:sz w:val="24"/>
          <w:szCs w:val="24"/>
        </w:rPr>
        <w:t>2</w:t>
      </w:r>
      <w:r w:rsidR="00B33301" w:rsidRPr="00764575">
        <w:rPr>
          <w:b w:val="0"/>
          <w:sz w:val="24"/>
          <w:szCs w:val="24"/>
        </w:rPr>
        <w:t>π</w:t>
      </w:r>
      <w:r w:rsidRPr="00764575">
        <w:rPr>
          <w:b w:val="0"/>
          <w:sz w:val="24"/>
          <w:szCs w:val="24"/>
        </w:rPr>
        <w:t xml:space="preserve"> </w:t>
      </w:r>
      <w:r w:rsidR="00B33301" w:rsidRPr="00764575">
        <w:rPr>
          <w:b w:val="0"/>
          <w:sz w:val="24"/>
          <w:szCs w:val="24"/>
        </w:rPr>
        <w:t>×</w:t>
      </w:r>
      <w:r w:rsidRPr="00764575">
        <w:rPr>
          <w:b w:val="0"/>
          <w:sz w:val="24"/>
          <w:szCs w:val="24"/>
        </w:rPr>
        <w:t xml:space="preserve"> (</w:t>
      </w:r>
      <w:r w:rsidR="00B33301" w:rsidRPr="00764575">
        <w:rPr>
          <w:b w:val="0"/>
          <w:sz w:val="24"/>
          <w:szCs w:val="24"/>
        </w:rPr>
        <w:t>π</w:t>
      </w:r>
      <w:r w:rsidRPr="00764575">
        <w:rPr>
          <w:b w:val="0"/>
          <w:sz w:val="24"/>
          <w:szCs w:val="24"/>
        </w:rPr>
        <w:t xml:space="preserve">/2 </w:t>
      </w:r>
      <w:r w:rsidR="00B33301" w:rsidRPr="00764575">
        <w:rPr>
          <w:b w:val="0"/>
          <w:sz w:val="24"/>
          <w:szCs w:val="24"/>
        </w:rPr>
        <w:t>-</w:t>
      </w:r>
      <w:r w:rsidRPr="00764575">
        <w:rPr>
          <w:b w:val="0"/>
          <w:sz w:val="24"/>
          <w:szCs w:val="24"/>
        </w:rPr>
        <w:t xml:space="preserve"> Arcsine(r)) </w:t>
      </w:r>
      <w:r w:rsidR="00B33301" w:rsidRPr="00764575">
        <w:rPr>
          <w:b w:val="0"/>
          <w:sz w:val="24"/>
          <w:szCs w:val="24"/>
        </w:rPr>
        <w:tab/>
      </w:r>
      <w:r w:rsidR="00B33301" w:rsidRPr="00764575">
        <w:rPr>
          <w:b w:val="0"/>
          <w:sz w:val="24"/>
          <w:szCs w:val="24"/>
        </w:rPr>
        <w:tab/>
      </w:r>
      <w:r w:rsidR="00B33301" w:rsidRPr="00764575">
        <w:rPr>
          <w:b w:val="0"/>
          <w:sz w:val="24"/>
          <w:szCs w:val="24"/>
        </w:rPr>
        <w:tab/>
      </w:r>
      <w:r w:rsidR="00B33301" w:rsidRPr="00764575">
        <w:rPr>
          <w:b w:val="0"/>
          <w:sz w:val="24"/>
          <w:szCs w:val="24"/>
        </w:rPr>
        <w:tab/>
      </w:r>
      <w:r w:rsidR="00B33301" w:rsidRPr="00764575">
        <w:rPr>
          <w:b w:val="0"/>
          <w:sz w:val="24"/>
          <w:szCs w:val="24"/>
        </w:rPr>
        <w:tab/>
      </w:r>
      <w:r w:rsidRPr="00764575">
        <w:rPr>
          <w:b w:val="0"/>
          <w:sz w:val="24"/>
          <w:szCs w:val="24"/>
        </w:rPr>
        <w:t>(3)</w:t>
      </w:r>
    </w:p>
    <w:p w14:paraId="4E280A59" w14:textId="50DCD3A4" w:rsidR="00823BBF" w:rsidRPr="00764575" w:rsidRDefault="00823BBF" w:rsidP="00806BC2">
      <w:pPr>
        <w:pStyle w:val="H1"/>
        <w:rPr>
          <w:b w:val="0"/>
          <w:sz w:val="24"/>
          <w:szCs w:val="24"/>
        </w:rPr>
      </w:pPr>
      <w:r w:rsidRPr="00764575">
        <w:rPr>
          <w:b w:val="0"/>
          <w:sz w:val="24"/>
          <w:szCs w:val="24"/>
        </w:rPr>
        <w:lastRenderedPageBreak/>
        <w:t>To calculate the PS, we must know the cycle period</w:t>
      </w:r>
      <w:r w:rsidR="00B33301" w:rsidRPr="00764575">
        <w:rPr>
          <w:b w:val="0"/>
          <w:sz w:val="24"/>
          <w:szCs w:val="24"/>
        </w:rPr>
        <w:t xml:space="preserve">, λ, </w:t>
      </w:r>
      <w:r w:rsidRPr="00764575">
        <w:rPr>
          <w:b w:val="0"/>
          <w:sz w:val="24"/>
          <w:szCs w:val="24"/>
        </w:rPr>
        <w:t>in advance.</w:t>
      </w:r>
    </w:p>
    <w:p w14:paraId="472C53C1" w14:textId="0693BD66" w:rsidR="00872D0E" w:rsidRPr="00EE78DF" w:rsidRDefault="00C051B4" w:rsidP="00806BC2">
      <w:pPr>
        <w:pStyle w:val="Heading1"/>
        <w:spacing w:line="480" w:lineRule="auto"/>
        <w:rPr>
          <w:rFonts w:ascii="Times New Roman" w:hAnsi="Times New Roman" w:cs="Times New Roman"/>
          <w:color w:val="auto"/>
          <w:sz w:val="24"/>
          <w:szCs w:val="24"/>
        </w:rPr>
      </w:pPr>
      <w:bookmarkStart w:id="19" w:name="_Toc103347865"/>
      <w:bookmarkStart w:id="20" w:name="_Toc135765693"/>
      <w:r w:rsidRPr="00EE78DF">
        <w:rPr>
          <w:rFonts w:ascii="Times New Roman" w:hAnsi="Times New Roman" w:cs="Times New Roman"/>
          <w:color w:val="auto"/>
          <w:sz w:val="24"/>
          <w:szCs w:val="24"/>
        </w:rPr>
        <w:t xml:space="preserve">4. </w:t>
      </w:r>
      <w:r w:rsidR="00872D0E" w:rsidRPr="00EE78DF">
        <w:rPr>
          <w:rFonts w:ascii="Times New Roman" w:hAnsi="Times New Roman" w:cs="Times New Roman"/>
          <w:color w:val="auto"/>
          <w:sz w:val="24"/>
          <w:szCs w:val="24"/>
        </w:rPr>
        <w:t>Results</w:t>
      </w:r>
      <w:bookmarkEnd w:id="19"/>
      <w:bookmarkEnd w:id="20"/>
    </w:p>
    <w:p w14:paraId="0A95F87F" w14:textId="4014A4F7" w:rsidR="00872D0E" w:rsidRPr="00764575" w:rsidRDefault="00872D0E" w:rsidP="00806BC2">
      <w:pPr>
        <w:pStyle w:val="H1"/>
        <w:rPr>
          <w:b w:val="0"/>
          <w:sz w:val="24"/>
          <w:szCs w:val="24"/>
        </w:rPr>
      </w:pPr>
      <w:r w:rsidRPr="00764575">
        <w:rPr>
          <w:b w:val="0"/>
          <w:sz w:val="24"/>
          <w:szCs w:val="24"/>
        </w:rPr>
        <w:t xml:space="preserve">We first present the </w:t>
      </w:r>
      <w:r w:rsidR="007C369B" w:rsidRPr="00764575">
        <w:rPr>
          <w:b w:val="0"/>
          <w:sz w:val="24"/>
          <w:szCs w:val="24"/>
        </w:rPr>
        <w:t>LL</w:t>
      </w:r>
      <w:r w:rsidRPr="00764575">
        <w:rPr>
          <w:b w:val="0"/>
          <w:sz w:val="24"/>
          <w:szCs w:val="24"/>
        </w:rPr>
        <w:t xml:space="preserve"> relations and the results on cycles for the Barents Sea observations </w:t>
      </w:r>
      <w:r w:rsidR="00325352" w:rsidRPr="00764575">
        <w:rPr>
          <w:b w:val="0"/>
          <w:sz w:val="24"/>
          <w:szCs w:val="24"/>
        </w:rPr>
        <w:t xml:space="preserve">UPP and INT </w:t>
      </w:r>
      <w:r w:rsidR="00CE07C6" w:rsidRPr="00764575">
        <w:rPr>
          <w:b w:val="0"/>
          <w:sz w:val="24"/>
          <w:szCs w:val="24"/>
        </w:rPr>
        <w:t xml:space="preserve">during </w:t>
      </w:r>
      <w:r w:rsidRPr="00764575">
        <w:rPr>
          <w:b w:val="0"/>
          <w:sz w:val="24"/>
          <w:szCs w:val="24"/>
        </w:rPr>
        <w:t xml:space="preserve">1971-2018. </w:t>
      </w:r>
      <w:r w:rsidR="0010691F" w:rsidRPr="00764575">
        <w:rPr>
          <w:b w:val="0"/>
          <w:sz w:val="24"/>
          <w:szCs w:val="24"/>
        </w:rPr>
        <w:t>Then we examine the LL relation</w:t>
      </w:r>
      <w:r w:rsidR="008404EB">
        <w:rPr>
          <w:b w:val="0"/>
          <w:sz w:val="24"/>
          <w:szCs w:val="24"/>
        </w:rPr>
        <w:t>s</w:t>
      </w:r>
      <w:r w:rsidR="0010691F" w:rsidRPr="00764575">
        <w:rPr>
          <w:b w:val="0"/>
          <w:sz w:val="24"/>
          <w:szCs w:val="24"/>
        </w:rPr>
        <w:t xml:space="preserve"> between the UPP</w:t>
      </w:r>
      <w:r w:rsidR="00AD5A18" w:rsidRPr="00764575">
        <w:rPr>
          <w:b w:val="0"/>
          <w:sz w:val="24"/>
          <w:szCs w:val="24"/>
        </w:rPr>
        <w:t>, INT</w:t>
      </w:r>
      <w:r w:rsidR="007427B1" w:rsidRPr="00764575">
        <w:rPr>
          <w:b w:val="0"/>
          <w:sz w:val="24"/>
          <w:szCs w:val="24"/>
        </w:rPr>
        <w:t>,</w:t>
      </w:r>
      <w:r w:rsidR="00AD5A18" w:rsidRPr="00764575">
        <w:rPr>
          <w:b w:val="0"/>
          <w:sz w:val="24"/>
          <w:szCs w:val="24"/>
        </w:rPr>
        <w:t xml:space="preserve"> </w:t>
      </w:r>
      <w:r w:rsidR="007427B1" w:rsidRPr="00764575">
        <w:rPr>
          <w:b w:val="0"/>
          <w:sz w:val="24"/>
          <w:szCs w:val="24"/>
        </w:rPr>
        <w:t>AMOC</w:t>
      </w:r>
      <w:r w:rsidR="00331F5C">
        <w:rPr>
          <w:b w:val="0"/>
          <w:sz w:val="24"/>
          <w:szCs w:val="24"/>
        </w:rPr>
        <w:t>,</w:t>
      </w:r>
      <w:r w:rsidR="007427B1" w:rsidRPr="00764575">
        <w:rPr>
          <w:b w:val="0"/>
          <w:sz w:val="24"/>
          <w:szCs w:val="24"/>
        </w:rPr>
        <w:t xml:space="preserve"> and AMO. Last</w:t>
      </w:r>
      <w:r w:rsidRPr="00764575">
        <w:rPr>
          <w:b w:val="0"/>
          <w:sz w:val="24"/>
          <w:szCs w:val="24"/>
        </w:rPr>
        <w:t xml:space="preserve">, we </w:t>
      </w:r>
      <w:r w:rsidR="00372485" w:rsidRPr="00764575">
        <w:rPr>
          <w:b w:val="0"/>
          <w:sz w:val="24"/>
          <w:szCs w:val="24"/>
        </w:rPr>
        <w:t>show</w:t>
      </w:r>
      <w:r w:rsidRPr="00764575">
        <w:rPr>
          <w:b w:val="0"/>
          <w:sz w:val="24"/>
          <w:szCs w:val="24"/>
        </w:rPr>
        <w:t xml:space="preserve"> the results for the temperature and salinity series for the BIT and BS-NE</w:t>
      </w:r>
      <w:r w:rsidR="00A358CD" w:rsidRPr="00764575">
        <w:rPr>
          <w:b w:val="0"/>
          <w:sz w:val="24"/>
          <w:szCs w:val="24"/>
        </w:rPr>
        <w:t xml:space="preserve"> regions</w:t>
      </w:r>
      <w:r w:rsidRPr="00764575">
        <w:rPr>
          <w:b w:val="0"/>
          <w:sz w:val="24"/>
          <w:szCs w:val="24"/>
        </w:rPr>
        <w:t xml:space="preserve"> and the</w:t>
      </w:r>
      <w:r w:rsidR="00AC491D" w:rsidRPr="00764575">
        <w:rPr>
          <w:b w:val="0"/>
          <w:sz w:val="24"/>
          <w:szCs w:val="24"/>
        </w:rPr>
        <w:t>ir</w:t>
      </w:r>
      <w:r w:rsidRPr="00764575">
        <w:rPr>
          <w:b w:val="0"/>
          <w:sz w:val="24"/>
          <w:szCs w:val="24"/>
        </w:rPr>
        <w:t xml:space="preserve"> </w:t>
      </w:r>
      <w:r w:rsidR="007C369B" w:rsidRPr="00764575">
        <w:rPr>
          <w:b w:val="0"/>
          <w:sz w:val="24"/>
          <w:szCs w:val="24"/>
        </w:rPr>
        <w:t>LL</w:t>
      </w:r>
      <w:r w:rsidRPr="00764575">
        <w:rPr>
          <w:b w:val="0"/>
          <w:sz w:val="24"/>
          <w:szCs w:val="24"/>
        </w:rPr>
        <w:t xml:space="preserve"> relations to the AMOC and the AMO. We only discuss the detrended series.</w:t>
      </w:r>
    </w:p>
    <w:p w14:paraId="366ACA66" w14:textId="6924CE8D" w:rsidR="00872D0E" w:rsidRPr="00764575" w:rsidRDefault="00872D0E" w:rsidP="00806BC2">
      <w:pPr>
        <w:pStyle w:val="H1"/>
        <w:rPr>
          <w:b w:val="0"/>
          <w:sz w:val="24"/>
          <w:szCs w:val="24"/>
        </w:rPr>
      </w:pPr>
      <w:r w:rsidRPr="00764575">
        <w:rPr>
          <w:b w:val="0"/>
          <w:sz w:val="24"/>
          <w:szCs w:val="24"/>
        </w:rPr>
        <w:t xml:space="preserve">Both </w:t>
      </w:r>
      <w:r w:rsidR="00A358CD" w:rsidRPr="00764575">
        <w:rPr>
          <w:b w:val="0"/>
          <w:sz w:val="24"/>
          <w:szCs w:val="24"/>
        </w:rPr>
        <w:t xml:space="preserve">the </w:t>
      </w:r>
      <w:r w:rsidRPr="00764575">
        <w:rPr>
          <w:b w:val="0"/>
          <w:sz w:val="24"/>
          <w:szCs w:val="24"/>
        </w:rPr>
        <w:t>UPP and INT waters show a</w:t>
      </w:r>
      <w:r w:rsidR="00E87827" w:rsidRPr="00764575">
        <w:rPr>
          <w:b w:val="0"/>
          <w:sz w:val="24"/>
          <w:szCs w:val="24"/>
        </w:rPr>
        <w:t>n increasing</w:t>
      </w:r>
      <w:r w:rsidRPr="00764575">
        <w:rPr>
          <w:b w:val="0"/>
          <w:sz w:val="24"/>
          <w:szCs w:val="24"/>
        </w:rPr>
        <w:t xml:space="preserve"> trend in temperature over the 1971-2018 period </w:t>
      </w:r>
      <w:r w:rsidR="00B154F0" w:rsidRPr="00764575">
        <w:rPr>
          <w:b w:val="0"/>
          <w:sz w:val="24"/>
          <w:szCs w:val="24"/>
        </w:rPr>
        <w:t>(</w:t>
      </w:r>
      <w:r w:rsidRPr="00764575">
        <w:rPr>
          <w:b w:val="0"/>
          <w:sz w:val="24"/>
          <w:szCs w:val="24"/>
        </w:rPr>
        <w:t>Figure 2a</w:t>
      </w:r>
      <w:r w:rsidR="00B154F0" w:rsidRPr="00764575">
        <w:rPr>
          <w:b w:val="0"/>
          <w:sz w:val="24"/>
          <w:szCs w:val="24"/>
        </w:rPr>
        <w:t>)</w:t>
      </w:r>
      <w:r w:rsidRPr="00764575">
        <w:rPr>
          <w:b w:val="0"/>
          <w:sz w:val="24"/>
          <w:szCs w:val="24"/>
        </w:rPr>
        <w:t xml:space="preserve">.  The series </w:t>
      </w:r>
      <w:r w:rsidR="008404EB">
        <w:rPr>
          <w:b w:val="0"/>
          <w:sz w:val="24"/>
          <w:szCs w:val="24"/>
        </w:rPr>
        <w:t>are</w:t>
      </w:r>
      <w:r w:rsidR="008404EB" w:rsidRPr="00764575">
        <w:rPr>
          <w:b w:val="0"/>
          <w:sz w:val="24"/>
          <w:szCs w:val="24"/>
        </w:rPr>
        <w:t xml:space="preserve"> </w:t>
      </w:r>
      <w:r w:rsidR="00A358CD" w:rsidRPr="00764575">
        <w:rPr>
          <w:b w:val="0"/>
          <w:sz w:val="24"/>
          <w:szCs w:val="24"/>
        </w:rPr>
        <w:t>linearly detrended</w:t>
      </w:r>
      <w:r w:rsidR="00E30639" w:rsidRPr="00764575">
        <w:rPr>
          <w:b w:val="0"/>
          <w:sz w:val="24"/>
          <w:szCs w:val="24"/>
        </w:rPr>
        <w:t xml:space="preserve"> and </w:t>
      </w:r>
      <w:proofErr w:type="gramStart"/>
      <w:r w:rsidRPr="00764575">
        <w:rPr>
          <w:b w:val="0"/>
          <w:sz w:val="24"/>
          <w:szCs w:val="24"/>
        </w:rPr>
        <w:t>LOESS</w:t>
      </w:r>
      <w:r w:rsidR="0025601E" w:rsidRPr="00764575">
        <w:rPr>
          <w:b w:val="0"/>
          <w:sz w:val="24"/>
          <w:szCs w:val="24"/>
        </w:rPr>
        <w:t>(</w:t>
      </w:r>
      <w:proofErr w:type="gramEnd"/>
      <w:r w:rsidR="002B3674" w:rsidRPr="00764575">
        <w:rPr>
          <w:b w:val="0"/>
          <w:sz w:val="24"/>
          <w:szCs w:val="24"/>
        </w:rPr>
        <w:t>0.3)</w:t>
      </w:r>
      <w:r w:rsidRPr="00764575">
        <w:rPr>
          <w:b w:val="0"/>
          <w:sz w:val="24"/>
          <w:szCs w:val="24"/>
        </w:rPr>
        <w:t xml:space="preserve"> smoothed</w:t>
      </w:r>
      <w:r w:rsidR="006427F9" w:rsidRPr="00764575">
        <w:rPr>
          <w:b w:val="0"/>
          <w:sz w:val="24"/>
          <w:szCs w:val="24"/>
        </w:rPr>
        <w:t xml:space="preserve"> and</w:t>
      </w:r>
      <w:r w:rsidR="00813675" w:rsidRPr="00764575">
        <w:rPr>
          <w:b w:val="0"/>
          <w:sz w:val="24"/>
          <w:szCs w:val="24"/>
        </w:rPr>
        <w:t xml:space="preserve"> are </w:t>
      </w:r>
      <w:r w:rsidRPr="00764575">
        <w:rPr>
          <w:b w:val="0"/>
          <w:sz w:val="24"/>
          <w:szCs w:val="24"/>
        </w:rPr>
        <w:t xml:space="preserve"> </w:t>
      </w:r>
      <w:r w:rsidR="00F248D5" w:rsidRPr="00764575">
        <w:rPr>
          <w:b w:val="0"/>
          <w:sz w:val="24"/>
          <w:szCs w:val="24"/>
        </w:rPr>
        <w:t xml:space="preserve">shown </w:t>
      </w:r>
      <w:r w:rsidRPr="00764575">
        <w:rPr>
          <w:b w:val="0"/>
          <w:sz w:val="24"/>
          <w:szCs w:val="24"/>
        </w:rPr>
        <w:t xml:space="preserve">as the lower pairs of series in Figure 2c. Using </w:t>
      </w:r>
      <w:r w:rsidR="00AC491D" w:rsidRPr="00764575">
        <w:rPr>
          <w:b w:val="0"/>
          <w:sz w:val="24"/>
          <w:szCs w:val="24"/>
        </w:rPr>
        <w:t>the</w:t>
      </w:r>
      <w:r w:rsidRPr="00764575">
        <w:rPr>
          <w:b w:val="0"/>
          <w:sz w:val="24"/>
          <w:szCs w:val="24"/>
        </w:rPr>
        <w:t xml:space="preserve"> cumulative angle method to identify common cycle periods we </w:t>
      </w:r>
      <w:r w:rsidR="00331F5C">
        <w:rPr>
          <w:b w:val="0"/>
          <w:sz w:val="24"/>
          <w:szCs w:val="24"/>
        </w:rPr>
        <w:t>obtain</w:t>
      </w:r>
      <w:r w:rsidR="00331F5C" w:rsidRPr="00764575">
        <w:rPr>
          <w:b w:val="0"/>
          <w:sz w:val="24"/>
          <w:szCs w:val="24"/>
        </w:rPr>
        <w:t xml:space="preserve"> </w:t>
      </w:r>
      <w:r w:rsidRPr="00764575">
        <w:rPr>
          <w:b w:val="0"/>
          <w:sz w:val="24"/>
          <w:szCs w:val="24"/>
        </w:rPr>
        <w:t xml:space="preserve">the cycle periods </w:t>
      </w:r>
      <w:r w:rsidR="00F248D5" w:rsidRPr="00764575">
        <w:rPr>
          <w:b w:val="0"/>
          <w:sz w:val="24"/>
          <w:szCs w:val="24"/>
        </w:rPr>
        <w:t xml:space="preserve">characterized </w:t>
      </w:r>
      <w:r w:rsidRPr="00764575">
        <w:rPr>
          <w:b w:val="0"/>
          <w:sz w:val="24"/>
          <w:szCs w:val="24"/>
        </w:rPr>
        <w:t xml:space="preserve">by the </w:t>
      </w:r>
      <w:r w:rsidR="007563B2" w:rsidRPr="00764575">
        <w:rPr>
          <w:b w:val="0"/>
          <w:sz w:val="24"/>
          <w:szCs w:val="24"/>
        </w:rPr>
        <w:t>zigzag</w:t>
      </w:r>
      <w:r w:rsidRPr="00764575">
        <w:rPr>
          <w:b w:val="0"/>
          <w:sz w:val="24"/>
          <w:szCs w:val="24"/>
        </w:rPr>
        <w:t xml:space="preserve"> curve in the upper part of Figure 2c. We </w:t>
      </w:r>
      <w:r w:rsidR="008404EB" w:rsidRPr="00764575">
        <w:rPr>
          <w:b w:val="0"/>
          <w:sz w:val="24"/>
          <w:szCs w:val="24"/>
        </w:rPr>
        <w:t>identify</w:t>
      </w:r>
      <w:r w:rsidRPr="00764575">
        <w:rPr>
          <w:b w:val="0"/>
          <w:sz w:val="24"/>
          <w:szCs w:val="24"/>
        </w:rPr>
        <w:t xml:space="preserve"> closed curves in the phase plot</w:t>
      </w:r>
      <w:r w:rsidR="007C4635" w:rsidRPr="00764575">
        <w:rPr>
          <w:b w:val="0"/>
          <w:sz w:val="24"/>
          <w:szCs w:val="24"/>
        </w:rPr>
        <w:t>,</w:t>
      </w:r>
      <w:r w:rsidRPr="00764575">
        <w:rPr>
          <w:b w:val="0"/>
          <w:sz w:val="24"/>
          <w:szCs w:val="24"/>
        </w:rPr>
        <w:t xml:space="preserve"> Figure 2d</w:t>
      </w:r>
      <w:r w:rsidR="008853F2" w:rsidRPr="00764575">
        <w:rPr>
          <w:b w:val="0"/>
          <w:sz w:val="24"/>
          <w:szCs w:val="24"/>
        </w:rPr>
        <w:t>,</w:t>
      </w:r>
      <w:r w:rsidR="00CE07C6" w:rsidRPr="00764575">
        <w:rPr>
          <w:b w:val="0"/>
          <w:sz w:val="24"/>
          <w:szCs w:val="24"/>
        </w:rPr>
        <w:t xml:space="preserve"> </w:t>
      </w:r>
      <w:r w:rsidR="006427F9" w:rsidRPr="00764575">
        <w:rPr>
          <w:b w:val="0"/>
          <w:sz w:val="24"/>
          <w:szCs w:val="24"/>
        </w:rPr>
        <w:t>and they</w:t>
      </w:r>
      <w:r w:rsidRPr="00764575">
        <w:rPr>
          <w:b w:val="0"/>
          <w:sz w:val="24"/>
          <w:szCs w:val="24"/>
        </w:rPr>
        <w:t xml:space="preserve"> show that the cycle periods </w:t>
      </w:r>
      <w:r w:rsidR="00C65AF3" w:rsidRPr="00764575">
        <w:rPr>
          <w:b w:val="0"/>
          <w:sz w:val="24"/>
          <w:szCs w:val="24"/>
        </w:rPr>
        <w:t xml:space="preserve">for the smoothed series </w:t>
      </w:r>
      <w:r w:rsidRPr="00764575">
        <w:rPr>
          <w:b w:val="0"/>
          <w:sz w:val="24"/>
          <w:szCs w:val="24"/>
        </w:rPr>
        <w:t>correspond to closed curves in the phase plot.</w:t>
      </w:r>
    </w:p>
    <w:p w14:paraId="39E36F9D" w14:textId="35AF913C" w:rsidR="00872D0E" w:rsidRPr="00BA76AF" w:rsidRDefault="00E15879" w:rsidP="00806BC2">
      <w:pPr>
        <w:pStyle w:val="Heading2"/>
        <w:spacing w:before="240" w:line="480" w:lineRule="auto"/>
        <w:rPr>
          <w:rFonts w:ascii="Times New Roman" w:hAnsi="Times New Roman" w:cs="Times New Roman"/>
          <w:b/>
          <w:color w:val="auto"/>
          <w:sz w:val="24"/>
          <w:szCs w:val="24"/>
        </w:rPr>
      </w:pPr>
      <w:bookmarkStart w:id="21" w:name="_Toc103347866"/>
      <w:bookmarkStart w:id="22" w:name="_Toc135765694"/>
      <w:r w:rsidRPr="00BA76AF">
        <w:rPr>
          <w:rFonts w:ascii="Times New Roman" w:hAnsi="Times New Roman" w:cs="Times New Roman"/>
          <w:bCs/>
          <w:color w:val="auto"/>
          <w:sz w:val="24"/>
          <w:szCs w:val="24"/>
        </w:rPr>
        <w:t>4</w:t>
      </w:r>
      <w:r w:rsidRPr="00BA76AF">
        <w:rPr>
          <w:rFonts w:ascii="Times New Roman" w:hAnsi="Times New Roman" w:cs="Times New Roman"/>
          <w:b/>
          <w:color w:val="auto"/>
          <w:sz w:val="24"/>
          <w:szCs w:val="24"/>
        </w:rPr>
        <w:t>.</w:t>
      </w:r>
      <w:r w:rsidRPr="00BA76AF">
        <w:rPr>
          <w:rFonts w:ascii="Times New Roman" w:hAnsi="Times New Roman" w:cs="Times New Roman"/>
          <w:bCs/>
          <w:color w:val="auto"/>
          <w:sz w:val="24"/>
          <w:szCs w:val="24"/>
        </w:rPr>
        <w:t>1</w:t>
      </w:r>
      <w:r w:rsidRPr="00BA76AF">
        <w:rPr>
          <w:rFonts w:ascii="Times New Roman" w:hAnsi="Times New Roman" w:cs="Times New Roman"/>
          <w:b/>
          <w:color w:val="auto"/>
          <w:sz w:val="24"/>
          <w:szCs w:val="24"/>
        </w:rPr>
        <w:t xml:space="preserve"> </w:t>
      </w:r>
      <w:r w:rsidR="00872D0E" w:rsidRPr="00BA76AF">
        <w:rPr>
          <w:rFonts w:ascii="Times New Roman" w:hAnsi="Times New Roman" w:cs="Times New Roman"/>
          <w:color w:val="auto"/>
          <w:sz w:val="24"/>
          <w:szCs w:val="24"/>
        </w:rPr>
        <w:t>The Barents Sea upper and intermediate depth layers</w:t>
      </w:r>
      <w:bookmarkEnd w:id="21"/>
      <w:bookmarkEnd w:id="22"/>
    </w:p>
    <w:p w14:paraId="54CF812A" w14:textId="5BE4722B" w:rsidR="000F4BF6" w:rsidRPr="00764575" w:rsidRDefault="00872D0E"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 xml:space="preserve">By using the </w:t>
      </w:r>
      <w:r w:rsidR="00450AB2" w:rsidRPr="00764575">
        <w:rPr>
          <w:rFonts w:ascii="Times New Roman" w:hAnsi="Times New Roman" w:cs="Times New Roman"/>
          <w:sz w:val="24"/>
          <w:szCs w:val="24"/>
        </w:rPr>
        <w:t>HRLL</w:t>
      </w:r>
      <w:r w:rsidRPr="00764575">
        <w:rPr>
          <w:rFonts w:ascii="Times New Roman" w:hAnsi="Times New Roman" w:cs="Times New Roman"/>
          <w:sz w:val="24"/>
          <w:szCs w:val="24"/>
        </w:rPr>
        <w:t xml:space="preserve"> method to calculate </w:t>
      </w:r>
      <w:r w:rsidR="007C369B" w:rsidRPr="00764575">
        <w:rPr>
          <w:rFonts w:ascii="Times New Roman" w:hAnsi="Times New Roman" w:cs="Times New Roman"/>
          <w:sz w:val="24"/>
          <w:szCs w:val="24"/>
        </w:rPr>
        <w:t xml:space="preserve">LL </w:t>
      </w:r>
      <w:r w:rsidRPr="00764575">
        <w:rPr>
          <w:rFonts w:ascii="Times New Roman" w:hAnsi="Times New Roman" w:cs="Times New Roman"/>
          <w:sz w:val="24"/>
          <w:szCs w:val="24"/>
        </w:rPr>
        <w:t>relations between the two temperature time series</w:t>
      </w:r>
      <w:r w:rsidR="00E30639" w:rsidRPr="00764575">
        <w:rPr>
          <w:rFonts w:ascii="Times New Roman" w:hAnsi="Times New Roman" w:cs="Times New Roman"/>
          <w:sz w:val="24"/>
          <w:szCs w:val="24"/>
        </w:rPr>
        <w:t>,</w:t>
      </w:r>
      <w:r w:rsidRPr="00764575">
        <w:rPr>
          <w:rFonts w:ascii="Times New Roman" w:hAnsi="Times New Roman" w:cs="Times New Roman"/>
          <w:sz w:val="24"/>
          <w:szCs w:val="24"/>
        </w:rPr>
        <w:t xml:space="preserve"> we </w:t>
      </w:r>
      <w:r w:rsidR="00BA76AF">
        <w:rPr>
          <w:rFonts w:ascii="Times New Roman" w:hAnsi="Times New Roman" w:cs="Times New Roman"/>
          <w:sz w:val="24"/>
          <w:szCs w:val="24"/>
        </w:rPr>
        <w:t>find</w:t>
      </w:r>
      <w:r w:rsidRPr="00764575">
        <w:rPr>
          <w:rFonts w:ascii="Times New Roman" w:hAnsi="Times New Roman" w:cs="Times New Roman"/>
          <w:sz w:val="24"/>
          <w:szCs w:val="24"/>
        </w:rPr>
        <w:t xml:space="preserve"> that the UPP series were significantly leading the INT</w:t>
      </w:r>
      <w:r w:rsidR="00ED2745" w:rsidRPr="00764575">
        <w:rPr>
          <w:rFonts w:ascii="Times New Roman" w:hAnsi="Times New Roman" w:cs="Times New Roman"/>
          <w:sz w:val="24"/>
          <w:szCs w:val="24"/>
        </w:rPr>
        <w:t xml:space="preserve"> </w:t>
      </w:r>
      <w:r w:rsidRPr="00764575">
        <w:rPr>
          <w:rFonts w:ascii="Times New Roman" w:hAnsi="Times New Roman" w:cs="Times New Roman"/>
          <w:sz w:val="24"/>
          <w:szCs w:val="24"/>
        </w:rPr>
        <w:t xml:space="preserve">series until </w:t>
      </w:r>
      <w:r w:rsidR="000863E6" w:rsidRPr="00764575">
        <w:rPr>
          <w:rFonts w:ascii="Times New Roman" w:hAnsi="Times New Roman" w:cs="Times New Roman"/>
          <w:sz w:val="24"/>
          <w:szCs w:val="24"/>
        </w:rPr>
        <w:t>two years before</w:t>
      </w:r>
      <w:r w:rsidR="001D3E11" w:rsidRPr="00764575">
        <w:rPr>
          <w:rFonts w:ascii="Times New Roman" w:hAnsi="Times New Roman" w:cs="Times New Roman"/>
          <w:sz w:val="24"/>
          <w:szCs w:val="24"/>
        </w:rPr>
        <w:t xml:space="preserve"> the</w:t>
      </w:r>
      <w:r w:rsidRPr="00764575">
        <w:rPr>
          <w:rFonts w:ascii="Times New Roman" w:hAnsi="Times New Roman" w:cs="Times New Roman"/>
          <w:sz w:val="24"/>
          <w:szCs w:val="24"/>
        </w:rPr>
        <w:t xml:space="preserve"> last year 2015, Figure </w:t>
      </w:r>
      <w:r w:rsidR="001E6C79" w:rsidRPr="00764575">
        <w:rPr>
          <w:rFonts w:ascii="Times New Roman" w:hAnsi="Times New Roman" w:cs="Times New Roman"/>
          <w:sz w:val="24"/>
          <w:szCs w:val="24"/>
        </w:rPr>
        <w:t>3</w:t>
      </w:r>
      <w:r w:rsidRPr="00764575">
        <w:rPr>
          <w:rFonts w:ascii="Times New Roman" w:hAnsi="Times New Roman" w:cs="Times New Roman"/>
          <w:sz w:val="24"/>
          <w:szCs w:val="24"/>
        </w:rPr>
        <w:t xml:space="preserve">a. </w:t>
      </w:r>
      <w:r w:rsidR="001D3E11" w:rsidRPr="00764575">
        <w:rPr>
          <w:rFonts w:ascii="Times New Roman" w:hAnsi="Times New Roman" w:cs="Times New Roman"/>
          <w:sz w:val="24"/>
          <w:szCs w:val="24"/>
        </w:rPr>
        <w:t>Since</w:t>
      </w:r>
      <w:r w:rsidR="00697C7D">
        <w:rPr>
          <w:rFonts w:ascii="Times New Roman" w:hAnsi="Times New Roman" w:cs="Times New Roman"/>
          <w:sz w:val="24"/>
          <w:szCs w:val="24"/>
        </w:rPr>
        <w:t xml:space="preserve"> we calculate</w:t>
      </w:r>
      <w:r w:rsidR="001D3E11" w:rsidRPr="00764575">
        <w:rPr>
          <w:rFonts w:ascii="Times New Roman" w:hAnsi="Times New Roman" w:cs="Times New Roman"/>
          <w:sz w:val="24"/>
          <w:szCs w:val="24"/>
        </w:rPr>
        <w:t xml:space="preserve"> t</w:t>
      </w:r>
      <w:r w:rsidR="00ED292B" w:rsidRPr="00764575">
        <w:rPr>
          <w:rFonts w:ascii="Times New Roman" w:hAnsi="Times New Roman" w:cs="Times New Roman"/>
          <w:sz w:val="24"/>
          <w:szCs w:val="24"/>
        </w:rPr>
        <w:t>he angles, θ</w:t>
      </w:r>
      <w:r w:rsidR="008158EE" w:rsidRPr="00764575">
        <w:rPr>
          <w:rFonts w:ascii="Times New Roman" w:hAnsi="Times New Roman" w:cs="Times New Roman"/>
          <w:sz w:val="24"/>
          <w:szCs w:val="24"/>
        </w:rPr>
        <w:t>(3)</w:t>
      </w:r>
      <w:r w:rsidR="00ED292B" w:rsidRPr="00764575">
        <w:rPr>
          <w:rFonts w:ascii="Times New Roman" w:hAnsi="Times New Roman" w:cs="Times New Roman"/>
          <w:sz w:val="24"/>
          <w:szCs w:val="24"/>
        </w:rPr>
        <w:t xml:space="preserve">, over three </w:t>
      </w:r>
      <w:r w:rsidR="008B2461" w:rsidRPr="00764575">
        <w:rPr>
          <w:rFonts w:ascii="Times New Roman" w:hAnsi="Times New Roman" w:cs="Times New Roman"/>
          <w:sz w:val="24"/>
          <w:szCs w:val="24"/>
        </w:rPr>
        <w:t>consecutive</w:t>
      </w:r>
      <w:r w:rsidR="00ED292B" w:rsidRPr="00764575">
        <w:rPr>
          <w:rFonts w:ascii="Times New Roman" w:hAnsi="Times New Roman" w:cs="Times New Roman"/>
          <w:sz w:val="24"/>
          <w:szCs w:val="24"/>
        </w:rPr>
        <w:t xml:space="preserve"> observations in the phase diagram and</w:t>
      </w:r>
      <w:r w:rsidR="00697C7D">
        <w:rPr>
          <w:rFonts w:ascii="Times New Roman" w:hAnsi="Times New Roman" w:cs="Times New Roman"/>
          <w:sz w:val="24"/>
          <w:szCs w:val="24"/>
        </w:rPr>
        <w:t xml:space="preserve"> normalize</w:t>
      </w:r>
      <w:r w:rsidR="008853F2" w:rsidRPr="00764575">
        <w:rPr>
          <w:rFonts w:ascii="Times New Roman" w:hAnsi="Times New Roman" w:cs="Times New Roman"/>
          <w:sz w:val="24"/>
          <w:szCs w:val="24"/>
        </w:rPr>
        <w:t xml:space="preserve"> the</w:t>
      </w:r>
      <w:r w:rsidR="00ED292B" w:rsidRPr="00764575">
        <w:rPr>
          <w:rFonts w:ascii="Times New Roman" w:hAnsi="Times New Roman" w:cs="Times New Roman"/>
          <w:sz w:val="24"/>
          <w:szCs w:val="24"/>
        </w:rPr>
        <w:t xml:space="preserve"> series</w:t>
      </w:r>
      <w:r w:rsidR="008853F2" w:rsidRPr="00764575">
        <w:rPr>
          <w:rFonts w:ascii="Times New Roman" w:hAnsi="Times New Roman" w:cs="Times New Roman"/>
          <w:sz w:val="24"/>
          <w:szCs w:val="24"/>
        </w:rPr>
        <w:t xml:space="preserve"> </w:t>
      </w:r>
      <w:r w:rsidR="00ED292B" w:rsidRPr="00764575">
        <w:rPr>
          <w:rFonts w:ascii="Times New Roman" w:hAnsi="Times New Roman" w:cs="Times New Roman"/>
          <w:sz w:val="24"/>
          <w:szCs w:val="24"/>
        </w:rPr>
        <w:t>to unit standard deviation</w:t>
      </w:r>
      <w:r w:rsidR="008853F2" w:rsidRPr="00764575">
        <w:rPr>
          <w:rFonts w:ascii="Times New Roman" w:hAnsi="Times New Roman" w:cs="Times New Roman"/>
          <w:sz w:val="24"/>
          <w:szCs w:val="24"/>
        </w:rPr>
        <w:t>, they</w:t>
      </w:r>
      <w:r w:rsidR="00ED292B" w:rsidRPr="00764575">
        <w:rPr>
          <w:rFonts w:ascii="Times New Roman" w:hAnsi="Times New Roman" w:cs="Times New Roman"/>
          <w:sz w:val="24"/>
          <w:szCs w:val="24"/>
        </w:rPr>
        <w:t xml:space="preserve"> will show an elliptic form in the 1:1 or 1:-1 direction</w:t>
      </w:r>
      <w:r w:rsidR="008853F2" w:rsidRPr="00764575">
        <w:rPr>
          <w:rFonts w:ascii="Times New Roman" w:hAnsi="Times New Roman" w:cs="Times New Roman"/>
          <w:sz w:val="24"/>
          <w:szCs w:val="24"/>
        </w:rPr>
        <w:t xml:space="preserve"> and</w:t>
      </w:r>
      <w:r w:rsidR="00ED292B" w:rsidRPr="00764575">
        <w:rPr>
          <w:rFonts w:ascii="Times New Roman" w:hAnsi="Times New Roman" w:cs="Times New Roman"/>
          <w:sz w:val="24"/>
          <w:szCs w:val="24"/>
        </w:rPr>
        <w:t xml:space="preserve"> </w:t>
      </w:r>
      <w:r w:rsidR="000F4BF6" w:rsidRPr="00764575">
        <w:rPr>
          <w:rFonts w:ascii="Times New Roman" w:hAnsi="Times New Roman" w:cs="Times New Roman"/>
          <w:sz w:val="24"/>
          <w:szCs w:val="24"/>
        </w:rPr>
        <w:t>t</w:t>
      </w:r>
      <w:r w:rsidR="00ED292B" w:rsidRPr="00764575">
        <w:rPr>
          <w:rFonts w:ascii="Times New Roman" w:hAnsi="Times New Roman" w:cs="Times New Roman"/>
          <w:sz w:val="24"/>
          <w:szCs w:val="24"/>
        </w:rPr>
        <w:t xml:space="preserve">he </w:t>
      </w:r>
      <w:r w:rsidR="008B2461" w:rsidRPr="00764575">
        <w:rPr>
          <w:rFonts w:ascii="Times New Roman" w:hAnsi="Times New Roman" w:cs="Times New Roman"/>
          <w:sz w:val="24"/>
          <w:szCs w:val="24"/>
        </w:rPr>
        <w:t>angles,</w:t>
      </w:r>
      <w:r w:rsidR="00ED292B" w:rsidRPr="00764575">
        <w:rPr>
          <w:rFonts w:ascii="Times New Roman" w:hAnsi="Times New Roman" w:cs="Times New Roman"/>
          <w:sz w:val="24"/>
          <w:szCs w:val="24"/>
        </w:rPr>
        <w:t xml:space="preserve"> θ</w:t>
      </w:r>
      <w:r w:rsidR="008158EE" w:rsidRPr="00764575">
        <w:rPr>
          <w:rFonts w:ascii="Times New Roman" w:hAnsi="Times New Roman" w:cs="Times New Roman"/>
          <w:sz w:val="24"/>
          <w:szCs w:val="24"/>
        </w:rPr>
        <w:t>(3)</w:t>
      </w:r>
      <w:r w:rsidR="00ED292B" w:rsidRPr="00764575">
        <w:rPr>
          <w:rFonts w:ascii="Times New Roman" w:hAnsi="Times New Roman" w:cs="Times New Roman"/>
          <w:sz w:val="24"/>
          <w:szCs w:val="24"/>
        </w:rPr>
        <w:t>, will typically form a wave like pattern (</w:t>
      </w:r>
      <w:r w:rsidR="008B2461" w:rsidRPr="00764575">
        <w:rPr>
          <w:rFonts w:ascii="Times New Roman" w:hAnsi="Times New Roman" w:cs="Times New Roman"/>
          <w:sz w:val="24"/>
          <w:szCs w:val="24"/>
        </w:rPr>
        <w:t>light grey bars) as the moving window traces the ellipsoid</w:t>
      </w:r>
      <w:r w:rsidR="000F4BF6" w:rsidRPr="00764575">
        <w:rPr>
          <w:rFonts w:ascii="Times New Roman" w:hAnsi="Times New Roman" w:cs="Times New Roman"/>
          <w:sz w:val="24"/>
          <w:szCs w:val="24"/>
        </w:rPr>
        <w:t xml:space="preserve"> </w:t>
      </w:r>
      <w:r w:rsidR="00385D20" w:rsidRPr="00764575">
        <w:rPr>
          <w:rFonts w:ascii="Times New Roman" w:hAnsi="Times New Roman" w:cs="Times New Roman"/>
          <w:sz w:val="24"/>
          <w:szCs w:val="24"/>
        </w:rPr>
        <w:t>(</w:t>
      </w:r>
      <w:r w:rsidR="000F4BF6" w:rsidRPr="00764575">
        <w:rPr>
          <w:rFonts w:ascii="Times New Roman" w:hAnsi="Times New Roman" w:cs="Times New Roman"/>
          <w:sz w:val="24"/>
          <w:szCs w:val="24"/>
        </w:rPr>
        <w:t xml:space="preserve">Figure </w:t>
      </w:r>
      <w:r w:rsidR="001E6C79" w:rsidRPr="00764575">
        <w:rPr>
          <w:rFonts w:ascii="Times New Roman" w:hAnsi="Times New Roman" w:cs="Times New Roman"/>
          <w:sz w:val="24"/>
          <w:szCs w:val="24"/>
        </w:rPr>
        <w:t>3</w:t>
      </w:r>
      <w:r w:rsidR="000F4BF6" w:rsidRPr="00764575">
        <w:rPr>
          <w:rFonts w:ascii="Times New Roman" w:hAnsi="Times New Roman" w:cs="Times New Roman"/>
          <w:sz w:val="24"/>
          <w:szCs w:val="24"/>
        </w:rPr>
        <w:t>a</w:t>
      </w:r>
      <w:r w:rsidR="00385D20" w:rsidRPr="00764575">
        <w:rPr>
          <w:rFonts w:ascii="Times New Roman" w:hAnsi="Times New Roman" w:cs="Times New Roman"/>
          <w:sz w:val="24"/>
          <w:szCs w:val="24"/>
        </w:rPr>
        <w:t>)</w:t>
      </w:r>
      <w:r w:rsidR="008B2461" w:rsidRPr="00764575">
        <w:rPr>
          <w:rFonts w:ascii="Times New Roman" w:hAnsi="Times New Roman" w:cs="Times New Roman"/>
          <w:sz w:val="24"/>
          <w:szCs w:val="24"/>
        </w:rPr>
        <w:t xml:space="preserve">. </w:t>
      </w:r>
      <w:r w:rsidRPr="00764575">
        <w:rPr>
          <w:rFonts w:ascii="Times New Roman" w:hAnsi="Times New Roman" w:cs="Times New Roman"/>
          <w:sz w:val="24"/>
          <w:szCs w:val="24"/>
        </w:rPr>
        <w:t xml:space="preserve">Since the </w:t>
      </w:r>
      <w:r w:rsidR="007C369B" w:rsidRPr="00764575">
        <w:rPr>
          <w:rFonts w:ascii="Times New Roman" w:hAnsi="Times New Roman" w:cs="Times New Roman"/>
          <w:sz w:val="24"/>
          <w:szCs w:val="24"/>
        </w:rPr>
        <w:t xml:space="preserve">LL </w:t>
      </w:r>
      <w:r w:rsidRPr="00764575">
        <w:rPr>
          <w:rFonts w:ascii="Times New Roman" w:hAnsi="Times New Roman" w:cs="Times New Roman"/>
          <w:sz w:val="24"/>
          <w:szCs w:val="24"/>
        </w:rPr>
        <w:t xml:space="preserve">method examines rolling time windows for </w:t>
      </w:r>
      <w:r w:rsidR="008B2461" w:rsidRPr="00764575">
        <w:rPr>
          <w:rFonts w:ascii="Times New Roman" w:hAnsi="Times New Roman" w:cs="Times New Roman"/>
          <w:sz w:val="24"/>
          <w:szCs w:val="24"/>
        </w:rPr>
        <w:t>nine</w:t>
      </w:r>
      <w:r w:rsidRPr="00764575">
        <w:rPr>
          <w:rFonts w:ascii="Times New Roman" w:hAnsi="Times New Roman" w:cs="Times New Roman"/>
          <w:sz w:val="24"/>
          <w:szCs w:val="24"/>
        </w:rPr>
        <w:t xml:space="preserve"> consecutive years, </w:t>
      </w:r>
      <w:r w:rsidR="00253D9B" w:rsidRPr="00764575">
        <w:rPr>
          <w:rFonts w:ascii="Times New Roman" w:hAnsi="Times New Roman" w:cs="Times New Roman"/>
          <w:sz w:val="24"/>
          <w:szCs w:val="24"/>
        </w:rPr>
        <w:t xml:space="preserve">the </w:t>
      </w:r>
      <w:r w:rsidR="007C369B" w:rsidRPr="00764575">
        <w:rPr>
          <w:rFonts w:ascii="Times New Roman" w:hAnsi="Times New Roman" w:cs="Times New Roman"/>
          <w:sz w:val="24"/>
          <w:szCs w:val="24"/>
        </w:rPr>
        <w:t>LL</w:t>
      </w:r>
      <w:r w:rsidRPr="00764575">
        <w:rPr>
          <w:rFonts w:ascii="Times New Roman" w:hAnsi="Times New Roman" w:cs="Times New Roman"/>
          <w:sz w:val="24"/>
          <w:szCs w:val="24"/>
        </w:rPr>
        <w:t xml:space="preserve"> relations for the first and the last four years cannot be calculated. </w:t>
      </w:r>
    </w:p>
    <w:p w14:paraId="5BC56249" w14:textId="61124BE4" w:rsidR="00AB2F23" w:rsidRPr="00DC5559" w:rsidRDefault="00A968CF" w:rsidP="00DC5559">
      <w:pPr>
        <w:pStyle w:val="Heading2"/>
        <w:spacing w:line="480" w:lineRule="auto"/>
        <w:rPr>
          <w:rFonts w:ascii="Times New Roman" w:hAnsi="Times New Roman" w:cs="Times New Roman"/>
          <w:color w:val="auto"/>
          <w:sz w:val="24"/>
          <w:szCs w:val="24"/>
        </w:rPr>
      </w:pPr>
      <w:bookmarkStart w:id="23" w:name="_Toc135765695"/>
      <w:r w:rsidRPr="00DC5559">
        <w:rPr>
          <w:rFonts w:ascii="Times New Roman" w:hAnsi="Times New Roman" w:cs="Times New Roman"/>
          <w:color w:val="auto"/>
          <w:sz w:val="24"/>
          <w:szCs w:val="24"/>
        </w:rPr>
        <w:lastRenderedPageBreak/>
        <w:t>4.</w:t>
      </w:r>
      <w:r w:rsidR="00747EA2" w:rsidRPr="00DC5559">
        <w:rPr>
          <w:rFonts w:ascii="Times New Roman" w:hAnsi="Times New Roman" w:cs="Times New Roman"/>
          <w:color w:val="auto"/>
          <w:sz w:val="24"/>
          <w:szCs w:val="24"/>
        </w:rPr>
        <w:t xml:space="preserve">2 </w:t>
      </w:r>
      <w:r w:rsidR="00AB2F23" w:rsidRPr="00DC5559">
        <w:rPr>
          <w:rFonts w:ascii="Times New Roman" w:hAnsi="Times New Roman" w:cs="Times New Roman"/>
          <w:color w:val="auto"/>
          <w:sz w:val="24"/>
          <w:szCs w:val="24"/>
        </w:rPr>
        <w:t>Cycle periods</w:t>
      </w:r>
      <w:bookmarkEnd w:id="23"/>
    </w:p>
    <w:p w14:paraId="29C62736" w14:textId="7AF87ED6" w:rsidR="00BE1A81" w:rsidRPr="00764575" w:rsidRDefault="00271C7C" w:rsidP="00806BC2">
      <w:pPr>
        <w:pStyle w:val="H1"/>
        <w:rPr>
          <w:b w:val="0"/>
          <w:sz w:val="24"/>
          <w:szCs w:val="24"/>
        </w:rPr>
      </w:pPr>
      <w:r w:rsidRPr="00764575">
        <w:rPr>
          <w:b w:val="0"/>
          <w:sz w:val="24"/>
          <w:szCs w:val="24"/>
        </w:rPr>
        <w:t>We used three methods to distinguish cycle periods</w:t>
      </w:r>
      <w:r w:rsidR="00A968CF" w:rsidRPr="00764575">
        <w:rPr>
          <w:b w:val="0"/>
          <w:sz w:val="24"/>
          <w:szCs w:val="24"/>
        </w:rPr>
        <w:t xml:space="preserve">, the </w:t>
      </w:r>
      <w:proofErr w:type="gramStart"/>
      <w:r w:rsidR="00A968CF" w:rsidRPr="00764575">
        <w:rPr>
          <w:b w:val="0"/>
          <w:sz w:val="24"/>
          <w:szCs w:val="24"/>
        </w:rPr>
        <w:t>zero crossing</w:t>
      </w:r>
      <w:proofErr w:type="gramEnd"/>
      <w:r w:rsidR="00A968CF" w:rsidRPr="00764575">
        <w:rPr>
          <w:b w:val="0"/>
          <w:sz w:val="24"/>
          <w:szCs w:val="24"/>
        </w:rPr>
        <w:t xml:space="preserve"> technique, the P</w:t>
      </w:r>
      <w:r w:rsidR="00BE1A81" w:rsidRPr="00764575">
        <w:rPr>
          <w:b w:val="0"/>
          <w:sz w:val="24"/>
          <w:szCs w:val="24"/>
        </w:rPr>
        <w:t>SD method and the HRLL method</w:t>
      </w:r>
      <w:r w:rsidR="004A2F29" w:rsidRPr="00764575">
        <w:rPr>
          <w:b w:val="0"/>
          <w:sz w:val="24"/>
          <w:szCs w:val="24"/>
        </w:rPr>
        <w:t>.</w:t>
      </w:r>
    </w:p>
    <w:p w14:paraId="53103A37" w14:textId="7FB3380C" w:rsidR="00271C7C" w:rsidRPr="00764575" w:rsidRDefault="00271C7C" w:rsidP="00806BC2">
      <w:pPr>
        <w:pStyle w:val="H1"/>
        <w:rPr>
          <w:b w:val="0"/>
          <w:sz w:val="24"/>
          <w:szCs w:val="24"/>
        </w:rPr>
      </w:pPr>
      <w:r w:rsidRPr="00764575">
        <w:rPr>
          <w:b w:val="0"/>
          <w:sz w:val="24"/>
          <w:szCs w:val="24"/>
        </w:rPr>
        <w:t xml:space="preserve">The </w:t>
      </w:r>
      <w:r w:rsidRPr="00764575">
        <w:rPr>
          <w:b w:val="0"/>
          <w:i/>
          <w:iCs/>
          <w:sz w:val="24"/>
          <w:szCs w:val="24"/>
        </w:rPr>
        <w:t>zero crossings technique</w:t>
      </w:r>
      <w:r w:rsidRPr="00764575">
        <w:rPr>
          <w:b w:val="0"/>
          <w:sz w:val="24"/>
          <w:szCs w:val="24"/>
        </w:rPr>
        <w:t xml:space="preserve"> showed cycle periods of 6, 6, 2 ,4, 4, 11, 4, 5, 6 years for the UPP series (average 5.3 ±2.5 years) and cycle periods of 6, 6, 2, 4, 6, 10, 10, 13 years for the INT series (average 6.7 ±3.4 years), both series of cycle periods starting in 1971. </w:t>
      </w:r>
    </w:p>
    <w:p w14:paraId="09457EF3" w14:textId="1A6C7D54" w:rsidR="009B2E6C" w:rsidRPr="00764575" w:rsidRDefault="00DC5559" w:rsidP="00806BC2">
      <w:pPr>
        <w:spacing w:line="480" w:lineRule="auto"/>
        <w:rPr>
          <w:rFonts w:ascii="Times New Roman" w:hAnsi="Times New Roman" w:cs="Times New Roman"/>
          <w:sz w:val="24"/>
          <w:szCs w:val="24"/>
        </w:rPr>
      </w:pPr>
      <w:r>
        <w:rPr>
          <w:rFonts w:ascii="Times New Roman" w:hAnsi="Times New Roman" w:cs="Times New Roman"/>
          <w:sz w:val="24"/>
          <w:szCs w:val="24"/>
        </w:rPr>
        <w:t>We apply t</w:t>
      </w:r>
      <w:r w:rsidR="00A4656E" w:rsidRPr="00764575">
        <w:rPr>
          <w:rFonts w:ascii="Times New Roman" w:hAnsi="Times New Roman" w:cs="Times New Roman"/>
          <w:sz w:val="24"/>
          <w:szCs w:val="24"/>
        </w:rPr>
        <w:t>he</w:t>
      </w:r>
      <w:r w:rsidR="00595427" w:rsidRPr="00764575">
        <w:rPr>
          <w:rFonts w:ascii="Times New Roman" w:hAnsi="Times New Roman" w:cs="Times New Roman"/>
          <w:sz w:val="24"/>
          <w:szCs w:val="24"/>
        </w:rPr>
        <w:t xml:space="preserve"> </w:t>
      </w:r>
      <w:r w:rsidR="00595427" w:rsidRPr="00764575">
        <w:rPr>
          <w:rFonts w:ascii="Times New Roman" w:hAnsi="Times New Roman" w:cs="Times New Roman"/>
          <w:i/>
          <w:iCs/>
          <w:sz w:val="24"/>
          <w:szCs w:val="24"/>
        </w:rPr>
        <w:t>PSD algorithm</w:t>
      </w:r>
      <w:r w:rsidR="00595427" w:rsidRPr="00764575">
        <w:rPr>
          <w:rFonts w:ascii="Times New Roman" w:hAnsi="Times New Roman" w:cs="Times New Roman"/>
          <w:sz w:val="24"/>
          <w:szCs w:val="24"/>
        </w:rPr>
        <w:t xml:space="preserve"> </w:t>
      </w:r>
      <w:r w:rsidR="00A4656E" w:rsidRPr="00764575">
        <w:rPr>
          <w:rFonts w:ascii="Times New Roman" w:hAnsi="Times New Roman" w:cs="Times New Roman"/>
          <w:sz w:val="24"/>
          <w:szCs w:val="24"/>
        </w:rPr>
        <w:t xml:space="preserve">to </w:t>
      </w:r>
      <w:r w:rsidR="00B16E49" w:rsidRPr="00764575">
        <w:rPr>
          <w:rFonts w:ascii="Times New Roman" w:hAnsi="Times New Roman" w:cs="Times New Roman"/>
          <w:sz w:val="24"/>
          <w:szCs w:val="24"/>
        </w:rPr>
        <w:t xml:space="preserve">the LOESS(0.3) </w:t>
      </w:r>
      <w:r w:rsidR="00B40EF9" w:rsidRPr="00764575">
        <w:rPr>
          <w:rFonts w:ascii="Times New Roman" w:hAnsi="Times New Roman" w:cs="Times New Roman"/>
          <w:sz w:val="24"/>
          <w:szCs w:val="24"/>
        </w:rPr>
        <w:t>smoothed</w:t>
      </w:r>
      <w:r w:rsidR="00595427" w:rsidRPr="00764575">
        <w:rPr>
          <w:rFonts w:ascii="Times New Roman" w:hAnsi="Times New Roman" w:cs="Times New Roman"/>
          <w:sz w:val="24"/>
          <w:szCs w:val="24"/>
        </w:rPr>
        <w:t xml:space="preserve"> </w:t>
      </w:r>
      <w:r w:rsidR="002A725F" w:rsidRPr="00764575">
        <w:rPr>
          <w:rFonts w:ascii="Times New Roman" w:hAnsi="Times New Roman" w:cs="Times New Roman"/>
          <w:sz w:val="24"/>
          <w:szCs w:val="24"/>
        </w:rPr>
        <w:t>UPP</w:t>
      </w:r>
      <w:r w:rsidR="00B40EF9" w:rsidRPr="00764575">
        <w:rPr>
          <w:rFonts w:ascii="Times New Roman" w:hAnsi="Times New Roman" w:cs="Times New Roman"/>
          <w:sz w:val="24"/>
          <w:szCs w:val="24"/>
        </w:rPr>
        <w:t xml:space="preserve"> and </w:t>
      </w:r>
      <w:r w:rsidR="009E07A9" w:rsidRPr="00764575">
        <w:rPr>
          <w:rFonts w:ascii="Times New Roman" w:hAnsi="Times New Roman" w:cs="Times New Roman"/>
          <w:sz w:val="24"/>
          <w:szCs w:val="24"/>
        </w:rPr>
        <w:t>INT</w:t>
      </w:r>
      <w:r w:rsidR="00363ED8" w:rsidRPr="00764575">
        <w:rPr>
          <w:rFonts w:ascii="Times New Roman" w:hAnsi="Times New Roman" w:cs="Times New Roman"/>
          <w:sz w:val="24"/>
          <w:szCs w:val="24"/>
        </w:rPr>
        <w:t xml:space="preserve"> series</w:t>
      </w:r>
      <w:r w:rsidR="004E2365" w:rsidRPr="00764575">
        <w:rPr>
          <w:rFonts w:ascii="Times New Roman" w:hAnsi="Times New Roman" w:cs="Times New Roman"/>
          <w:sz w:val="24"/>
          <w:szCs w:val="24"/>
        </w:rPr>
        <w:t>,</w:t>
      </w:r>
      <w:r w:rsidR="00363ED8" w:rsidRPr="00764575">
        <w:rPr>
          <w:rFonts w:ascii="Times New Roman" w:hAnsi="Times New Roman" w:cs="Times New Roman"/>
          <w:sz w:val="24"/>
          <w:szCs w:val="24"/>
        </w:rPr>
        <w:t xml:space="preserve"> to the detrended</w:t>
      </w:r>
      <w:r w:rsidR="007537E4" w:rsidRPr="00764575">
        <w:rPr>
          <w:rFonts w:ascii="Times New Roman" w:hAnsi="Times New Roman" w:cs="Times New Roman"/>
          <w:sz w:val="24"/>
          <w:szCs w:val="24"/>
        </w:rPr>
        <w:t xml:space="preserve"> AMOC</w:t>
      </w:r>
      <w:r w:rsidR="004E2365" w:rsidRPr="00764575">
        <w:rPr>
          <w:rFonts w:ascii="Times New Roman" w:hAnsi="Times New Roman" w:cs="Times New Roman"/>
          <w:sz w:val="24"/>
          <w:szCs w:val="24"/>
        </w:rPr>
        <w:t xml:space="preserve"> series</w:t>
      </w:r>
      <w:r w:rsidR="007537E4" w:rsidRPr="00764575">
        <w:rPr>
          <w:rFonts w:ascii="Times New Roman" w:hAnsi="Times New Roman" w:cs="Times New Roman"/>
          <w:sz w:val="24"/>
          <w:szCs w:val="24"/>
        </w:rPr>
        <w:t xml:space="preserve"> and </w:t>
      </w:r>
      <w:r w:rsidR="004E2365" w:rsidRPr="00764575">
        <w:rPr>
          <w:rFonts w:ascii="Times New Roman" w:hAnsi="Times New Roman" w:cs="Times New Roman"/>
          <w:sz w:val="24"/>
          <w:szCs w:val="24"/>
        </w:rPr>
        <w:t xml:space="preserve">to </w:t>
      </w:r>
      <w:r w:rsidR="007537E4" w:rsidRPr="00764575">
        <w:rPr>
          <w:rFonts w:ascii="Times New Roman" w:hAnsi="Times New Roman" w:cs="Times New Roman"/>
          <w:sz w:val="24"/>
          <w:szCs w:val="24"/>
        </w:rPr>
        <w:t xml:space="preserve">the AMO </w:t>
      </w:r>
      <w:r w:rsidR="00207098" w:rsidRPr="00764575">
        <w:rPr>
          <w:rFonts w:ascii="Times New Roman" w:hAnsi="Times New Roman" w:cs="Times New Roman"/>
          <w:sz w:val="24"/>
          <w:szCs w:val="24"/>
        </w:rPr>
        <w:t>series</w:t>
      </w:r>
      <w:r w:rsidR="00DB7E46" w:rsidRPr="00764575">
        <w:rPr>
          <w:rFonts w:ascii="Times New Roman" w:hAnsi="Times New Roman" w:cs="Times New Roman"/>
          <w:sz w:val="24"/>
          <w:szCs w:val="24"/>
        </w:rPr>
        <w:t>, Figure</w:t>
      </w:r>
      <w:r w:rsidR="00B16E49" w:rsidRPr="00764575">
        <w:rPr>
          <w:rFonts w:ascii="Times New Roman" w:hAnsi="Times New Roman" w:cs="Times New Roman"/>
          <w:sz w:val="24"/>
          <w:szCs w:val="24"/>
        </w:rPr>
        <w:t xml:space="preserve"> </w:t>
      </w:r>
      <w:r w:rsidR="00664B7A" w:rsidRPr="00764575">
        <w:rPr>
          <w:rFonts w:ascii="Times New Roman" w:hAnsi="Times New Roman" w:cs="Times New Roman"/>
          <w:sz w:val="24"/>
          <w:szCs w:val="24"/>
        </w:rPr>
        <w:t>3b</w:t>
      </w:r>
      <w:r w:rsidR="004E2365" w:rsidRPr="00764575">
        <w:rPr>
          <w:rFonts w:ascii="Times New Roman" w:hAnsi="Times New Roman" w:cs="Times New Roman"/>
          <w:sz w:val="24"/>
          <w:szCs w:val="24"/>
        </w:rPr>
        <w:t xml:space="preserve">. </w:t>
      </w:r>
      <w:r w:rsidR="00434598" w:rsidRPr="00764575">
        <w:rPr>
          <w:rFonts w:ascii="Times New Roman" w:hAnsi="Times New Roman" w:cs="Times New Roman"/>
          <w:sz w:val="24"/>
          <w:szCs w:val="24"/>
        </w:rPr>
        <w:t xml:space="preserve">There </w:t>
      </w:r>
      <w:r w:rsidR="00BE5F62">
        <w:rPr>
          <w:rFonts w:ascii="Times New Roman" w:hAnsi="Times New Roman" w:cs="Times New Roman"/>
          <w:sz w:val="24"/>
          <w:szCs w:val="24"/>
        </w:rPr>
        <w:t>are</w:t>
      </w:r>
      <w:r w:rsidR="00BE5F62" w:rsidRPr="00764575">
        <w:rPr>
          <w:rFonts w:ascii="Times New Roman" w:hAnsi="Times New Roman" w:cs="Times New Roman"/>
          <w:sz w:val="24"/>
          <w:szCs w:val="24"/>
        </w:rPr>
        <w:t xml:space="preserve"> </w:t>
      </w:r>
      <w:r w:rsidR="00434598" w:rsidRPr="00764575">
        <w:rPr>
          <w:rFonts w:ascii="Times New Roman" w:hAnsi="Times New Roman" w:cs="Times New Roman"/>
          <w:sz w:val="24"/>
          <w:szCs w:val="24"/>
        </w:rPr>
        <w:t>common cycle periods of 7 years for the three series: UPP, INT</w:t>
      </w:r>
      <w:r w:rsidR="003567B3">
        <w:rPr>
          <w:rFonts w:ascii="Times New Roman" w:hAnsi="Times New Roman" w:cs="Times New Roman"/>
          <w:sz w:val="24"/>
          <w:szCs w:val="24"/>
        </w:rPr>
        <w:t>,</w:t>
      </w:r>
      <w:r w:rsidR="00434598" w:rsidRPr="00764575">
        <w:rPr>
          <w:rFonts w:ascii="Times New Roman" w:hAnsi="Times New Roman" w:cs="Times New Roman"/>
          <w:sz w:val="24"/>
          <w:szCs w:val="24"/>
        </w:rPr>
        <w:t xml:space="preserve"> and AMOC. The AMO show</w:t>
      </w:r>
      <w:r w:rsidR="00BE5F62">
        <w:rPr>
          <w:rFonts w:ascii="Times New Roman" w:hAnsi="Times New Roman" w:cs="Times New Roman"/>
          <w:sz w:val="24"/>
          <w:szCs w:val="24"/>
        </w:rPr>
        <w:t>s</w:t>
      </w:r>
      <w:r w:rsidR="00434598" w:rsidRPr="00764575">
        <w:rPr>
          <w:rFonts w:ascii="Times New Roman" w:hAnsi="Times New Roman" w:cs="Times New Roman"/>
          <w:sz w:val="24"/>
          <w:szCs w:val="24"/>
        </w:rPr>
        <w:t xml:space="preserve"> peaks at 4 and 8 years.  However, extending the PSD graphs to longer cycle periods </w:t>
      </w:r>
      <w:r w:rsidR="004A2F29" w:rsidRPr="00B2778F">
        <w:rPr>
          <w:rFonts w:ascii="Times New Roman" w:hAnsi="Times New Roman" w:cs="Times New Roman"/>
          <w:sz w:val="24"/>
          <w:szCs w:val="24"/>
          <w:highlight w:val="yellow"/>
        </w:rPr>
        <w:t>reveals</w:t>
      </w:r>
      <w:r w:rsidR="004A2F29" w:rsidRPr="00764575">
        <w:rPr>
          <w:rFonts w:ascii="Times New Roman" w:hAnsi="Times New Roman" w:cs="Times New Roman"/>
          <w:sz w:val="24"/>
          <w:szCs w:val="24"/>
        </w:rPr>
        <w:t xml:space="preserve"> </w:t>
      </w:r>
      <w:r w:rsidR="00434598" w:rsidRPr="00764575">
        <w:rPr>
          <w:rFonts w:ascii="Times New Roman" w:hAnsi="Times New Roman" w:cs="Times New Roman"/>
          <w:sz w:val="24"/>
          <w:szCs w:val="24"/>
        </w:rPr>
        <w:t>common cycle periods of about 20 years for AMOC, AMO</w:t>
      </w:r>
      <w:r w:rsidR="003567B3">
        <w:rPr>
          <w:rFonts w:ascii="Times New Roman" w:hAnsi="Times New Roman" w:cs="Times New Roman"/>
          <w:sz w:val="24"/>
          <w:szCs w:val="24"/>
        </w:rPr>
        <w:t>,</w:t>
      </w:r>
      <w:r w:rsidR="00434598" w:rsidRPr="00764575">
        <w:rPr>
          <w:rFonts w:ascii="Times New Roman" w:hAnsi="Times New Roman" w:cs="Times New Roman"/>
          <w:sz w:val="24"/>
          <w:szCs w:val="24"/>
        </w:rPr>
        <w:t xml:space="preserve"> and NAO (Seip et al. 2019).</w:t>
      </w:r>
      <w:r w:rsidR="005517DE" w:rsidRPr="00764575">
        <w:rPr>
          <w:rFonts w:ascii="Times New Roman" w:hAnsi="Times New Roman" w:cs="Times New Roman"/>
          <w:sz w:val="24"/>
          <w:szCs w:val="24"/>
        </w:rPr>
        <w:t xml:space="preserve"> </w:t>
      </w:r>
      <w:r w:rsidR="00E93ACF" w:rsidRPr="00764575">
        <w:rPr>
          <w:rFonts w:ascii="Times New Roman" w:hAnsi="Times New Roman" w:cs="Times New Roman"/>
          <w:sz w:val="24"/>
          <w:szCs w:val="24"/>
        </w:rPr>
        <w:t xml:space="preserve">For the AMO series there are peaks at 4 and 8 yrs. The light blue line shows the percentage of common cycle periods that could be generated by two random series using the cumulative angle method described in the Method section.  Cycle periods greater than 7 years have a </w:t>
      </w:r>
      <w:r w:rsidR="008D243A" w:rsidRPr="00764575">
        <w:rPr>
          <w:rFonts w:ascii="Times New Roman" w:hAnsi="Times New Roman" w:cs="Times New Roman"/>
          <w:sz w:val="24"/>
          <w:szCs w:val="24"/>
        </w:rPr>
        <w:t>probability</w:t>
      </w:r>
      <w:r w:rsidR="00E93ACF" w:rsidRPr="00764575">
        <w:rPr>
          <w:rFonts w:ascii="Times New Roman" w:hAnsi="Times New Roman" w:cs="Times New Roman"/>
          <w:sz w:val="24"/>
          <w:szCs w:val="24"/>
        </w:rPr>
        <w:t xml:space="preserve"> </w:t>
      </w:r>
      <w:r w:rsidR="00D63FD8" w:rsidRPr="00764575">
        <w:rPr>
          <w:rFonts w:ascii="Times New Roman" w:hAnsi="Times New Roman" w:cs="Times New Roman"/>
          <w:sz w:val="24"/>
          <w:szCs w:val="24"/>
        </w:rPr>
        <w:t xml:space="preserve">of </w:t>
      </w:r>
      <w:r w:rsidR="00E93ACF" w:rsidRPr="00764575">
        <w:rPr>
          <w:rFonts w:ascii="Times New Roman" w:hAnsi="Times New Roman" w:cs="Times New Roman"/>
          <w:sz w:val="24"/>
          <w:szCs w:val="24"/>
        </w:rPr>
        <w:t>less than 5% to occur.</w:t>
      </w:r>
      <w:r w:rsidR="00E345FB" w:rsidRPr="00764575">
        <w:rPr>
          <w:rFonts w:ascii="Times New Roman" w:hAnsi="Times New Roman" w:cs="Times New Roman"/>
          <w:sz w:val="24"/>
          <w:szCs w:val="24"/>
        </w:rPr>
        <w:t xml:space="preserve"> </w:t>
      </w:r>
    </w:p>
    <w:p w14:paraId="18434715" w14:textId="689068CF" w:rsidR="004E0889" w:rsidRPr="00764575" w:rsidRDefault="009B2E6C" w:rsidP="00806BC2">
      <w:pPr>
        <w:pStyle w:val="H1"/>
        <w:rPr>
          <w:b w:val="0"/>
          <w:sz w:val="24"/>
          <w:szCs w:val="24"/>
        </w:rPr>
      </w:pPr>
      <w:r w:rsidRPr="00764575">
        <w:rPr>
          <w:b w:val="0"/>
          <w:bCs/>
          <w:sz w:val="24"/>
          <w:szCs w:val="24"/>
        </w:rPr>
        <w:t xml:space="preserve">The HRLL method calculates common cycle periods for paired </w:t>
      </w:r>
      <w:r w:rsidR="00226E50" w:rsidRPr="00764575">
        <w:rPr>
          <w:b w:val="0"/>
          <w:bCs/>
          <w:sz w:val="24"/>
          <w:szCs w:val="24"/>
        </w:rPr>
        <w:t>series</w:t>
      </w:r>
      <w:r w:rsidR="00CD53B0" w:rsidRPr="00764575">
        <w:rPr>
          <w:b w:val="0"/>
          <w:bCs/>
          <w:sz w:val="24"/>
          <w:szCs w:val="24"/>
        </w:rPr>
        <w:t xml:space="preserve"> with the cumulative angle method</w:t>
      </w:r>
      <w:r w:rsidR="00226E50" w:rsidRPr="00764575">
        <w:rPr>
          <w:sz w:val="24"/>
          <w:szCs w:val="24"/>
        </w:rPr>
        <w:t>.</w:t>
      </w:r>
      <w:r w:rsidR="00595427" w:rsidRPr="00764575">
        <w:rPr>
          <w:sz w:val="24"/>
          <w:szCs w:val="24"/>
        </w:rPr>
        <w:t xml:space="preserve"> </w:t>
      </w:r>
      <w:r w:rsidR="004E0889" w:rsidRPr="00764575">
        <w:rPr>
          <w:b w:val="0"/>
          <w:sz w:val="24"/>
          <w:szCs w:val="24"/>
        </w:rPr>
        <w:t>The cumulative angle method identifies the common cycles for the two Barents Sea temperature series</w:t>
      </w:r>
      <w:r w:rsidR="00E807AF" w:rsidRPr="00764575">
        <w:rPr>
          <w:b w:val="0"/>
          <w:sz w:val="24"/>
          <w:szCs w:val="24"/>
        </w:rPr>
        <w:t xml:space="preserve"> UPP and INT</w:t>
      </w:r>
      <w:r w:rsidR="004E0889" w:rsidRPr="00764575">
        <w:rPr>
          <w:b w:val="0"/>
          <w:sz w:val="24"/>
          <w:szCs w:val="24"/>
        </w:rPr>
        <w:t>. There are four completed cycles of 8, 8, 14</w:t>
      </w:r>
      <w:r w:rsidR="003567B3">
        <w:rPr>
          <w:b w:val="0"/>
          <w:sz w:val="24"/>
          <w:szCs w:val="24"/>
        </w:rPr>
        <w:t>,</w:t>
      </w:r>
      <w:r w:rsidR="004E0889" w:rsidRPr="00764575">
        <w:rPr>
          <w:b w:val="0"/>
          <w:sz w:val="24"/>
          <w:szCs w:val="24"/>
        </w:rPr>
        <w:t xml:space="preserve"> and 5</w:t>
      </w:r>
      <w:r w:rsidR="003567B3">
        <w:rPr>
          <w:b w:val="0"/>
          <w:sz w:val="24"/>
          <w:szCs w:val="24"/>
        </w:rPr>
        <w:t>,</w:t>
      </w:r>
      <w:r w:rsidR="004E0889" w:rsidRPr="00764575">
        <w:rPr>
          <w:b w:val="0"/>
          <w:sz w:val="24"/>
          <w:szCs w:val="24"/>
        </w:rPr>
        <w:t xml:space="preserve"> giving an average of 7.6 ± 4.2 years.  </w:t>
      </w:r>
    </w:p>
    <w:p w14:paraId="7C781513" w14:textId="6C1AEABA" w:rsidR="00710EDD" w:rsidRPr="00A92C86" w:rsidRDefault="00710EDD" w:rsidP="00477455">
      <w:pPr>
        <w:pStyle w:val="Heading2"/>
        <w:spacing w:line="480" w:lineRule="auto"/>
        <w:rPr>
          <w:rFonts w:ascii="Times New Roman" w:hAnsi="Times New Roman" w:cs="Times New Roman"/>
          <w:color w:val="auto"/>
          <w:sz w:val="24"/>
          <w:szCs w:val="24"/>
        </w:rPr>
      </w:pPr>
      <w:bookmarkStart w:id="24" w:name="_Toc135765696"/>
      <w:r w:rsidRPr="00A92C86">
        <w:rPr>
          <w:rFonts w:ascii="Times New Roman" w:hAnsi="Times New Roman" w:cs="Times New Roman"/>
          <w:color w:val="auto"/>
          <w:sz w:val="24"/>
          <w:szCs w:val="24"/>
        </w:rPr>
        <w:t xml:space="preserve">4.3 The Barents Sea </w:t>
      </w:r>
      <w:r w:rsidR="00FA3FD0" w:rsidRPr="00A92C86">
        <w:rPr>
          <w:rFonts w:ascii="Times New Roman" w:hAnsi="Times New Roman" w:cs="Times New Roman"/>
          <w:color w:val="auto"/>
          <w:sz w:val="24"/>
          <w:szCs w:val="24"/>
        </w:rPr>
        <w:t>upper and intermediate waters</w:t>
      </w:r>
      <w:r w:rsidRPr="00A92C86">
        <w:rPr>
          <w:rFonts w:ascii="Times New Roman" w:hAnsi="Times New Roman" w:cs="Times New Roman"/>
          <w:color w:val="auto"/>
          <w:sz w:val="24"/>
          <w:szCs w:val="24"/>
        </w:rPr>
        <w:t>, the AMOC and the AMO</w:t>
      </w:r>
      <w:bookmarkEnd w:id="24"/>
    </w:p>
    <w:p w14:paraId="2D300299" w14:textId="248C609E" w:rsidR="00E21412" w:rsidRPr="00477455" w:rsidRDefault="00710EDD" w:rsidP="00477455">
      <w:pPr>
        <w:spacing w:line="480" w:lineRule="auto"/>
        <w:rPr>
          <w:rFonts w:ascii="Times New Roman" w:hAnsi="Times New Roman" w:cs="Times New Roman"/>
          <w:sz w:val="24"/>
          <w:szCs w:val="24"/>
        </w:rPr>
      </w:pPr>
      <w:r w:rsidRPr="00764575">
        <w:rPr>
          <w:rFonts w:ascii="Times New Roman" w:hAnsi="Times New Roman" w:cs="Times New Roman"/>
          <w:sz w:val="24"/>
          <w:szCs w:val="24"/>
        </w:rPr>
        <w:t xml:space="preserve">Figure 3c shows a comparison between INT and </w:t>
      </w:r>
      <w:proofErr w:type="gramStart"/>
      <w:r w:rsidRPr="00764575">
        <w:rPr>
          <w:rFonts w:ascii="Times New Roman" w:hAnsi="Times New Roman" w:cs="Times New Roman"/>
          <w:sz w:val="24"/>
          <w:szCs w:val="24"/>
        </w:rPr>
        <w:t>the AMOC</w:t>
      </w:r>
      <w:proofErr w:type="gramEnd"/>
      <w:r w:rsidRPr="00764575">
        <w:rPr>
          <w:rFonts w:ascii="Times New Roman" w:hAnsi="Times New Roman" w:cs="Times New Roman"/>
          <w:sz w:val="24"/>
          <w:szCs w:val="24"/>
        </w:rPr>
        <w:t xml:space="preserve">, both </w:t>
      </w:r>
      <w:proofErr w:type="gramStart"/>
      <w:r w:rsidRPr="00764575">
        <w:rPr>
          <w:rFonts w:ascii="Times New Roman" w:hAnsi="Times New Roman" w:cs="Times New Roman"/>
          <w:sz w:val="24"/>
          <w:szCs w:val="24"/>
        </w:rPr>
        <w:t>LOESS(</w:t>
      </w:r>
      <w:proofErr w:type="gramEnd"/>
      <w:r w:rsidRPr="00764575">
        <w:rPr>
          <w:rFonts w:ascii="Times New Roman" w:hAnsi="Times New Roman" w:cs="Times New Roman"/>
          <w:sz w:val="24"/>
          <w:szCs w:val="24"/>
        </w:rPr>
        <w:t xml:space="preserve">0.3) smoothed. The cycle periods found by the cumulative angle method are displayed as the see-saw line above the </w:t>
      </w:r>
      <w:proofErr w:type="gramStart"/>
      <w:r w:rsidRPr="00764575">
        <w:rPr>
          <w:rFonts w:ascii="Times New Roman" w:hAnsi="Times New Roman" w:cs="Times New Roman"/>
          <w:sz w:val="24"/>
          <w:szCs w:val="24"/>
        </w:rPr>
        <w:t>two time</w:t>
      </w:r>
      <w:proofErr w:type="gramEnd"/>
      <w:r w:rsidRPr="00764575">
        <w:rPr>
          <w:rFonts w:ascii="Times New Roman" w:hAnsi="Times New Roman" w:cs="Times New Roman"/>
          <w:sz w:val="24"/>
          <w:szCs w:val="24"/>
        </w:rPr>
        <w:t xml:space="preserve"> series. The AMOC </w:t>
      </w:r>
      <w:r w:rsidR="00BE5F62">
        <w:rPr>
          <w:rFonts w:ascii="Times New Roman" w:hAnsi="Times New Roman" w:cs="Times New Roman"/>
          <w:sz w:val="24"/>
          <w:szCs w:val="24"/>
        </w:rPr>
        <w:t>is</w:t>
      </w:r>
      <w:r w:rsidR="00BE5F62" w:rsidRPr="00764575">
        <w:rPr>
          <w:rFonts w:ascii="Times New Roman" w:hAnsi="Times New Roman" w:cs="Times New Roman"/>
          <w:sz w:val="24"/>
          <w:szCs w:val="24"/>
        </w:rPr>
        <w:t xml:space="preserve"> </w:t>
      </w:r>
      <w:r w:rsidRPr="00764575">
        <w:rPr>
          <w:rFonts w:ascii="Times New Roman" w:hAnsi="Times New Roman" w:cs="Times New Roman"/>
          <w:sz w:val="24"/>
          <w:szCs w:val="24"/>
        </w:rPr>
        <w:t xml:space="preserve">generally a leading variable to the INT (100 to 200 m) waters in the Barents Sea (Figure 3d). Figures 3e and f show similar results for the UPP </w:t>
      </w:r>
      <w:r w:rsidRPr="00764575">
        <w:rPr>
          <w:rFonts w:ascii="Times New Roman" w:hAnsi="Times New Roman" w:cs="Times New Roman"/>
          <w:sz w:val="24"/>
          <w:szCs w:val="24"/>
        </w:rPr>
        <w:lastRenderedPageBreak/>
        <w:t>series (0 - 30 m) in the Barents Sea and the AMO. For both LL relations</w:t>
      </w:r>
      <w:r w:rsidR="00BE5F62">
        <w:rPr>
          <w:rFonts w:ascii="Times New Roman" w:hAnsi="Times New Roman" w:cs="Times New Roman"/>
          <w:sz w:val="24"/>
          <w:szCs w:val="24"/>
        </w:rPr>
        <w:t>,</w:t>
      </w:r>
      <w:r w:rsidRPr="00764575">
        <w:rPr>
          <w:rFonts w:ascii="Times New Roman" w:hAnsi="Times New Roman" w:cs="Times New Roman"/>
          <w:sz w:val="24"/>
          <w:szCs w:val="24"/>
        </w:rPr>
        <w:t xml:space="preserve"> the leading role of the AMOC/AMO is persistent until 1998.</w:t>
      </w:r>
    </w:p>
    <w:p w14:paraId="7E0C7E5A" w14:textId="67792291" w:rsidR="00D530A5" w:rsidRPr="00477455" w:rsidRDefault="00D530A5" w:rsidP="00477455">
      <w:pPr>
        <w:pStyle w:val="Heading2"/>
        <w:spacing w:line="480" w:lineRule="auto"/>
        <w:rPr>
          <w:rFonts w:ascii="Times New Roman" w:hAnsi="Times New Roman" w:cs="Times New Roman"/>
          <w:color w:val="auto"/>
          <w:sz w:val="24"/>
          <w:szCs w:val="24"/>
        </w:rPr>
      </w:pPr>
      <w:bookmarkStart w:id="25" w:name="_Toc135765697"/>
      <w:r w:rsidRPr="00477455">
        <w:rPr>
          <w:rFonts w:ascii="Times New Roman" w:hAnsi="Times New Roman" w:cs="Times New Roman"/>
          <w:color w:val="auto"/>
          <w:sz w:val="24"/>
          <w:szCs w:val="24"/>
        </w:rPr>
        <w:t>4.</w:t>
      </w:r>
      <w:r w:rsidR="00747EA2" w:rsidRPr="00477455">
        <w:rPr>
          <w:rFonts w:ascii="Times New Roman" w:hAnsi="Times New Roman" w:cs="Times New Roman"/>
          <w:color w:val="auto"/>
          <w:sz w:val="24"/>
          <w:szCs w:val="24"/>
        </w:rPr>
        <w:t>4</w:t>
      </w:r>
      <w:r w:rsidRPr="00477455">
        <w:rPr>
          <w:rFonts w:ascii="Times New Roman" w:hAnsi="Times New Roman" w:cs="Times New Roman"/>
          <w:color w:val="auto"/>
          <w:sz w:val="24"/>
          <w:szCs w:val="24"/>
        </w:rPr>
        <w:t xml:space="preserve"> </w:t>
      </w:r>
      <w:r w:rsidR="00747EA2" w:rsidRPr="00477455">
        <w:rPr>
          <w:rFonts w:ascii="Times New Roman" w:hAnsi="Times New Roman" w:cs="Times New Roman"/>
          <w:color w:val="auto"/>
          <w:sz w:val="24"/>
          <w:szCs w:val="24"/>
        </w:rPr>
        <w:t>The West Bear Island Trough and the Barents Sea-Northeast region</w:t>
      </w:r>
      <w:bookmarkEnd w:id="25"/>
    </w:p>
    <w:p w14:paraId="60313A38" w14:textId="45186160" w:rsidR="00747EA2" w:rsidRPr="00764575" w:rsidRDefault="00EF180E" w:rsidP="00806BC2">
      <w:pPr>
        <w:pStyle w:val="H1"/>
        <w:rPr>
          <w:b w:val="0"/>
          <w:sz w:val="24"/>
          <w:szCs w:val="24"/>
        </w:rPr>
      </w:pPr>
      <w:r w:rsidRPr="00764575">
        <w:rPr>
          <w:b w:val="0"/>
          <w:sz w:val="24"/>
          <w:szCs w:val="24"/>
        </w:rPr>
        <w:t xml:space="preserve">We calculate the </w:t>
      </w:r>
      <w:r w:rsidR="007C369B" w:rsidRPr="00764575">
        <w:rPr>
          <w:b w:val="0"/>
          <w:sz w:val="24"/>
          <w:szCs w:val="24"/>
        </w:rPr>
        <w:t xml:space="preserve">LL </w:t>
      </w:r>
      <w:r w:rsidRPr="00764575">
        <w:rPr>
          <w:b w:val="0"/>
          <w:sz w:val="24"/>
          <w:szCs w:val="24"/>
        </w:rPr>
        <w:t>relation</w:t>
      </w:r>
      <w:r w:rsidR="00BE5F62">
        <w:rPr>
          <w:b w:val="0"/>
          <w:sz w:val="24"/>
          <w:szCs w:val="24"/>
        </w:rPr>
        <w:t>s</w:t>
      </w:r>
      <w:r w:rsidRPr="00764575">
        <w:rPr>
          <w:b w:val="0"/>
          <w:sz w:val="24"/>
          <w:szCs w:val="24"/>
        </w:rPr>
        <w:t xml:space="preserve"> between time series for temperature and salinity at two sub-regions, the </w:t>
      </w:r>
      <w:proofErr w:type="gramStart"/>
      <w:r w:rsidRPr="00764575">
        <w:rPr>
          <w:b w:val="0"/>
          <w:sz w:val="24"/>
          <w:szCs w:val="24"/>
        </w:rPr>
        <w:t>BIT</w:t>
      </w:r>
      <w:proofErr w:type="gramEnd"/>
      <w:r w:rsidRPr="00764575">
        <w:rPr>
          <w:b w:val="0"/>
          <w:sz w:val="24"/>
          <w:szCs w:val="24"/>
        </w:rPr>
        <w:t xml:space="preserve"> and the BS-NE and the AMOC during the period 1980 to 2018.  The results are shown in Figure </w:t>
      </w:r>
      <w:r w:rsidR="00261BA2" w:rsidRPr="00764575">
        <w:rPr>
          <w:b w:val="0"/>
          <w:sz w:val="24"/>
          <w:szCs w:val="24"/>
        </w:rPr>
        <w:t>4</w:t>
      </w:r>
      <w:r w:rsidRPr="00764575">
        <w:rPr>
          <w:b w:val="0"/>
          <w:sz w:val="24"/>
          <w:szCs w:val="24"/>
        </w:rPr>
        <w:t xml:space="preserve">. The AMOC </w:t>
      </w:r>
      <w:r w:rsidR="00BE5F62">
        <w:rPr>
          <w:b w:val="0"/>
          <w:sz w:val="24"/>
          <w:szCs w:val="24"/>
        </w:rPr>
        <w:t>is</w:t>
      </w:r>
      <w:r w:rsidR="00BE5F62" w:rsidRPr="00764575">
        <w:rPr>
          <w:b w:val="0"/>
          <w:sz w:val="24"/>
          <w:szCs w:val="24"/>
        </w:rPr>
        <w:t xml:space="preserve"> </w:t>
      </w:r>
      <w:r w:rsidRPr="00764575">
        <w:rPr>
          <w:b w:val="0"/>
          <w:sz w:val="24"/>
          <w:szCs w:val="24"/>
        </w:rPr>
        <w:t xml:space="preserve">a leading variable to both temperature and salinity in the BIT region, but in the BS-NE region, the temporal relationship </w:t>
      </w:r>
      <w:r w:rsidR="00BE5F62">
        <w:rPr>
          <w:b w:val="0"/>
          <w:sz w:val="24"/>
          <w:szCs w:val="24"/>
        </w:rPr>
        <w:t>is</w:t>
      </w:r>
      <w:r w:rsidR="00BE5F62" w:rsidRPr="00764575">
        <w:rPr>
          <w:b w:val="0"/>
          <w:sz w:val="24"/>
          <w:szCs w:val="24"/>
        </w:rPr>
        <w:t xml:space="preserve"> </w:t>
      </w:r>
      <w:r w:rsidRPr="00764575">
        <w:rPr>
          <w:b w:val="0"/>
          <w:sz w:val="24"/>
          <w:szCs w:val="24"/>
        </w:rPr>
        <w:t xml:space="preserve">more complex.  </w:t>
      </w:r>
    </w:p>
    <w:p w14:paraId="5A0F8031" w14:textId="2306F1ED" w:rsidR="001F3D0D" w:rsidRPr="00764575" w:rsidRDefault="001F3D0D" w:rsidP="00806BC2">
      <w:pPr>
        <w:pStyle w:val="H1"/>
        <w:rPr>
          <w:b w:val="0"/>
          <w:sz w:val="24"/>
          <w:szCs w:val="24"/>
        </w:rPr>
      </w:pPr>
      <w:r w:rsidRPr="00764575">
        <w:rPr>
          <w:b w:val="0"/>
          <w:sz w:val="24"/>
          <w:szCs w:val="24"/>
        </w:rPr>
        <w:t>The temperature series, T (</w:t>
      </w:r>
      <w:proofErr w:type="spellStart"/>
      <w:r w:rsidRPr="00764575">
        <w:rPr>
          <w:b w:val="0"/>
          <w:sz w:val="24"/>
          <w:szCs w:val="24"/>
          <w:vertAlign w:val="superscript"/>
        </w:rPr>
        <w:t>o</w:t>
      </w:r>
      <w:r w:rsidRPr="00764575">
        <w:rPr>
          <w:b w:val="0"/>
          <w:sz w:val="24"/>
          <w:szCs w:val="24"/>
        </w:rPr>
        <w:t>C</w:t>
      </w:r>
      <w:proofErr w:type="spellEnd"/>
      <w:r w:rsidRPr="00764575">
        <w:rPr>
          <w:b w:val="0"/>
          <w:sz w:val="24"/>
          <w:szCs w:val="24"/>
        </w:rPr>
        <w:t xml:space="preserve">), and the salinity series, S (ppm), are closely associated with each other in the BIT region, but not at the BS-NE region. At the BIT region we get T = 2.0 ± 0.7 and S = 35.01 ± 0.04. A regression between T and S </w:t>
      </w:r>
      <w:r w:rsidR="002D4140">
        <w:rPr>
          <w:b w:val="0"/>
          <w:sz w:val="24"/>
          <w:szCs w:val="24"/>
        </w:rPr>
        <w:t>results in</w:t>
      </w:r>
      <w:r w:rsidR="002D4140" w:rsidRPr="00764575">
        <w:rPr>
          <w:b w:val="0"/>
          <w:sz w:val="24"/>
          <w:szCs w:val="24"/>
        </w:rPr>
        <w:t xml:space="preserve"> </w:t>
      </w:r>
      <w:r w:rsidRPr="00764575">
        <w:rPr>
          <w:b w:val="0"/>
          <w:sz w:val="24"/>
          <w:szCs w:val="24"/>
        </w:rPr>
        <w:t>r = 0.56, p &lt; 0.001, n = 39.</w:t>
      </w:r>
    </w:p>
    <w:p w14:paraId="39536613" w14:textId="19891DD5" w:rsidR="00616C59" w:rsidRPr="00764575" w:rsidRDefault="00616C59" w:rsidP="00806BC2">
      <w:pPr>
        <w:pStyle w:val="H1"/>
        <w:rPr>
          <w:b w:val="0"/>
          <w:sz w:val="24"/>
          <w:szCs w:val="24"/>
        </w:rPr>
      </w:pPr>
      <w:r w:rsidRPr="00764575">
        <w:rPr>
          <w:b w:val="0"/>
          <w:sz w:val="24"/>
          <w:szCs w:val="24"/>
        </w:rPr>
        <w:t>At the BS-NE region</w:t>
      </w:r>
      <w:r w:rsidR="002D4140">
        <w:rPr>
          <w:b w:val="0"/>
          <w:sz w:val="24"/>
          <w:szCs w:val="24"/>
        </w:rPr>
        <w:t xml:space="preserve">, </w:t>
      </w:r>
      <w:r w:rsidRPr="00764575">
        <w:rPr>
          <w:b w:val="0"/>
          <w:sz w:val="24"/>
          <w:szCs w:val="24"/>
        </w:rPr>
        <w:t xml:space="preserve">T = - 0.60 ± 0.47 and S = 34.92 ± 0.03. A regression between T and S </w:t>
      </w:r>
      <w:r w:rsidR="002D4140">
        <w:rPr>
          <w:b w:val="0"/>
          <w:sz w:val="24"/>
          <w:szCs w:val="24"/>
        </w:rPr>
        <w:t>results in</w:t>
      </w:r>
      <w:r w:rsidR="002D4140" w:rsidRPr="00764575">
        <w:rPr>
          <w:b w:val="0"/>
          <w:sz w:val="24"/>
          <w:szCs w:val="24"/>
        </w:rPr>
        <w:t xml:space="preserve"> </w:t>
      </w:r>
      <w:r w:rsidRPr="00764575">
        <w:rPr>
          <w:b w:val="0"/>
          <w:sz w:val="24"/>
          <w:szCs w:val="24"/>
        </w:rPr>
        <w:t xml:space="preserve">r = 0.09, p &gt; 0.59, n = 39.  We </w:t>
      </w:r>
      <w:r w:rsidR="00924179">
        <w:rPr>
          <w:b w:val="0"/>
          <w:sz w:val="24"/>
          <w:szCs w:val="24"/>
        </w:rPr>
        <w:t>find</w:t>
      </w:r>
      <w:r w:rsidR="00924179" w:rsidRPr="00764575">
        <w:rPr>
          <w:b w:val="0"/>
          <w:sz w:val="24"/>
          <w:szCs w:val="24"/>
        </w:rPr>
        <w:t xml:space="preserve"> </w:t>
      </w:r>
      <w:r w:rsidRPr="00764575">
        <w:rPr>
          <w:b w:val="0"/>
          <w:sz w:val="24"/>
          <w:szCs w:val="24"/>
        </w:rPr>
        <w:t>that the AMOC was a leading variable to both the temperature and salinity series at the BIT region (Figure 4a, b). However, at the BS-NE region, the AMOC was a significant lagging variable to temperature from 1991 to 1996, but a leading variable from 2000 to 2010 (Figure 4c, d). The salinity series were leading series from 1991 to 2000, consistent with the AMOC as a density driven circulation. However, salinity became a lagging series from 2004 to 2010. In the BS-NE region it appears that there could be cycles in the LL relations of 10 to 15 years.  The series at both locations, when paired to the AMOC, showed only one cycle greater than 7</w:t>
      </w:r>
      <w:r w:rsidR="002D4140">
        <w:rPr>
          <w:b w:val="0"/>
          <w:sz w:val="24"/>
          <w:szCs w:val="24"/>
        </w:rPr>
        <w:t>-</w:t>
      </w:r>
      <w:r w:rsidRPr="00764575">
        <w:rPr>
          <w:b w:val="0"/>
          <w:sz w:val="24"/>
          <w:szCs w:val="24"/>
        </w:rPr>
        <w:t>time steps (significant at 95% level.)</w:t>
      </w:r>
    </w:p>
    <w:p w14:paraId="5F8EF5FC" w14:textId="4D1FBF68" w:rsidR="008B2461" w:rsidRPr="00CA7CB4" w:rsidRDefault="00C051B4" w:rsidP="00806BC2">
      <w:pPr>
        <w:pStyle w:val="Heading1"/>
        <w:spacing w:line="480" w:lineRule="auto"/>
        <w:rPr>
          <w:rFonts w:ascii="Times New Roman" w:hAnsi="Times New Roman" w:cs="Times New Roman"/>
          <w:color w:val="auto"/>
          <w:sz w:val="24"/>
          <w:szCs w:val="24"/>
        </w:rPr>
      </w:pPr>
      <w:bookmarkStart w:id="26" w:name="_Toc103347868"/>
      <w:bookmarkStart w:id="27" w:name="_Toc135765698"/>
      <w:r w:rsidRPr="00CA7CB4">
        <w:rPr>
          <w:rFonts w:ascii="Times New Roman" w:hAnsi="Times New Roman" w:cs="Times New Roman"/>
          <w:color w:val="auto"/>
          <w:sz w:val="24"/>
          <w:szCs w:val="24"/>
        </w:rPr>
        <w:t xml:space="preserve">5. </w:t>
      </w:r>
      <w:r w:rsidR="00F87B85" w:rsidRPr="00CA7CB4">
        <w:rPr>
          <w:rFonts w:ascii="Times New Roman" w:hAnsi="Times New Roman" w:cs="Times New Roman"/>
          <w:color w:val="auto"/>
          <w:sz w:val="24"/>
          <w:szCs w:val="24"/>
        </w:rPr>
        <w:t>Discussion</w:t>
      </w:r>
      <w:bookmarkEnd w:id="26"/>
      <w:bookmarkEnd w:id="27"/>
    </w:p>
    <w:p w14:paraId="40868EC4" w14:textId="74D17126" w:rsidR="00F87B85" w:rsidRPr="00764575" w:rsidRDefault="00710EDD" w:rsidP="00806BC2">
      <w:pPr>
        <w:pStyle w:val="H1"/>
        <w:rPr>
          <w:b w:val="0"/>
          <w:sz w:val="24"/>
          <w:szCs w:val="24"/>
        </w:rPr>
      </w:pPr>
      <w:r w:rsidRPr="00764575">
        <w:rPr>
          <w:b w:val="0"/>
          <w:sz w:val="24"/>
          <w:szCs w:val="24"/>
        </w:rPr>
        <w:t>W</w:t>
      </w:r>
      <w:r w:rsidR="00F87B85" w:rsidRPr="00764575">
        <w:rPr>
          <w:b w:val="0"/>
          <w:sz w:val="24"/>
          <w:szCs w:val="24"/>
        </w:rPr>
        <w:t>e first discuss the concept of causality</w:t>
      </w:r>
      <w:r w:rsidR="00E664BB" w:rsidRPr="00764575">
        <w:rPr>
          <w:b w:val="0"/>
          <w:sz w:val="24"/>
          <w:szCs w:val="24"/>
        </w:rPr>
        <w:t>, cycles</w:t>
      </w:r>
      <w:r w:rsidR="006B70B9" w:rsidRPr="00764575">
        <w:rPr>
          <w:b w:val="0"/>
          <w:sz w:val="24"/>
          <w:szCs w:val="24"/>
        </w:rPr>
        <w:t>,</w:t>
      </w:r>
      <w:r w:rsidR="00E664BB" w:rsidRPr="00764575">
        <w:rPr>
          <w:b w:val="0"/>
          <w:sz w:val="24"/>
          <w:szCs w:val="24"/>
        </w:rPr>
        <w:t xml:space="preserve"> and LL relations</w:t>
      </w:r>
      <w:r w:rsidR="00F87B85" w:rsidRPr="00764575">
        <w:rPr>
          <w:b w:val="0"/>
          <w:sz w:val="24"/>
          <w:szCs w:val="24"/>
        </w:rPr>
        <w:t xml:space="preserve"> in the context of cyclic series. Then we examine the </w:t>
      </w:r>
      <w:proofErr w:type="gramStart"/>
      <w:r w:rsidR="00F87B85" w:rsidRPr="00764575">
        <w:rPr>
          <w:b w:val="0"/>
          <w:sz w:val="24"/>
          <w:szCs w:val="24"/>
        </w:rPr>
        <w:t>two</w:t>
      </w:r>
      <w:r w:rsidR="00676439">
        <w:rPr>
          <w:b w:val="0"/>
          <w:sz w:val="24"/>
          <w:szCs w:val="24"/>
        </w:rPr>
        <w:t xml:space="preserve"> </w:t>
      </w:r>
      <w:r w:rsidR="00F87B85" w:rsidRPr="00764575">
        <w:rPr>
          <w:b w:val="0"/>
          <w:sz w:val="24"/>
          <w:szCs w:val="24"/>
        </w:rPr>
        <w:t>temperature</w:t>
      </w:r>
      <w:proofErr w:type="gramEnd"/>
      <w:r w:rsidR="00F87B85" w:rsidRPr="00764575">
        <w:rPr>
          <w:b w:val="0"/>
          <w:sz w:val="24"/>
          <w:szCs w:val="24"/>
        </w:rPr>
        <w:t xml:space="preserve"> series in the Barents Sea</w:t>
      </w:r>
      <w:r w:rsidR="00F935FB" w:rsidRPr="00764575">
        <w:rPr>
          <w:b w:val="0"/>
          <w:sz w:val="24"/>
          <w:szCs w:val="24"/>
        </w:rPr>
        <w:t>, INT</w:t>
      </w:r>
      <w:r w:rsidR="002D4140">
        <w:rPr>
          <w:b w:val="0"/>
          <w:sz w:val="24"/>
          <w:szCs w:val="24"/>
        </w:rPr>
        <w:t>,</w:t>
      </w:r>
      <w:r w:rsidR="00F935FB" w:rsidRPr="00764575">
        <w:rPr>
          <w:b w:val="0"/>
          <w:sz w:val="24"/>
          <w:szCs w:val="24"/>
        </w:rPr>
        <w:t xml:space="preserve"> and UPP</w:t>
      </w:r>
      <w:r w:rsidR="00F87B85" w:rsidRPr="00764575">
        <w:rPr>
          <w:b w:val="0"/>
          <w:sz w:val="24"/>
          <w:szCs w:val="24"/>
        </w:rPr>
        <w:t xml:space="preserve">.  </w:t>
      </w:r>
      <w:r w:rsidR="00F77C37" w:rsidRPr="00764575">
        <w:rPr>
          <w:b w:val="0"/>
          <w:sz w:val="24"/>
          <w:szCs w:val="24"/>
        </w:rPr>
        <w:t>Third</w:t>
      </w:r>
      <w:r w:rsidR="00F87B85" w:rsidRPr="00764575">
        <w:rPr>
          <w:b w:val="0"/>
          <w:sz w:val="24"/>
          <w:szCs w:val="24"/>
        </w:rPr>
        <w:t xml:space="preserve">, </w:t>
      </w:r>
      <w:r w:rsidR="00F87B85" w:rsidRPr="00764575">
        <w:rPr>
          <w:b w:val="0"/>
          <w:sz w:val="24"/>
          <w:szCs w:val="24"/>
        </w:rPr>
        <w:lastRenderedPageBreak/>
        <w:t xml:space="preserve">we </w:t>
      </w:r>
      <w:r w:rsidR="00F935FB" w:rsidRPr="00764575">
        <w:rPr>
          <w:b w:val="0"/>
          <w:sz w:val="24"/>
          <w:szCs w:val="24"/>
        </w:rPr>
        <w:t>discuss</w:t>
      </w:r>
      <w:r w:rsidR="00F87B85" w:rsidRPr="00764575">
        <w:rPr>
          <w:b w:val="0"/>
          <w:sz w:val="24"/>
          <w:szCs w:val="24"/>
        </w:rPr>
        <w:t xml:space="preserve"> their relations to the AMOC and the AMO.</w:t>
      </w:r>
      <w:r w:rsidR="00F935FB" w:rsidRPr="00764575">
        <w:rPr>
          <w:b w:val="0"/>
          <w:sz w:val="24"/>
          <w:szCs w:val="24"/>
        </w:rPr>
        <w:t xml:space="preserve"> Last, we discuss the temperature and salinity series at the near bottom</w:t>
      </w:r>
      <w:r w:rsidR="003D0556" w:rsidRPr="00764575">
        <w:rPr>
          <w:b w:val="0"/>
          <w:sz w:val="24"/>
          <w:szCs w:val="24"/>
        </w:rPr>
        <w:t xml:space="preserve"> </w:t>
      </w:r>
      <w:r w:rsidR="00CC748C" w:rsidRPr="00764575">
        <w:rPr>
          <w:b w:val="0"/>
          <w:sz w:val="24"/>
          <w:szCs w:val="24"/>
        </w:rPr>
        <w:t>a</w:t>
      </w:r>
      <w:r w:rsidR="002D4140">
        <w:rPr>
          <w:b w:val="0"/>
          <w:sz w:val="24"/>
          <w:szCs w:val="24"/>
        </w:rPr>
        <w:t>t</w:t>
      </w:r>
      <w:r w:rsidR="00F935FB" w:rsidRPr="00764575">
        <w:rPr>
          <w:b w:val="0"/>
          <w:sz w:val="24"/>
          <w:szCs w:val="24"/>
        </w:rPr>
        <w:t xml:space="preserve"> the</w:t>
      </w:r>
      <w:r w:rsidR="00CC748C" w:rsidRPr="00764575">
        <w:rPr>
          <w:b w:val="0"/>
          <w:sz w:val="24"/>
          <w:szCs w:val="24"/>
        </w:rPr>
        <w:t xml:space="preserve"> outlet regions </w:t>
      </w:r>
      <w:r w:rsidR="00F935FB" w:rsidRPr="00764575">
        <w:rPr>
          <w:b w:val="0"/>
          <w:sz w:val="24"/>
          <w:szCs w:val="24"/>
        </w:rPr>
        <w:t>BIT and the BS-NE and their LL relations to the AMO</w:t>
      </w:r>
      <w:r w:rsidR="00F65DD2" w:rsidRPr="00764575">
        <w:rPr>
          <w:b w:val="0"/>
          <w:sz w:val="24"/>
          <w:szCs w:val="24"/>
        </w:rPr>
        <w:t>C</w:t>
      </w:r>
      <w:r w:rsidR="00F935FB" w:rsidRPr="00764575">
        <w:rPr>
          <w:b w:val="0"/>
          <w:sz w:val="24"/>
          <w:szCs w:val="24"/>
        </w:rPr>
        <w:t xml:space="preserve"> and the AMO</w:t>
      </w:r>
      <w:r w:rsidR="00895B47" w:rsidRPr="00764575">
        <w:rPr>
          <w:b w:val="0"/>
          <w:sz w:val="24"/>
          <w:szCs w:val="24"/>
        </w:rPr>
        <w:t>.</w:t>
      </w:r>
      <w:r w:rsidR="00F935FB" w:rsidRPr="00764575">
        <w:rPr>
          <w:b w:val="0"/>
          <w:sz w:val="24"/>
          <w:szCs w:val="24"/>
        </w:rPr>
        <w:t xml:space="preserve"> </w:t>
      </w:r>
    </w:p>
    <w:p w14:paraId="268354CB" w14:textId="681B10E4" w:rsidR="00386CDA" w:rsidRPr="00740C45" w:rsidRDefault="00F87B85" w:rsidP="00806BC2">
      <w:pPr>
        <w:pStyle w:val="Heading2"/>
        <w:spacing w:line="480" w:lineRule="auto"/>
        <w:rPr>
          <w:rFonts w:ascii="Times New Roman" w:hAnsi="Times New Roman" w:cs="Times New Roman"/>
          <w:color w:val="auto"/>
          <w:sz w:val="24"/>
          <w:szCs w:val="24"/>
        </w:rPr>
      </w:pPr>
      <w:bookmarkStart w:id="28" w:name="_Toc103347869"/>
      <w:bookmarkStart w:id="29" w:name="_Toc135765699"/>
      <w:r w:rsidRPr="00740C45">
        <w:rPr>
          <w:rFonts w:ascii="Times New Roman" w:hAnsi="Times New Roman" w:cs="Times New Roman"/>
          <w:color w:val="auto"/>
          <w:sz w:val="24"/>
          <w:szCs w:val="24"/>
        </w:rPr>
        <w:t xml:space="preserve">5.1 </w:t>
      </w:r>
      <w:r w:rsidR="00386CDA" w:rsidRPr="00740C45">
        <w:rPr>
          <w:rFonts w:ascii="Times New Roman" w:hAnsi="Times New Roman" w:cs="Times New Roman"/>
          <w:color w:val="auto"/>
          <w:sz w:val="24"/>
          <w:szCs w:val="24"/>
        </w:rPr>
        <w:t>Causality</w:t>
      </w:r>
      <w:bookmarkEnd w:id="28"/>
      <w:r w:rsidR="00186294" w:rsidRPr="00740C45">
        <w:rPr>
          <w:rFonts w:ascii="Times New Roman" w:hAnsi="Times New Roman" w:cs="Times New Roman"/>
          <w:color w:val="auto"/>
          <w:sz w:val="24"/>
          <w:szCs w:val="24"/>
        </w:rPr>
        <w:t>, cycle periods and LL relations</w:t>
      </w:r>
      <w:bookmarkEnd w:id="29"/>
    </w:p>
    <w:p w14:paraId="1758C1F2" w14:textId="677C0DFE" w:rsidR="00386CDA" w:rsidRPr="00740C45" w:rsidRDefault="00386CDA" w:rsidP="00806BC2">
      <w:pPr>
        <w:pStyle w:val="H1"/>
        <w:rPr>
          <w:b w:val="0"/>
          <w:sz w:val="24"/>
          <w:szCs w:val="24"/>
        </w:rPr>
      </w:pPr>
      <w:r w:rsidRPr="00740C45">
        <w:rPr>
          <w:b w:val="0"/>
          <w:sz w:val="24"/>
          <w:szCs w:val="24"/>
        </w:rPr>
        <w:t xml:space="preserve">To show that oceanic processes may impact each other, </w:t>
      </w:r>
      <w:r w:rsidR="00324C62" w:rsidRPr="00740C45">
        <w:rPr>
          <w:b w:val="0"/>
          <w:sz w:val="24"/>
          <w:szCs w:val="24"/>
        </w:rPr>
        <w:t>OLR</w:t>
      </w:r>
      <w:r w:rsidRPr="00740C45">
        <w:rPr>
          <w:b w:val="0"/>
          <w:sz w:val="24"/>
          <w:szCs w:val="24"/>
        </w:rPr>
        <w:t xml:space="preserve"> </w:t>
      </w:r>
      <w:r w:rsidR="00A74291" w:rsidRPr="00740C45">
        <w:rPr>
          <w:b w:val="0"/>
          <w:sz w:val="24"/>
          <w:szCs w:val="24"/>
        </w:rPr>
        <w:t>is</w:t>
      </w:r>
      <w:r w:rsidRPr="00740C45">
        <w:rPr>
          <w:b w:val="0"/>
          <w:sz w:val="24"/>
          <w:szCs w:val="24"/>
        </w:rPr>
        <w:t xml:space="preserve"> often applied to the two</w:t>
      </w:r>
      <w:r w:rsidR="00F90C14">
        <w:rPr>
          <w:b w:val="0"/>
          <w:sz w:val="24"/>
          <w:szCs w:val="24"/>
        </w:rPr>
        <w:t>-</w:t>
      </w:r>
      <w:r w:rsidRPr="00740C45">
        <w:rPr>
          <w:b w:val="0"/>
          <w:sz w:val="24"/>
          <w:szCs w:val="24"/>
        </w:rPr>
        <w:t>candidate series representing the processes, and the resulting explained variance, R</w:t>
      </w:r>
      <w:r w:rsidRPr="00740C45">
        <w:rPr>
          <w:b w:val="0"/>
          <w:sz w:val="24"/>
          <w:szCs w:val="24"/>
          <w:vertAlign w:val="superscript"/>
        </w:rPr>
        <w:t>2</w:t>
      </w:r>
      <w:r w:rsidRPr="00740C45">
        <w:rPr>
          <w:b w:val="0"/>
          <w:sz w:val="24"/>
          <w:szCs w:val="24"/>
        </w:rPr>
        <w:t>, is reported. Here, we add two new measures. We examine the LL relations between the time series, and we</w:t>
      </w:r>
      <w:r w:rsidR="00676439">
        <w:rPr>
          <w:b w:val="0"/>
          <w:sz w:val="24"/>
          <w:szCs w:val="24"/>
        </w:rPr>
        <w:t xml:space="preserve"> also</w:t>
      </w:r>
      <w:r w:rsidRPr="00740C45">
        <w:rPr>
          <w:b w:val="0"/>
          <w:sz w:val="24"/>
          <w:szCs w:val="24"/>
        </w:rPr>
        <w:t xml:space="preserve"> examine if the two series have common cycle periods. Comparing LL relations between the two Barents Sea temperature series</w:t>
      </w:r>
      <w:r w:rsidR="00895B47" w:rsidRPr="00740C45">
        <w:rPr>
          <w:b w:val="0"/>
          <w:sz w:val="24"/>
          <w:szCs w:val="24"/>
        </w:rPr>
        <w:t>,</w:t>
      </w:r>
      <w:r w:rsidRPr="00740C45">
        <w:rPr>
          <w:b w:val="0"/>
          <w:sz w:val="24"/>
          <w:szCs w:val="24"/>
        </w:rPr>
        <w:t xml:space="preserve"> </w:t>
      </w:r>
      <w:r w:rsidR="00895B47" w:rsidRPr="00740C45">
        <w:rPr>
          <w:b w:val="0"/>
          <w:sz w:val="24"/>
          <w:szCs w:val="24"/>
        </w:rPr>
        <w:t>t</w:t>
      </w:r>
      <w:r w:rsidR="007563B2" w:rsidRPr="00740C45">
        <w:rPr>
          <w:b w:val="0"/>
          <w:sz w:val="24"/>
          <w:szCs w:val="24"/>
        </w:rPr>
        <w:t>he raw series</w:t>
      </w:r>
      <w:r w:rsidRPr="00740C45">
        <w:rPr>
          <w:b w:val="0"/>
          <w:sz w:val="24"/>
          <w:szCs w:val="24"/>
        </w:rPr>
        <w:t xml:space="preserve"> </w:t>
      </w:r>
      <w:r w:rsidR="000863E6" w:rsidRPr="00740C45">
        <w:rPr>
          <w:b w:val="0"/>
          <w:sz w:val="24"/>
          <w:szCs w:val="24"/>
        </w:rPr>
        <w:t xml:space="preserve">and the </w:t>
      </w:r>
      <w:r w:rsidRPr="00740C45">
        <w:rPr>
          <w:b w:val="0"/>
          <w:sz w:val="24"/>
          <w:szCs w:val="24"/>
        </w:rPr>
        <w:t>detrended and smoothed</w:t>
      </w:r>
      <w:r w:rsidR="000863E6" w:rsidRPr="00740C45">
        <w:rPr>
          <w:b w:val="0"/>
          <w:sz w:val="24"/>
          <w:szCs w:val="24"/>
        </w:rPr>
        <w:t xml:space="preserve"> series</w:t>
      </w:r>
      <w:r w:rsidRPr="00740C45">
        <w:rPr>
          <w:b w:val="0"/>
          <w:sz w:val="24"/>
          <w:szCs w:val="24"/>
        </w:rPr>
        <w:t xml:space="preserve"> suggest that </w:t>
      </w:r>
      <w:r w:rsidR="00ED03AE" w:rsidRPr="00740C45">
        <w:rPr>
          <w:b w:val="0"/>
          <w:sz w:val="24"/>
          <w:szCs w:val="24"/>
        </w:rPr>
        <w:t>removing noise by light</w:t>
      </w:r>
      <w:r w:rsidR="00A95AD7" w:rsidRPr="00740C45">
        <w:rPr>
          <w:b w:val="0"/>
          <w:sz w:val="24"/>
          <w:szCs w:val="24"/>
        </w:rPr>
        <w:t>ly</w:t>
      </w:r>
      <w:r w:rsidR="00ED03AE" w:rsidRPr="00740C45">
        <w:rPr>
          <w:b w:val="0"/>
          <w:sz w:val="24"/>
          <w:szCs w:val="24"/>
        </w:rPr>
        <w:t xml:space="preserve"> smoothing is required, but </w:t>
      </w:r>
      <w:r w:rsidRPr="00740C45">
        <w:rPr>
          <w:b w:val="0"/>
          <w:sz w:val="24"/>
          <w:szCs w:val="24"/>
        </w:rPr>
        <w:t>detrending does not change LL relations</w:t>
      </w:r>
      <w:r w:rsidR="008B2461" w:rsidRPr="00740C45">
        <w:rPr>
          <w:b w:val="0"/>
          <w:sz w:val="24"/>
          <w:szCs w:val="24"/>
        </w:rPr>
        <w:t xml:space="preserve"> much</w:t>
      </w:r>
      <w:r w:rsidR="00ED03AE" w:rsidRPr="00740C45">
        <w:rPr>
          <w:b w:val="0"/>
          <w:sz w:val="24"/>
          <w:szCs w:val="24"/>
        </w:rPr>
        <w:t xml:space="preserve">, Supplementary </w:t>
      </w:r>
      <w:r w:rsidR="00676439">
        <w:rPr>
          <w:b w:val="0"/>
          <w:sz w:val="24"/>
          <w:szCs w:val="24"/>
        </w:rPr>
        <w:t>M</w:t>
      </w:r>
      <w:r w:rsidR="00676439" w:rsidRPr="00740C45">
        <w:rPr>
          <w:b w:val="0"/>
          <w:sz w:val="24"/>
          <w:szCs w:val="24"/>
        </w:rPr>
        <w:t xml:space="preserve">aterial </w:t>
      </w:r>
      <w:r w:rsidR="00ED03AE" w:rsidRPr="00740C45">
        <w:rPr>
          <w:b w:val="0"/>
          <w:sz w:val="24"/>
          <w:szCs w:val="24"/>
        </w:rPr>
        <w:t>C</w:t>
      </w:r>
      <w:r w:rsidRPr="00740C45">
        <w:rPr>
          <w:b w:val="0"/>
          <w:sz w:val="24"/>
          <w:szCs w:val="24"/>
        </w:rPr>
        <w:t xml:space="preserve">. </w:t>
      </w:r>
    </w:p>
    <w:p w14:paraId="5DBE64EE" w14:textId="40A52071" w:rsidR="00EA0754" w:rsidRPr="00764575" w:rsidRDefault="0056411D" w:rsidP="00806BC2">
      <w:pPr>
        <w:pStyle w:val="H1"/>
        <w:rPr>
          <w:b w:val="0"/>
          <w:sz w:val="24"/>
          <w:szCs w:val="24"/>
        </w:rPr>
      </w:pPr>
      <w:r w:rsidRPr="00764575">
        <w:rPr>
          <w:b w:val="0"/>
          <w:sz w:val="24"/>
          <w:szCs w:val="24"/>
        </w:rPr>
        <w:t xml:space="preserve">When we interpret LL relations, we </w:t>
      </w:r>
      <w:r w:rsidR="004C6449" w:rsidRPr="00764575">
        <w:rPr>
          <w:b w:val="0"/>
          <w:sz w:val="24"/>
          <w:szCs w:val="24"/>
        </w:rPr>
        <w:t xml:space="preserve">assume that a </w:t>
      </w:r>
      <w:r w:rsidR="00734BD7" w:rsidRPr="00764575">
        <w:rPr>
          <w:b w:val="0"/>
          <w:sz w:val="24"/>
          <w:szCs w:val="24"/>
        </w:rPr>
        <w:t xml:space="preserve">persistent </w:t>
      </w:r>
      <w:r w:rsidR="004C6449" w:rsidRPr="00764575">
        <w:rPr>
          <w:b w:val="0"/>
          <w:sz w:val="24"/>
          <w:szCs w:val="24"/>
        </w:rPr>
        <w:t>leading relation contribute</w:t>
      </w:r>
      <w:r w:rsidR="00D50F2D" w:rsidRPr="00764575">
        <w:rPr>
          <w:b w:val="0"/>
          <w:sz w:val="24"/>
          <w:szCs w:val="24"/>
        </w:rPr>
        <w:t>s</w:t>
      </w:r>
      <w:r w:rsidR="004C6449" w:rsidRPr="00764575">
        <w:rPr>
          <w:b w:val="0"/>
          <w:sz w:val="24"/>
          <w:szCs w:val="24"/>
        </w:rPr>
        <w:t xml:space="preserve"> to </w:t>
      </w:r>
      <w:r w:rsidR="00234B38" w:rsidRPr="00764575">
        <w:rPr>
          <w:b w:val="0"/>
          <w:sz w:val="24"/>
          <w:szCs w:val="24"/>
        </w:rPr>
        <w:t xml:space="preserve">a causal effect for the target </w:t>
      </w:r>
      <w:r w:rsidR="00705485" w:rsidRPr="00764575">
        <w:rPr>
          <w:b w:val="0"/>
          <w:sz w:val="24"/>
          <w:szCs w:val="24"/>
        </w:rPr>
        <w:t xml:space="preserve">series. However, </w:t>
      </w:r>
      <w:r w:rsidR="00D25D6C" w:rsidRPr="00764575">
        <w:rPr>
          <w:b w:val="0"/>
          <w:sz w:val="24"/>
          <w:szCs w:val="24"/>
        </w:rPr>
        <w:t xml:space="preserve">this is not a </w:t>
      </w:r>
      <w:r w:rsidR="00733AF1" w:rsidRPr="00764575">
        <w:rPr>
          <w:b w:val="0"/>
          <w:sz w:val="24"/>
          <w:szCs w:val="24"/>
        </w:rPr>
        <w:t>necessary</w:t>
      </w:r>
      <w:r w:rsidR="00D25D6C" w:rsidRPr="00764575">
        <w:rPr>
          <w:b w:val="0"/>
          <w:sz w:val="24"/>
          <w:szCs w:val="24"/>
        </w:rPr>
        <w:t xml:space="preserve"> </w:t>
      </w:r>
      <w:r w:rsidR="00B2711F" w:rsidRPr="00764575">
        <w:rPr>
          <w:b w:val="0"/>
          <w:sz w:val="24"/>
          <w:szCs w:val="24"/>
        </w:rPr>
        <w:t>conclusion. For example</w:t>
      </w:r>
      <w:r w:rsidR="00676439">
        <w:rPr>
          <w:b w:val="0"/>
          <w:sz w:val="24"/>
          <w:szCs w:val="24"/>
        </w:rPr>
        <w:t>,</w:t>
      </w:r>
      <w:r w:rsidR="00F77C37" w:rsidRPr="00764575">
        <w:rPr>
          <w:b w:val="0"/>
          <w:sz w:val="24"/>
          <w:szCs w:val="24"/>
        </w:rPr>
        <w:t xml:space="preserve"> with reference to </w:t>
      </w:r>
      <w:r w:rsidR="00F81E97" w:rsidRPr="00764575">
        <w:rPr>
          <w:b w:val="0"/>
          <w:sz w:val="24"/>
          <w:szCs w:val="24"/>
        </w:rPr>
        <w:t>biology,</w:t>
      </w:r>
      <w:r w:rsidR="00B2711F" w:rsidRPr="00764575">
        <w:rPr>
          <w:b w:val="0"/>
          <w:sz w:val="24"/>
          <w:szCs w:val="24"/>
        </w:rPr>
        <w:t xml:space="preserve"> one plankton species may respond </w:t>
      </w:r>
      <w:r w:rsidR="00C32D39" w:rsidRPr="00764575">
        <w:rPr>
          <w:b w:val="0"/>
          <w:sz w:val="24"/>
          <w:szCs w:val="24"/>
        </w:rPr>
        <w:t xml:space="preserve">more slowly </w:t>
      </w:r>
      <w:r w:rsidR="00B2711F" w:rsidRPr="00764575">
        <w:rPr>
          <w:b w:val="0"/>
          <w:sz w:val="24"/>
          <w:szCs w:val="24"/>
        </w:rPr>
        <w:t xml:space="preserve">to </w:t>
      </w:r>
      <w:r w:rsidR="00400CF8" w:rsidRPr="00764575">
        <w:rPr>
          <w:b w:val="0"/>
          <w:sz w:val="24"/>
          <w:szCs w:val="24"/>
        </w:rPr>
        <w:t>temperature than another plankton species, and thus appear to be affected by the first</w:t>
      </w:r>
      <w:r w:rsidR="00F90C14">
        <w:rPr>
          <w:b w:val="0"/>
          <w:sz w:val="24"/>
          <w:szCs w:val="24"/>
        </w:rPr>
        <w:t xml:space="preserve"> (</w:t>
      </w:r>
      <w:r w:rsidR="00B922CE" w:rsidRPr="00764575">
        <w:rPr>
          <w:b w:val="0"/>
          <w:sz w:val="24"/>
          <w:szCs w:val="24"/>
        </w:rPr>
        <w:fldChar w:fldCharType="begin"/>
      </w:r>
      <w:r w:rsidR="00856173">
        <w:rPr>
          <w:b w:val="0"/>
          <w:sz w:val="24"/>
          <w:szCs w:val="24"/>
        </w:rPr>
        <w:instrText xml:space="preserve"> ADDIN EN.CITE &lt;EndNote&gt;&lt;Cite AuthorYear="1"&gt;&lt;Author&gt;Seip&lt;/Author&gt;&lt;Year&gt;1995&lt;/Year&gt;&lt;RecNum&gt;6900&lt;/RecNum&gt;&lt;DisplayText&gt;Seip and Reynolds (1995)&lt;/DisplayText&gt;&lt;record&gt;&lt;rec-number&gt;6900&lt;/rec-number&gt;&lt;foreign-keys&gt;&lt;key app="EN" db-id="sexww2d2pxxax1eaw0ex0509sr22dt2a5frf" timestamp="1662979669"&gt;6900&lt;/key&gt;&lt;/foreign-keys&gt;&lt;ref-type name="Journal Article"&gt;17&lt;/ref-type&gt;&lt;contributors&gt;&lt;authors&gt;&lt;author&gt;Seip, K. L.&lt;/author&gt;&lt;author&gt;Reynolds, C. S.&lt;/author&gt;&lt;/authors&gt;&lt;/contributors&gt;&lt;auth-address&gt;Inst Freshwater Ecol,Windermere Lab,Ambleside La22 0lp,Cumbria,England&lt;/auth-address&gt;&lt;titles&gt;&lt;title&gt;Phytoplankton Functional Attributes Along Trophic Gradient and Season&lt;/title&gt;&lt;secondary-title&gt;Limnology and Oceanography&lt;/secondary-title&gt;&lt;alt-title&gt;Limnol Oceanogr&lt;/alt-title&gt;&lt;/titles&gt;&lt;periodical&gt;&lt;full-title&gt;Limnology and Oceanography&lt;/full-title&gt;&lt;abbr-1&gt;Limnol Oceanogr&lt;/abbr-1&gt;&lt;/periodical&gt;&lt;alt-periodical&gt;&lt;full-title&gt;Limnology and Oceanography&lt;/full-title&gt;&lt;abbr-1&gt;Limnol Oceanogr&lt;/abbr-1&gt;&lt;/alt-periodical&gt;&lt;pages&gt;589-597&lt;/pages&gt;&lt;volume&gt;40&lt;/volume&gt;&lt;number&gt;3&lt;/number&gt;&lt;keywords&gt;&lt;keyword&gt;sigmoid relationships&lt;/keyword&gt;&lt;keyword&gt;lake constance&lt;/keyword&gt;&lt;keyword&gt;chlorophyll&lt;/keyword&gt;&lt;keyword&gt;periodicity&lt;/keyword&gt;&lt;keyword&gt;phosphorus&lt;/keyword&gt;&lt;keyword&gt;temperature&lt;/keyword&gt;&lt;keyword&gt;variability&lt;/keyword&gt;&lt;keyword&gt;succession&lt;/keyword&gt;&lt;keyword&gt;nutrients&lt;/keyword&gt;&lt;keyword&gt;plankton&lt;/keyword&gt;&lt;/keywords&gt;&lt;dates&gt;&lt;year&gt;1995&lt;/year&gt;&lt;pub-dates&gt;&lt;date&gt;May&lt;/date&gt;&lt;/pub-dates&gt;&lt;/dates&gt;&lt;isbn&gt;0024-3590&lt;/isbn&gt;&lt;accession-num&gt;WOS:A1995RE86200016&lt;/accession-num&gt;&lt;urls&gt;&lt;related-urls&gt;&lt;url&gt;&amp;lt;Go to ISI&amp;gt;://WOS:A1995RE86200016&lt;/url&gt;&lt;/related-urls&gt;&lt;/urls&gt;&lt;electronic-resource-num&gt;DOI 10.4319/lo.1995.40.3.0589&lt;/electronic-resource-num&gt;&lt;language&gt;English&lt;/language&gt;&lt;/record&gt;&lt;/Cite&gt;&lt;/EndNote&gt;</w:instrText>
      </w:r>
      <w:r w:rsidR="00B922CE" w:rsidRPr="00764575">
        <w:rPr>
          <w:b w:val="0"/>
          <w:sz w:val="24"/>
          <w:szCs w:val="24"/>
        </w:rPr>
        <w:fldChar w:fldCharType="separate"/>
      </w:r>
      <w:r w:rsidR="00856173">
        <w:rPr>
          <w:b w:val="0"/>
          <w:noProof/>
          <w:sz w:val="24"/>
          <w:szCs w:val="24"/>
        </w:rPr>
        <w:t xml:space="preserve">Seip </w:t>
      </w:r>
      <w:r w:rsidR="00676439">
        <w:rPr>
          <w:b w:val="0"/>
          <w:noProof/>
          <w:sz w:val="24"/>
          <w:szCs w:val="24"/>
        </w:rPr>
        <w:t xml:space="preserve">&amp; </w:t>
      </w:r>
      <w:r w:rsidR="00856173">
        <w:rPr>
          <w:b w:val="0"/>
          <w:noProof/>
          <w:sz w:val="24"/>
          <w:szCs w:val="24"/>
        </w:rPr>
        <w:t>Reynolds</w:t>
      </w:r>
      <w:r w:rsidR="00676439">
        <w:rPr>
          <w:b w:val="0"/>
          <w:noProof/>
          <w:sz w:val="24"/>
          <w:szCs w:val="24"/>
        </w:rPr>
        <w:t>,</w:t>
      </w:r>
      <w:r w:rsidR="00856173">
        <w:rPr>
          <w:b w:val="0"/>
          <w:noProof/>
          <w:sz w:val="24"/>
          <w:szCs w:val="24"/>
        </w:rPr>
        <w:t xml:space="preserve"> 1995)</w:t>
      </w:r>
      <w:r w:rsidR="00B922CE" w:rsidRPr="00764575">
        <w:rPr>
          <w:b w:val="0"/>
          <w:sz w:val="24"/>
          <w:szCs w:val="24"/>
        </w:rPr>
        <w:fldChar w:fldCharType="end"/>
      </w:r>
      <w:r w:rsidR="00F20D20" w:rsidRPr="00764575">
        <w:rPr>
          <w:b w:val="0"/>
          <w:sz w:val="24"/>
          <w:szCs w:val="24"/>
        </w:rPr>
        <w:t xml:space="preserve">. </w:t>
      </w:r>
    </w:p>
    <w:p w14:paraId="1C3A60CD" w14:textId="2C729D6D" w:rsidR="00386CDA" w:rsidRPr="00764575" w:rsidRDefault="00386CDA" w:rsidP="00806BC2">
      <w:pPr>
        <w:pStyle w:val="H1"/>
        <w:rPr>
          <w:b w:val="0"/>
          <w:sz w:val="24"/>
          <w:szCs w:val="24"/>
        </w:rPr>
      </w:pPr>
      <w:r w:rsidRPr="00764575">
        <w:rPr>
          <w:b w:val="0"/>
          <w:sz w:val="24"/>
          <w:szCs w:val="24"/>
        </w:rPr>
        <w:t>It is a challenge to identify a recurrent cyclic pattern in ocean variability, if it exists</w:t>
      </w:r>
      <w:r w:rsidR="00CB2846" w:rsidRPr="00764575">
        <w:rPr>
          <w:b w:val="0"/>
          <w:sz w:val="24"/>
          <w:szCs w:val="24"/>
        </w:rPr>
        <w:t xml:space="preserve"> </w:t>
      </w:r>
      <w:r w:rsidR="00CB2846" w:rsidRPr="00764575">
        <w:rPr>
          <w:b w:val="0"/>
          <w:sz w:val="24"/>
          <w:szCs w:val="24"/>
        </w:rPr>
        <w:fldChar w:fldCharType="begin"/>
      </w:r>
      <w:r w:rsidR="00856173">
        <w:rPr>
          <w:b w:val="0"/>
          <w:sz w:val="24"/>
          <w:szCs w:val="24"/>
        </w:rPr>
        <w:instrText xml:space="preserve"> ADDIN EN.CITE &lt;EndNote&gt;&lt;Cite&gt;&lt;Author&gt;Mann&lt;/Author&gt;&lt;Year&gt;2020&lt;/Year&gt;&lt;RecNum&gt;6183&lt;/RecNum&gt;&lt;DisplayText&gt;(Mann et al., 2020)&lt;/DisplayText&gt;&lt;record&gt;&lt;rec-number&gt;6183&lt;/rec-number&gt;&lt;foreign-keys&gt;&lt;key app="EN" db-id="sexww2d2pxxax1eaw0ex0509sr22dt2a5frf" timestamp="1582280489"&gt;6183&lt;/key&gt;&lt;/foreign-keys&gt;&lt;ref-type name="Journal Article"&gt;17&lt;/ref-type&gt;&lt;contributors&gt;&lt;authors&gt;&lt;author&gt;Mann, Michael E. &lt;/author&gt;&lt;author&gt;Steinman,Byron A.&lt;/author&gt;&lt;author&gt;Miller, Sonya K.  &lt;/author&gt;&lt;/authors&gt;&lt;/contributors&gt;&lt;titles&gt;&lt;title&gt;Absence of internal multidecadal and interdecadal oscillations in climate model simulations&lt;/title&gt;&lt;secondary-title&gt;Nature communications&lt;/secondary-title&gt;&lt;/titles&gt;&lt;periodical&gt;&lt;full-title&gt;Nature communications&lt;/full-title&gt;&lt;/periodical&gt;&lt;volume&gt;11&lt;/volume&gt;&lt;number&gt;49&lt;/number&gt;&lt;dates&gt;&lt;year&gt;2020&lt;/year&gt;&lt;/dates&gt;&lt;urls&gt;&lt;/urls&gt;&lt;electronic-resource-num&gt; https://doi.org/10.1038/s41467-019-13823-w | www.nature.com/naturecommunications&lt;/electronic-resource-num&gt;&lt;/record&gt;&lt;/Cite&gt;&lt;/EndNote&gt;</w:instrText>
      </w:r>
      <w:r w:rsidR="00CB2846" w:rsidRPr="00764575">
        <w:rPr>
          <w:b w:val="0"/>
          <w:sz w:val="24"/>
          <w:szCs w:val="24"/>
        </w:rPr>
        <w:fldChar w:fldCharType="separate"/>
      </w:r>
      <w:r w:rsidR="00856173">
        <w:rPr>
          <w:b w:val="0"/>
          <w:noProof/>
          <w:sz w:val="24"/>
          <w:szCs w:val="24"/>
        </w:rPr>
        <w:t>(Mann et al., 2020)</w:t>
      </w:r>
      <w:r w:rsidR="00CB2846" w:rsidRPr="00764575">
        <w:rPr>
          <w:b w:val="0"/>
          <w:sz w:val="24"/>
          <w:szCs w:val="24"/>
        </w:rPr>
        <w:fldChar w:fldCharType="end"/>
      </w:r>
      <w:r w:rsidRPr="00764575">
        <w:rPr>
          <w:b w:val="0"/>
          <w:sz w:val="24"/>
          <w:szCs w:val="24"/>
        </w:rPr>
        <w:t>. Many studies apply type</w:t>
      </w:r>
      <w:r w:rsidR="005D0467" w:rsidRPr="00764575">
        <w:rPr>
          <w:b w:val="0"/>
          <w:sz w:val="24"/>
          <w:szCs w:val="24"/>
        </w:rPr>
        <w:t>s</w:t>
      </w:r>
      <w:r w:rsidRPr="00764575">
        <w:rPr>
          <w:b w:val="0"/>
          <w:sz w:val="24"/>
          <w:szCs w:val="24"/>
        </w:rPr>
        <w:t xml:space="preserve"> of smoothing or removal of high frequency variability from ocean temperature series. For example, </w:t>
      </w:r>
      <w:r w:rsidR="00732739" w:rsidRPr="00764575">
        <w:rPr>
          <w:b w:val="0"/>
          <w:sz w:val="24"/>
          <w:szCs w:val="24"/>
        </w:rPr>
        <w:fldChar w:fldCharType="begin">
          <w:fldData xml:space="preserve">PEVuZE5vdGU+PENpdGUgQXV0aG9yWWVhcj0iMSI+PEF1dGhvcj5IYW5kPC9BdXRob3I+PFllYXI+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</w:fldData>
        </w:fldChar>
      </w:r>
      <w:r w:rsidR="00856173">
        <w:rPr>
          <w:b w:val="0"/>
          <w:sz w:val="24"/>
          <w:szCs w:val="24"/>
        </w:rPr>
        <w:instrText xml:space="preserve"> ADDIN EN.CITE </w:instrText>
      </w:r>
      <w:r w:rsidR="00856173">
        <w:rPr>
          <w:b w:val="0"/>
          <w:sz w:val="24"/>
          <w:szCs w:val="24"/>
        </w:rPr>
        <w:fldChar w:fldCharType="begin">
          <w:fldData xml:space="preserve">PEVuZE5vdGU+PENpdGUgQXV0aG9yWWVhcj0iMSI+PEF1dGhvcj5IYW5kPC9BdXRob3I+PFllYXI+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732739" w:rsidRPr="00764575">
        <w:rPr>
          <w:b w:val="0"/>
          <w:sz w:val="24"/>
          <w:szCs w:val="24"/>
        </w:rPr>
      </w:r>
      <w:r w:rsidR="00732739" w:rsidRPr="00764575">
        <w:rPr>
          <w:b w:val="0"/>
          <w:sz w:val="24"/>
          <w:szCs w:val="24"/>
        </w:rPr>
        <w:fldChar w:fldCharType="separate"/>
      </w:r>
      <w:r w:rsidR="00856173">
        <w:rPr>
          <w:b w:val="0"/>
          <w:noProof/>
          <w:sz w:val="24"/>
          <w:szCs w:val="24"/>
        </w:rPr>
        <w:t>Hand et al. (2020)</w:t>
      </w:r>
      <w:r w:rsidR="00732739" w:rsidRPr="00764575">
        <w:rPr>
          <w:b w:val="0"/>
          <w:sz w:val="24"/>
          <w:szCs w:val="24"/>
        </w:rPr>
        <w:fldChar w:fldCharType="end"/>
      </w:r>
      <w:r w:rsidR="00732739" w:rsidRPr="00764575">
        <w:rPr>
          <w:b w:val="0"/>
          <w:sz w:val="24"/>
          <w:szCs w:val="24"/>
        </w:rPr>
        <w:t xml:space="preserve"> </w:t>
      </w:r>
      <w:r w:rsidR="002F6270" w:rsidRPr="00764575">
        <w:rPr>
          <w:b w:val="0"/>
          <w:sz w:val="24"/>
          <w:szCs w:val="24"/>
        </w:rPr>
        <w:t xml:space="preserve">and </w:t>
      </w:r>
      <w:r w:rsidRPr="00764575">
        <w:rPr>
          <w:b w:val="0"/>
          <w:sz w:val="24"/>
          <w:szCs w:val="24"/>
        </w:rPr>
        <w:t>use</w:t>
      </w:r>
      <w:r w:rsidR="00911362">
        <w:rPr>
          <w:b w:val="0"/>
          <w:sz w:val="24"/>
          <w:szCs w:val="24"/>
        </w:rPr>
        <w:t>d</w:t>
      </w:r>
      <w:r w:rsidRPr="00764575">
        <w:rPr>
          <w:b w:val="0"/>
          <w:sz w:val="24"/>
          <w:szCs w:val="24"/>
        </w:rPr>
        <w:t xml:space="preserve"> a 10-yr low-pass filter. There is no canonical way to determine an appropriate degree of smoothing since dynamic chaos may create unpredictable cyclic pattern</w:t>
      </w:r>
      <w:r w:rsidR="00732739" w:rsidRPr="00764575">
        <w:rPr>
          <w:b w:val="0"/>
          <w:sz w:val="24"/>
          <w:szCs w:val="24"/>
        </w:rPr>
        <w:t xml:space="preserve"> </w:t>
      </w:r>
      <w:r w:rsidR="00732739" w:rsidRPr="00764575">
        <w:rPr>
          <w:b w:val="0"/>
          <w:sz w:val="24"/>
          <w:szCs w:val="24"/>
        </w:rPr>
        <w:fldChar w:fldCharType="begin">
          <w:fldData xml:space="preserve">PEVuZE5vdGU+PENpdGU+PEF1dGhvcj5Ub210ZTwvQXV0aG9yPjxZZWFyPjE5OTg8L1llYXI+PFJl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PEVuZE5vdGU+PENpdGU+PEF1dGhvcj5Ub210ZTwvQXV0aG9yPjxZZWFyPjE5OTg8L1llYXI+PFJl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732739" w:rsidRPr="00764575">
        <w:rPr>
          <w:b w:val="0"/>
          <w:sz w:val="24"/>
          <w:szCs w:val="24"/>
        </w:rPr>
      </w:r>
      <w:r w:rsidR="00732739" w:rsidRPr="00764575">
        <w:rPr>
          <w:b w:val="0"/>
          <w:sz w:val="24"/>
          <w:szCs w:val="24"/>
        </w:rPr>
        <w:fldChar w:fldCharType="separate"/>
      </w:r>
      <w:r w:rsidR="00856173">
        <w:rPr>
          <w:b w:val="0"/>
          <w:noProof/>
          <w:sz w:val="24"/>
          <w:szCs w:val="24"/>
        </w:rPr>
        <w:t>(Li et al., 2020; Tomte et al., 1998)</w:t>
      </w:r>
      <w:r w:rsidR="00732739" w:rsidRPr="00764575">
        <w:rPr>
          <w:b w:val="0"/>
          <w:sz w:val="24"/>
          <w:szCs w:val="24"/>
        </w:rPr>
        <w:fldChar w:fldCharType="end"/>
      </w:r>
      <w:r w:rsidR="00732739" w:rsidRPr="00764575">
        <w:rPr>
          <w:b w:val="0"/>
          <w:sz w:val="24"/>
          <w:szCs w:val="24"/>
        </w:rPr>
        <w:t xml:space="preserve">. </w:t>
      </w:r>
      <w:r w:rsidR="000E7F47" w:rsidRPr="00764575">
        <w:rPr>
          <w:b w:val="0"/>
          <w:sz w:val="24"/>
          <w:szCs w:val="24"/>
        </w:rPr>
        <w:t xml:space="preserve">Stronger smoothing may identify </w:t>
      </w:r>
      <w:r w:rsidR="00D00E68" w:rsidRPr="00764575">
        <w:rPr>
          <w:b w:val="0"/>
          <w:sz w:val="24"/>
          <w:szCs w:val="24"/>
        </w:rPr>
        <w:t>sections of longer cycle periods, b</w:t>
      </w:r>
      <w:r w:rsidR="009A26DF" w:rsidRPr="00764575">
        <w:rPr>
          <w:b w:val="0"/>
          <w:sz w:val="24"/>
          <w:szCs w:val="24"/>
        </w:rPr>
        <w:t>u</w:t>
      </w:r>
      <w:r w:rsidR="00D00E68" w:rsidRPr="00764575">
        <w:rPr>
          <w:b w:val="0"/>
          <w:sz w:val="24"/>
          <w:szCs w:val="24"/>
        </w:rPr>
        <w:t>t the Barent</w:t>
      </w:r>
      <w:r w:rsidR="0075343F" w:rsidRPr="00764575">
        <w:rPr>
          <w:b w:val="0"/>
          <w:sz w:val="24"/>
          <w:szCs w:val="24"/>
        </w:rPr>
        <w:t>s</w:t>
      </w:r>
      <w:r w:rsidR="00D00E68" w:rsidRPr="00764575">
        <w:rPr>
          <w:b w:val="0"/>
          <w:sz w:val="24"/>
          <w:szCs w:val="24"/>
        </w:rPr>
        <w:t xml:space="preserve"> Sea series are too short</w:t>
      </w:r>
      <w:r w:rsidR="0075343F" w:rsidRPr="00764575">
        <w:rPr>
          <w:b w:val="0"/>
          <w:sz w:val="24"/>
          <w:szCs w:val="24"/>
        </w:rPr>
        <w:t xml:space="preserve"> to establish cycle periods</w:t>
      </w:r>
      <w:r w:rsidR="009A26DF" w:rsidRPr="00764575">
        <w:rPr>
          <w:b w:val="0"/>
          <w:sz w:val="24"/>
          <w:szCs w:val="24"/>
        </w:rPr>
        <w:t xml:space="preserve"> longer</w:t>
      </w:r>
      <w:r w:rsidR="00CA5EAC" w:rsidRPr="00764575">
        <w:rPr>
          <w:b w:val="0"/>
          <w:sz w:val="24"/>
          <w:szCs w:val="24"/>
        </w:rPr>
        <w:t xml:space="preserve"> than </w:t>
      </w:r>
      <w:r w:rsidR="002F6270" w:rsidRPr="00764575">
        <w:rPr>
          <w:b w:val="0"/>
          <w:sz w:val="24"/>
          <w:szCs w:val="24"/>
        </w:rPr>
        <w:t xml:space="preserve">those </w:t>
      </w:r>
      <w:r w:rsidR="00CA5EAC" w:rsidRPr="00764575">
        <w:rPr>
          <w:b w:val="0"/>
          <w:sz w:val="24"/>
          <w:szCs w:val="24"/>
        </w:rPr>
        <w:t>we identify here.</w:t>
      </w:r>
    </w:p>
    <w:p w14:paraId="06A066DA" w14:textId="135E232C" w:rsidR="00386CDA" w:rsidRPr="00EE7A4E" w:rsidRDefault="004A3E3D" w:rsidP="00806BC2">
      <w:pPr>
        <w:pStyle w:val="Heading2"/>
        <w:spacing w:line="480" w:lineRule="auto"/>
        <w:rPr>
          <w:rFonts w:ascii="Times New Roman" w:hAnsi="Times New Roman" w:cs="Times New Roman"/>
          <w:color w:val="auto"/>
          <w:sz w:val="24"/>
          <w:szCs w:val="24"/>
        </w:rPr>
      </w:pPr>
      <w:bookmarkStart w:id="30" w:name="_Toc135765700"/>
      <w:bookmarkStart w:id="31" w:name="_Toc103347870"/>
      <w:r w:rsidRPr="00EE7A4E">
        <w:rPr>
          <w:rFonts w:ascii="Times New Roman" w:hAnsi="Times New Roman" w:cs="Times New Roman"/>
          <w:color w:val="auto"/>
          <w:sz w:val="24"/>
          <w:szCs w:val="24"/>
        </w:rPr>
        <w:lastRenderedPageBreak/>
        <w:t xml:space="preserve">5.2 </w:t>
      </w:r>
      <w:r w:rsidR="00072DE8" w:rsidRPr="00EE7A4E">
        <w:rPr>
          <w:rFonts w:ascii="Times New Roman" w:hAnsi="Times New Roman" w:cs="Times New Roman"/>
          <w:color w:val="auto"/>
          <w:sz w:val="24"/>
          <w:szCs w:val="24"/>
        </w:rPr>
        <w:t xml:space="preserve">Barents Sea </w:t>
      </w:r>
      <w:r w:rsidR="00386CDA" w:rsidRPr="00EE7A4E">
        <w:rPr>
          <w:rFonts w:ascii="Times New Roman" w:hAnsi="Times New Roman" w:cs="Times New Roman"/>
          <w:color w:val="auto"/>
          <w:sz w:val="24"/>
          <w:szCs w:val="24"/>
        </w:rPr>
        <w:t>upper and the intermediate waters</w:t>
      </w:r>
      <w:bookmarkEnd w:id="30"/>
      <w:r w:rsidR="00386CDA" w:rsidRPr="00EE7A4E">
        <w:rPr>
          <w:rFonts w:ascii="Times New Roman" w:hAnsi="Times New Roman" w:cs="Times New Roman"/>
          <w:color w:val="auto"/>
          <w:sz w:val="24"/>
          <w:szCs w:val="24"/>
        </w:rPr>
        <w:t xml:space="preserve"> </w:t>
      </w:r>
      <w:bookmarkEnd w:id="31"/>
    </w:p>
    <w:p w14:paraId="52966C85" w14:textId="74900B52" w:rsidR="00386CDA" w:rsidRPr="00764575" w:rsidRDefault="00386CDA" w:rsidP="00806BC2">
      <w:pPr>
        <w:pStyle w:val="H1"/>
        <w:rPr>
          <w:b w:val="0"/>
          <w:sz w:val="24"/>
          <w:szCs w:val="24"/>
        </w:rPr>
      </w:pPr>
      <w:r w:rsidRPr="00764575">
        <w:rPr>
          <w:b w:val="0"/>
          <w:sz w:val="24"/>
          <w:szCs w:val="24"/>
        </w:rPr>
        <w:t>Although heat that is generated by enhanced CO</w:t>
      </w:r>
      <w:r w:rsidRPr="00764575">
        <w:rPr>
          <w:b w:val="0"/>
          <w:sz w:val="24"/>
          <w:szCs w:val="24"/>
          <w:vertAlign w:val="subscript"/>
        </w:rPr>
        <w:t>2</w:t>
      </w:r>
      <w:r w:rsidRPr="00764575">
        <w:rPr>
          <w:b w:val="0"/>
          <w:sz w:val="24"/>
          <w:szCs w:val="24"/>
        </w:rPr>
        <w:t xml:space="preserve"> concentrations in the atmosphere is small, 0.4 - 0.9 Wm</w:t>
      </w:r>
      <w:r w:rsidRPr="00764575">
        <w:rPr>
          <w:b w:val="0"/>
          <w:sz w:val="24"/>
          <w:szCs w:val="24"/>
          <w:vertAlign w:val="superscript"/>
        </w:rPr>
        <w:t>-2</w:t>
      </w:r>
      <w:r w:rsidRPr="00764575">
        <w:rPr>
          <w:b w:val="0"/>
          <w:sz w:val="24"/>
          <w:szCs w:val="24"/>
        </w:rPr>
        <w:t>, about 90 % of the heat flux into the ocean</w:t>
      </w:r>
      <w:r w:rsidR="000824F0" w:rsidRPr="00764575">
        <w:rPr>
          <w:b w:val="0"/>
          <w:sz w:val="24"/>
          <w:szCs w:val="24"/>
        </w:rPr>
        <w:t>s</w:t>
      </w:r>
      <w:r w:rsidRPr="00764575">
        <w:rPr>
          <w:b w:val="0"/>
          <w:sz w:val="24"/>
          <w:szCs w:val="24"/>
        </w:rPr>
        <w:t xml:space="preserve"> is stored in the ocean</w:t>
      </w:r>
      <w:r w:rsidR="000824F0" w:rsidRPr="00764575">
        <w:rPr>
          <w:b w:val="0"/>
          <w:sz w:val="24"/>
          <w:szCs w:val="24"/>
        </w:rPr>
        <w:t>s</w:t>
      </w:r>
      <w:r w:rsidRPr="00764575">
        <w:rPr>
          <w:b w:val="0"/>
          <w:sz w:val="24"/>
          <w:szCs w:val="24"/>
        </w:rPr>
        <w:t xml:space="preserve"> </w:t>
      </w:r>
      <w:r w:rsidR="00CB2846" w:rsidRPr="00764575">
        <w:rPr>
          <w:b w:val="0"/>
          <w:sz w:val="24"/>
          <w:szCs w:val="24"/>
        </w:rPr>
        <w:fldChar w:fldCharType="begin"/>
      </w:r>
      <w:r w:rsidR="00856173">
        <w:rPr>
          <w:b w:val="0"/>
          <w:sz w:val="24"/>
          <w:szCs w:val="24"/>
        </w:rPr>
        <w:instrText xml:space="preserve"> ADDIN EN.CITE &lt;EndNote&gt;&lt;Cite&gt;&lt;Author&gt;Trenberth&lt;/Author&gt;&lt;Year&gt;2020&lt;/Year&gt;&lt;RecNum&gt;6321&lt;/RecNum&gt;&lt;DisplayText&gt;(Trenberth, 2020)&lt;/DisplayText&gt;&lt;record&gt;&lt;rec-number&gt;6321&lt;/rec-number&gt;&lt;foreign-keys&gt;&lt;key app="EN" db-id="sexww2d2pxxax1eaw0ex0509sr22dt2a5frf" timestamp="1599825440"&gt;6321&lt;/key&gt;&lt;/foreign-keys&gt;&lt;ref-type name="Journal Article"&gt;17&lt;/ref-type&gt;&lt;contributors&gt;&lt;authors&gt;&lt;author&gt;Trenberth, K. E.&lt;/author&gt;&lt;/authors&gt;&lt;/contributors&gt;&lt;auth-address&gt;Natl Ctr Atmospher Res, POB 3000, Boulder, CO 80307 USA&amp;#xD;Univ Auckland, Dept Phys, Auckland, New Zealand&lt;/auth-address&gt;&lt;titles&gt;&lt;title&gt;Understanding climate change through Earth&amp;apos;s energy flows&lt;/title&gt;&lt;secondary-title&gt;Journal of the Royal Society of New Zealand&lt;/secondary-title&gt;&lt;alt-title&gt;J Roy Soc New Zeal&lt;/alt-title&gt;&lt;/titles&gt;&lt;periodical&gt;&lt;full-title&gt;Journal of the Royal Society of New Zealand&lt;/full-title&gt;&lt;abbr-1&gt;J Roy Soc New Zeal&lt;/abbr-1&gt;&lt;/periodical&gt;&lt;alt-periodical&gt;&lt;full-title&gt;Journal of the Royal Society of New Zealand&lt;/full-title&gt;&lt;abbr-1&gt;J Roy Soc New Zeal&lt;/abbr-1&gt;&lt;/alt-periodical&gt;&lt;pages&gt;331-347&lt;/pages&gt;&lt;volume&gt;50&lt;/volume&gt;&lt;number&gt;2&lt;/number&gt;&lt;keywords&gt;&lt;keyword&gt;climate&lt;/keyword&gt;&lt;keyword&gt;climate change&lt;/keyword&gt;&lt;keyword&gt;climate modelling&lt;/keyword&gt;&lt;keyword&gt;anthropogenic climate change&lt;/keyword&gt;&lt;keyword&gt;earth energy imbalance&lt;/keyword&gt;&lt;keyword&gt;hydrological cycle&lt;/keyword&gt;&lt;keyword&gt;global warming&lt;/keyword&gt;&lt;keyword&gt;greenhouse gases&lt;/keyword&gt;&lt;keyword&gt;ocean heat content&lt;/keyword&gt;&lt;keyword&gt;atmosphere radiation&lt;/keyword&gt;&lt;keyword&gt;transports&lt;/keyword&gt;&lt;keyword&gt;imbalance&lt;/keyword&gt;&lt;/keywords&gt;&lt;dates&gt;&lt;year&gt;2020&lt;/year&gt;&lt;pub-dates&gt;&lt;date&gt;Apr 2&lt;/date&gt;&lt;/pub-dates&gt;&lt;/dates&gt;&lt;isbn&gt;0303-6758&lt;/isbn&gt;&lt;accession-num&gt;WOS:000524103200001&lt;/accession-num&gt;&lt;urls&gt;&lt;related-urls&gt;&lt;url&gt;&amp;lt;Go to ISI&amp;gt;://WOS:000524103200001&lt;/url&gt;&lt;/related-urls&gt;&lt;/urls&gt;&lt;electronic-resource-num&gt;10.1080/03036758.2020.1741404&lt;/electronic-resource-num&gt;&lt;language&gt;English&lt;/language&gt;&lt;/record&gt;&lt;/Cite&gt;&lt;/EndNote&gt;</w:instrText>
      </w:r>
      <w:r w:rsidR="00CB2846" w:rsidRPr="00764575">
        <w:rPr>
          <w:b w:val="0"/>
          <w:sz w:val="24"/>
          <w:szCs w:val="24"/>
        </w:rPr>
        <w:fldChar w:fldCharType="separate"/>
      </w:r>
      <w:r w:rsidR="00856173">
        <w:rPr>
          <w:b w:val="0"/>
          <w:noProof/>
          <w:sz w:val="24"/>
          <w:szCs w:val="24"/>
        </w:rPr>
        <w:t>(Trenberth, 2020)</w:t>
      </w:r>
      <w:r w:rsidR="00CB2846" w:rsidRPr="00764575">
        <w:rPr>
          <w:b w:val="0"/>
          <w:sz w:val="24"/>
          <w:szCs w:val="24"/>
        </w:rPr>
        <w:fldChar w:fldCharType="end"/>
      </w:r>
      <w:r w:rsidRPr="00764575">
        <w:rPr>
          <w:b w:val="0"/>
          <w:sz w:val="24"/>
          <w:szCs w:val="24"/>
        </w:rPr>
        <w:t xml:space="preserve">. </w:t>
      </w:r>
      <w:r w:rsidR="00513B9F">
        <w:rPr>
          <w:b w:val="0"/>
          <w:sz w:val="24"/>
          <w:szCs w:val="24"/>
        </w:rPr>
        <w:t>Therefore</w:t>
      </w:r>
      <w:r w:rsidRPr="00764575">
        <w:rPr>
          <w:b w:val="0"/>
          <w:sz w:val="24"/>
          <w:szCs w:val="24"/>
        </w:rPr>
        <w:t xml:space="preserve">, net heat transport during global warming would be from the atmosphere to the oceans. However, there are pauses in the warming of the globe surface that may be caused by cold waters being brought to the surface layers of the oceans </w:t>
      </w:r>
      <w:r w:rsidR="00732739" w:rsidRPr="00764575">
        <w:rPr>
          <w:b w:val="0"/>
          <w:sz w:val="24"/>
          <w:szCs w:val="24"/>
        </w:rPr>
        <w:fldChar w:fldCharType="begin">
          <w:fldData xml:space="preserve">PEVuZE5vdGU+PENpdGU+PEF1dGhvcj5XdTwvQXV0aG9yPjxZZWFyPjIwMTk8L1llYXI+PFJlY051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PEVuZE5vdGU+PENpdGU+PEF1dGhvcj5XdTwvQXV0aG9yPjxZZWFyPjIwMTk8L1llYXI+PFJlY051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732739" w:rsidRPr="00764575">
        <w:rPr>
          <w:b w:val="0"/>
          <w:sz w:val="24"/>
          <w:szCs w:val="24"/>
        </w:rPr>
      </w:r>
      <w:r w:rsidR="00732739" w:rsidRPr="00764575">
        <w:rPr>
          <w:b w:val="0"/>
          <w:sz w:val="24"/>
          <w:szCs w:val="24"/>
        </w:rPr>
        <w:fldChar w:fldCharType="separate"/>
      </w:r>
      <w:r w:rsidR="00856173">
        <w:rPr>
          <w:b w:val="0"/>
          <w:noProof/>
          <w:sz w:val="24"/>
          <w:szCs w:val="24"/>
        </w:rPr>
        <w:t>(Wu et al., 2019)</w:t>
      </w:r>
      <w:r w:rsidR="00732739" w:rsidRPr="00764575">
        <w:rPr>
          <w:b w:val="0"/>
          <w:sz w:val="24"/>
          <w:szCs w:val="24"/>
        </w:rPr>
        <w:fldChar w:fldCharType="end"/>
      </w:r>
      <w:r w:rsidRPr="00764575">
        <w:rPr>
          <w:b w:val="0"/>
          <w:sz w:val="24"/>
          <w:szCs w:val="24"/>
        </w:rPr>
        <w:t xml:space="preserve">. One of these pauses, 1998 to 2012, is within the time window studied here.  </w:t>
      </w:r>
      <w:r w:rsidR="00A564CC" w:rsidRPr="00764575">
        <w:rPr>
          <w:b w:val="0"/>
          <w:sz w:val="24"/>
          <w:szCs w:val="24"/>
        </w:rPr>
        <w:t>Second, t</w:t>
      </w:r>
      <w:r w:rsidRPr="00764575">
        <w:rPr>
          <w:b w:val="0"/>
          <w:sz w:val="24"/>
          <w:szCs w:val="24"/>
        </w:rPr>
        <w:t>here may also be localized atmospheric fluctuations in the heat transport</w:t>
      </w:r>
      <w:r w:rsidR="00575B86" w:rsidRPr="00764575">
        <w:rPr>
          <w:b w:val="0"/>
          <w:sz w:val="24"/>
          <w:szCs w:val="24"/>
        </w:rPr>
        <w:t xml:space="preserve"> </w:t>
      </w:r>
      <w:r w:rsidR="00575B86" w:rsidRPr="00764575">
        <w:rPr>
          <w:b w:val="0"/>
          <w:sz w:val="24"/>
          <w:szCs w:val="24"/>
        </w:rPr>
        <w:fldChar w:fldCharType="begin">
          <w:fldData xml:space="preserve">PEVuZE5vdGU+PENpdGU+PEF1dGhvcj5BbGV4YW5kZXI8L0F1dGhvcj48WWVhcj4yMDAyPC9ZZWFy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PEVuZE5vdGU+PENpdGU+PEF1dGhvcj5BbGV4YW5kZXI8L0F1dGhvcj48WWVhcj4yMDAyPC9ZZWFy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575B86" w:rsidRPr="00764575">
        <w:rPr>
          <w:b w:val="0"/>
          <w:sz w:val="24"/>
          <w:szCs w:val="24"/>
        </w:rPr>
      </w:r>
      <w:r w:rsidR="00575B86" w:rsidRPr="00764575">
        <w:rPr>
          <w:b w:val="0"/>
          <w:sz w:val="24"/>
          <w:szCs w:val="24"/>
        </w:rPr>
        <w:fldChar w:fldCharType="separate"/>
      </w:r>
      <w:r w:rsidR="00856173">
        <w:rPr>
          <w:b w:val="0"/>
          <w:noProof/>
          <w:sz w:val="24"/>
          <w:szCs w:val="24"/>
        </w:rPr>
        <w:t>(Alexander et al., 2002)</w:t>
      </w:r>
      <w:r w:rsidR="00575B86" w:rsidRPr="00764575">
        <w:rPr>
          <w:b w:val="0"/>
          <w:sz w:val="24"/>
          <w:szCs w:val="24"/>
        </w:rPr>
        <w:fldChar w:fldCharType="end"/>
      </w:r>
      <w:r w:rsidR="00575B86" w:rsidRPr="00764575">
        <w:rPr>
          <w:b w:val="0"/>
          <w:sz w:val="24"/>
          <w:szCs w:val="24"/>
        </w:rPr>
        <w:t xml:space="preserve"> </w:t>
      </w:r>
      <w:r w:rsidRPr="00764575">
        <w:rPr>
          <w:b w:val="0"/>
          <w:sz w:val="24"/>
          <w:szCs w:val="24"/>
        </w:rPr>
        <w:t>that affect the heat transport between ocean layers in the Barents Sea.</w:t>
      </w:r>
      <w:r w:rsidR="00D36099" w:rsidRPr="00764575">
        <w:rPr>
          <w:b w:val="0"/>
          <w:sz w:val="24"/>
          <w:szCs w:val="24"/>
        </w:rPr>
        <w:t xml:space="preserve"> </w:t>
      </w:r>
      <w:r w:rsidR="00CC7A81" w:rsidRPr="00764575">
        <w:rPr>
          <w:b w:val="0"/>
          <w:sz w:val="24"/>
          <w:szCs w:val="24"/>
        </w:rPr>
        <w:t>T</w:t>
      </w:r>
      <w:r w:rsidR="004C679C" w:rsidRPr="00764575">
        <w:rPr>
          <w:b w:val="0"/>
          <w:sz w:val="24"/>
          <w:szCs w:val="24"/>
        </w:rPr>
        <w:t>hird</w:t>
      </w:r>
      <w:r w:rsidR="000875CD" w:rsidRPr="00764575">
        <w:rPr>
          <w:b w:val="0"/>
          <w:sz w:val="24"/>
          <w:szCs w:val="24"/>
        </w:rPr>
        <w:t>,</w:t>
      </w:r>
      <w:r w:rsidR="004C679C" w:rsidRPr="00764575">
        <w:rPr>
          <w:b w:val="0"/>
          <w:sz w:val="24"/>
          <w:szCs w:val="24"/>
        </w:rPr>
        <w:t xml:space="preserve"> </w:t>
      </w:r>
      <w:r w:rsidR="000D5D76" w:rsidRPr="00764575">
        <w:rPr>
          <w:b w:val="0"/>
          <w:sz w:val="24"/>
          <w:szCs w:val="24"/>
        </w:rPr>
        <w:t xml:space="preserve">heat </w:t>
      </w:r>
      <w:r w:rsidR="000875CD" w:rsidRPr="00764575">
        <w:rPr>
          <w:b w:val="0"/>
          <w:sz w:val="24"/>
          <w:szCs w:val="24"/>
        </w:rPr>
        <w:t xml:space="preserve">may be </w:t>
      </w:r>
      <w:r w:rsidR="000D5D76" w:rsidRPr="00764575">
        <w:rPr>
          <w:b w:val="0"/>
          <w:sz w:val="24"/>
          <w:szCs w:val="24"/>
        </w:rPr>
        <w:t>transport</w:t>
      </w:r>
      <w:r w:rsidR="004E6273" w:rsidRPr="00764575">
        <w:rPr>
          <w:b w:val="0"/>
          <w:sz w:val="24"/>
          <w:szCs w:val="24"/>
        </w:rPr>
        <w:t>ed</w:t>
      </w:r>
      <w:r w:rsidR="000D5D76" w:rsidRPr="00764575">
        <w:rPr>
          <w:b w:val="0"/>
          <w:sz w:val="24"/>
          <w:szCs w:val="24"/>
        </w:rPr>
        <w:t xml:space="preserve"> from lower latitude</w:t>
      </w:r>
      <w:r w:rsidR="00652D56" w:rsidRPr="00764575">
        <w:rPr>
          <w:b w:val="0"/>
          <w:sz w:val="24"/>
          <w:szCs w:val="24"/>
        </w:rPr>
        <w:t xml:space="preserve"> ocean</w:t>
      </w:r>
      <w:r w:rsidR="00EE1B2E">
        <w:rPr>
          <w:b w:val="0"/>
          <w:sz w:val="24"/>
          <w:szCs w:val="24"/>
        </w:rPr>
        <w:t>s</w:t>
      </w:r>
      <w:r w:rsidR="00652D56" w:rsidRPr="00764575">
        <w:rPr>
          <w:b w:val="0"/>
          <w:sz w:val="24"/>
          <w:szCs w:val="24"/>
        </w:rPr>
        <w:t xml:space="preserve">. </w:t>
      </w:r>
      <w:r w:rsidR="005C139C">
        <w:rPr>
          <w:b w:val="0"/>
          <w:sz w:val="24"/>
          <w:szCs w:val="24"/>
        </w:rPr>
        <w:t>Last</w:t>
      </w:r>
      <w:r w:rsidR="00710FEE">
        <w:rPr>
          <w:b w:val="0"/>
          <w:sz w:val="24"/>
          <w:szCs w:val="24"/>
        </w:rPr>
        <w:t>ly</w:t>
      </w:r>
      <w:r w:rsidR="00CC5EB3" w:rsidRPr="00EE7A4E">
        <w:rPr>
          <w:b w:val="0"/>
          <w:sz w:val="24"/>
          <w:szCs w:val="24"/>
        </w:rPr>
        <w:t>,</w:t>
      </w:r>
      <w:r w:rsidR="008E2DCA" w:rsidRPr="00764575">
        <w:rPr>
          <w:b w:val="0"/>
          <w:sz w:val="24"/>
          <w:szCs w:val="24"/>
        </w:rPr>
        <w:t xml:space="preserve"> the winter mixed layer in the Barents Sea may be as deep as the intermediate layer (≈ 150 m), and</w:t>
      </w:r>
      <w:r w:rsidR="005C139C">
        <w:rPr>
          <w:b w:val="0"/>
          <w:sz w:val="24"/>
          <w:szCs w:val="24"/>
        </w:rPr>
        <w:t xml:space="preserve">, therefore, </w:t>
      </w:r>
      <w:r w:rsidR="008E2DCA" w:rsidRPr="00764575">
        <w:rPr>
          <w:b w:val="0"/>
          <w:sz w:val="24"/>
          <w:szCs w:val="24"/>
        </w:rPr>
        <w:t>potentially affect the net heat transport between the layers</w:t>
      </w:r>
      <w:r w:rsidR="00693D0F" w:rsidRPr="00764575">
        <w:rPr>
          <w:b w:val="0"/>
          <w:sz w:val="24"/>
          <w:szCs w:val="24"/>
        </w:rPr>
        <w:t xml:space="preserve">. However, </w:t>
      </w:r>
      <w:r w:rsidR="00652D56" w:rsidRPr="00764575">
        <w:rPr>
          <w:b w:val="0"/>
          <w:sz w:val="24"/>
          <w:szCs w:val="24"/>
        </w:rPr>
        <w:t xml:space="preserve">heat transport </w:t>
      </w:r>
      <w:r w:rsidR="00EE1286" w:rsidRPr="00764575">
        <w:rPr>
          <w:b w:val="0"/>
          <w:sz w:val="24"/>
          <w:szCs w:val="24"/>
        </w:rPr>
        <w:t xml:space="preserve">from third sources </w:t>
      </w:r>
      <w:r w:rsidR="00EE1286" w:rsidRPr="00EE7A4E">
        <w:rPr>
          <w:b w:val="0"/>
          <w:sz w:val="24"/>
          <w:szCs w:val="24"/>
        </w:rPr>
        <w:t>or</w:t>
      </w:r>
      <w:r w:rsidR="007D429D" w:rsidRPr="00EE7A4E">
        <w:rPr>
          <w:b w:val="0"/>
          <w:sz w:val="24"/>
          <w:szCs w:val="24"/>
        </w:rPr>
        <w:t xml:space="preserve"> enhanced</w:t>
      </w:r>
      <w:r w:rsidR="00EE1286" w:rsidRPr="00EE7A4E">
        <w:rPr>
          <w:b w:val="0"/>
          <w:sz w:val="24"/>
          <w:szCs w:val="24"/>
        </w:rPr>
        <w:t xml:space="preserve"> </w:t>
      </w:r>
      <w:r w:rsidR="00693D0F" w:rsidRPr="00EE7A4E">
        <w:rPr>
          <w:b w:val="0"/>
          <w:sz w:val="24"/>
          <w:szCs w:val="24"/>
        </w:rPr>
        <w:t>mixing</w:t>
      </w:r>
      <w:r w:rsidR="00EE1286" w:rsidRPr="00EE7A4E">
        <w:rPr>
          <w:b w:val="0"/>
          <w:sz w:val="24"/>
          <w:szCs w:val="24"/>
        </w:rPr>
        <w:t xml:space="preserve"> </w:t>
      </w:r>
      <w:r w:rsidR="00EE1286" w:rsidRPr="00764575">
        <w:rPr>
          <w:b w:val="0"/>
          <w:sz w:val="24"/>
          <w:szCs w:val="24"/>
        </w:rPr>
        <w:t>depth</w:t>
      </w:r>
      <w:r w:rsidR="00693D0F" w:rsidRPr="00764575">
        <w:rPr>
          <w:b w:val="0"/>
          <w:sz w:val="24"/>
          <w:szCs w:val="24"/>
        </w:rPr>
        <w:t xml:space="preserve"> </w:t>
      </w:r>
      <w:r w:rsidR="00EE1B2E">
        <w:rPr>
          <w:b w:val="0"/>
          <w:sz w:val="24"/>
          <w:szCs w:val="24"/>
        </w:rPr>
        <w:t>is</w:t>
      </w:r>
      <w:r w:rsidR="00EE1B2E" w:rsidRPr="00764575">
        <w:rPr>
          <w:b w:val="0"/>
          <w:sz w:val="24"/>
          <w:szCs w:val="24"/>
        </w:rPr>
        <w:t xml:space="preserve"> </w:t>
      </w:r>
      <w:r w:rsidR="00693D0F" w:rsidRPr="00764575">
        <w:rPr>
          <w:b w:val="0"/>
          <w:sz w:val="24"/>
          <w:szCs w:val="24"/>
        </w:rPr>
        <w:t xml:space="preserve">not sufficient to </w:t>
      </w:r>
      <w:r w:rsidR="009C0CDC" w:rsidRPr="00764575">
        <w:rPr>
          <w:b w:val="0"/>
          <w:sz w:val="24"/>
          <w:szCs w:val="24"/>
        </w:rPr>
        <w:t>break up</w:t>
      </w:r>
      <w:r w:rsidR="00C8701B" w:rsidRPr="00764575">
        <w:rPr>
          <w:b w:val="0"/>
          <w:sz w:val="24"/>
          <w:szCs w:val="24"/>
        </w:rPr>
        <w:t xml:space="preserve"> the LL relation between UPP and INT that is shown in the time series representation</w:t>
      </w:r>
      <w:r w:rsidR="00CC5EB3" w:rsidRPr="00764575">
        <w:rPr>
          <w:b w:val="0"/>
          <w:sz w:val="24"/>
          <w:szCs w:val="24"/>
        </w:rPr>
        <w:t xml:space="preserve"> and in the numerical results</w:t>
      </w:r>
      <w:r w:rsidR="00C8701B" w:rsidRPr="00764575">
        <w:rPr>
          <w:b w:val="0"/>
          <w:sz w:val="24"/>
          <w:szCs w:val="24"/>
        </w:rPr>
        <w:t>.</w:t>
      </w:r>
      <w:r w:rsidR="003D2C68" w:rsidRPr="00764575">
        <w:rPr>
          <w:b w:val="0"/>
          <w:sz w:val="24"/>
          <w:szCs w:val="24"/>
        </w:rPr>
        <w:t xml:space="preserve"> </w:t>
      </w:r>
      <w:r w:rsidR="008E2DCA" w:rsidRPr="00764575">
        <w:rPr>
          <w:b w:val="0"/>
          <w:sz w:val="24"/>
          <w:szCs w:val="24"/>
        </w:rPr>
        <w:t xml:space="preserve"> </w:t>
      </w:r>
    </w:p>
    <w:p w14:paraId="6FCE146A" w14:textId="1B3AA13C" w:rsidR="00386CDA" w:rsidRPr="00EE7A4E" w:rsidRDefault="004A3E3D" w:rsidP="00806BC2">
      <w:pPr>
        <w:pStyle w:val="Heading3"/>
        <w:spacing w:line="480" w:lineRule="auto"/>
        <w:rPr>
          <w:rFonts w:ascii="Times New Roman" w:hAnsi="Times New Roman" w:cs="Times New Roman"/>
          <w:color w:val="auto"/>
        </w:rPr>
      </w:pPr>
      <w:bookmarkStart w:id="32" w:name="_Toc103347871"/>
      <w:bookmarkStart w:id="33" w:name="_Toc135765701"/>
      <w:r w:rsidRPr="00EE7A4E">
        <w:rPr>
          <w:rFonts w:ascii="Times New Roman" w:hAnsi="Times New Roman" w:cs="Times New Roman"/>
          <w:color w:val="auto"/>
        </w:rPr>
        <w:t xml:space="preserve">5.2.1 </w:t>
      </w:r>
      <w:r w:rsidR="007003C6" w:rsidRPr="00EE7A4E">
        <w:rPr>
          <w:rFonts w:ascii="Times New Roman" w:hAnsi="Times New Roman" w:cs="Times New Roman"/>
          <w:color w:val="auto"/>
        </w:rPr>
        <w:t>Lead</w:t>
      </w:r>
      <w:r w:rsidR="00EE1D64" w:rsidRPr="00EE7A4E">
        <w:rPr>
          <w:rFonts w:ascii="Times New Roman" w:hAnsi="Times New Roman" w:cs="Times New Roman"/>
          <w:color w:val="auto"/>
        </w:rPr>
        <w:t>-lag relations</w:t>
      </w:r>
      <w:bookmarkEnd w:id="32"/>
      <w:bookmarkEnd w:id="33"/>
    </w:p>
    <w:p w14:paraId="4FF20824" w14:textId="569FE081" w:rsidR="00386CDA" w:rsidRPr="00764575" w:rsidRDefault="00386CDA" w:rsidP="00806BC2">
      <w:pPr>
        <w:pStyle w:val="H1"/>
        <w:rPr>
          <w:b w:val="0"/>
          <w:sz w:val="24"/>
          <w:szCs w:val="24"/>
        </w:rPr>
      </w:pPr>
      <w:r w:rsidRPr="00764575">
        <w:rPr>
          <w:b w:val="0"/>
          <w:sz w:val="24"/>
          <w:szCs w:val="24"/>
        </w:rPr>
        <w:t xml:space="preserve">The LL relations show that the temperature in the upper layer is a leading variable to the temperature in the lower layer. </w:t>
      </w:r>
      <w:r w:rsidR="00331D5B" w:rsidRPr="00764575">
        <w:rPr>
          <w:b w:val="0"/>
          <w:sz w:val="24"/>
          <w:szCs w:val="24"/>
        </w:rPr>
        <w:t>An</w:t>
      </w:r>
      <w:r w:rsidRPr="00764575">
        <w:rPr>
          <w:b w:val="0"/>
          <w:sz w:val="24"/>
          <w:szCs w:val="24"/>
        </w:rPr>
        <w:t xml:space="preserve"> interpretation </w:t>
      </w:r>
      <w:r w:rsidR="00331D5B" w:rsidRPr="00764575">
        <w:rPr>
          <w:b w:val="0"/>
          <w:sz w:val="24"/>
          <w:szCs w:val="24"/>
        </w:rPr>
        <w:t>may be</w:t>
      </w:r>
      <w:r w:rsidRPr="00764575">
        <w:rPr>
          <w:b w:val="0"/>
          <w:sz w:val="24"/>
          <w:szCs w:val="24"/>
        </w:rPr>
        <w:t xml:space="preserve"> that it is the changes in the atmospheric temperature that affect the temperature in the Barents Sea during the period 1971 to 2018. This is consistent with the conjecture by </w:t>
      </w:r>
      <w:r w:rsidR="00575B86" w:rsidRPr="00764575">
        <w:rPr>
          <w:b w:val="0"/>
          <w:sz w:val="24"/>
          <w:szCs w:val="24"/>
        </w:rPr>
        <w:fldChar w:fldCharType="begin"/>
      </w:r>
      <w:r w:rsidR="008A5D2A" w:rsidRPr="00764575">
        <w:rPr>
          <w:b w:val="0"/>
          <w:sz w:val="24"/>
          <w:szCs w:val="24"/>
        </w:rPr>
        <w:instrText xml:space="preserve"> ADDIN EN.CITE &lt;EndNote&gt;&lt;Cite AuthorYear="1"&gt;&lt;Author&gt;Skagseth&lt;/Author&gt;&lt;Year&gt;2020&lt;/Year&gt;&lt;RecNum&gt;6300&lt;/RecNum&gt;&lt;DisplayText&gt;Skagseth et al. (2020)&lt;/DisplayText&gt;&lt;record&gt;&lt;rec-number&gt;6300&lt;/rec-number&gt;&lt;foreign-keys&gt;&lt;key app="EN" db-id="sexww2d2pxxax1eaw0ex0509sr22dt2a5frf" timestamp="1597860283"&gt;6300&lt;/key&gt;&lt;/foreign-keys&gt;&lt;ref-type name="Journal Article"&gt;17&lt;/ref-type&gt;&lt;contributors&gt;&lt;authors&gt;&lt;author&gt;Skagseth, O.&lt;/author&gt;&lt;author&gt;Eldevik, T.&lt;/author&gt;&lt;author&gt;Arthun, M.&lt;/author&gt;&lt;author&gt;Asbjornsen, H.&lt;/author&gt;&lt;author&gt;Lien, V. D. S.&lt;/author&gt;&lt;author&gt;Smedsrud, L. H.&lt;/author&gt;&lt;/authors&gt;&lt;/contributors&gt;&lt;auth-address&gt;Inst Marine Res, Bergen, Norway&amp;#xD;Bjerknes Ctr Climate Res, Bergen, Norway&amp;#xD;Univ Bergen, Geophys Inst, Bergen, Norway&lt;/auth-address&gt;&lt;titles&gt;&lt;title&gt;Reduced efficiency of the Barents Sea cooling machine&lt;/title&gt;&lt;secondary-title&gt;Nature Climate Change&lt;/secondary-title&gt;&lt;alt-title&gt;Nat Clim Change&lt;/alt-title&gt;&lt;/titles&gt;&lt;periodical&gt;&lt;full-title&gt;Nature Climate Change&lt;/full-title&gt;&lt;abbr-1&gt;Nat Clim Change&lt;/abbr-1&gt;&lt;/periodical&gt;&lt;alt-periodical&gt;&lt;full-title&gt;Nature Climate Change&lt;/full-title&gt;&lt;abbr-1&gt;Nat Clim Change&lt;/abbr-1&gt;&lt;/alt-periodical&gt;&lt;pages&gt;661-+&lt;/pages&gt;&lt;volume&gt;10&lt;/volume&gt;&lt;number&gt;7&lt;/number&gt;&lt;keywords&gt;&lt;keyword&gt;mid-depth circulation&lt;/keyword&gt;&lt;keyword&gt;atlantic water-flow&lt;/keyword&gt;&lt;keyword&gt;atmospheric circulation&lt;/keyword&gt;&lt;keyword&gt;north-atlantic&lt;/keyword&gt;&lt;keyword&gt;polar front&lt;/keyword&gt;&lt;keyword&gt;dense water&lt;/keyword&gt;&lt;keyword&gt;ice loss&lt;/keyword&gt;&lt;keyword&gt;transport&lt;/keyword&gt;&lt;keyword&gt;heat&lt;/keyword&gt;&lt;keyword&gt;variability&lt;/keyword&gt;&lt;/keywords&gt;&lt;dates&gt;&lt;year&gt;2020&lt;/year&gt;&lt;pub-dates&gt;&lt;date&gt;Jul&lt;/date&gt;&lt;/pub-dates&gt;&lt;/dates&gt;&lt;isbn&gt;1758-678x&lt;/isbn&gt;&lt;accession-num&gt;WOS:000534778800001&lt;/accession-num&gt;&lt;urls&gt;&lt;related-urls&gt;&lt;url&gt;&amp;lt;Go to ISI&amp;gt;://WOS:000534778800001&lt;/url&gt;&lt;/related-urls&gt;&lt;/urls&gt;&lt;electronic-resource-num&gt;10.1038/s41558-020-0772-6&lt;/electronic-resource-num&gt;&lt;language&gt;English&lt;/language&gt;&lt;/record&gt;&lt;/Cite&gt;&lt;/EndNote&gt;</w:instrText>
      </w:r>
      <w:r w:rsidR="00575B86" w:rsidRPr="00764575">
        <w:rPr>
          <w:b w:val="0"/>
          <w:sz w:val="24"/>
          <w:szCs w:val="24"/>
        </w:rPr>
        <w:fldChar w:fldCharType="separate"/>
      </w:r>
      <w:r w:rsidR="00DB5EEB" w:rsidRPr="00764575">
        <w:rPr>
          <w:b w:val="0"/>
          <w:noProof/>
          <w:sz w:val="24"/>
          <w:szCs w:val="24"/>
        </w:rPr>
        <w:t>Skagseth et al. (2020)</w:t>
      </w:r>
      <w:r w:rsidR="00575B86" w:rsidRPr="00764575">
        <w:rPr>
          <w:b w:val="0"/>
          <w:sz w:val="24"/>
          <w:szCs w:val="24"/>
        </w:rPr>
        <w:fldChar w:fldCharType="end"/>
      </w:r>
      <w:r w:rsidR="00575B86" w:rsidRPr="00764575">
        <w:rPr>
          <w:b w:val="0"/>
          <w:sz w:val="24"/>
          <w:szCs w:val="24"/>
        </w:rPr>
        <w:t xml:space="preserve"> </w:t>
      </w:r>
      <w:r w:rsidRPr="00764575">
        <w:rPr>
          <w:b w:val="0"/>
          <w:sz w:val="24"/>
          <w:szCs w:val="24"/>
        </w:rPr>
        <w:t>that there is little evidence that the upper</w:t>
      </w:r>
      <w:r w:rsidR="009E792A">
        <w:rPr>
          <w:b w:val="0"/>
          <w:sz w:val="24"/>
          <w:szCs w:val="24"/>
        </w:rPr>
        <w:t>-</w:t>
      </w:r>
      <w:r w:rsidRPr="00764575">
        <w:rPr>
          <w:b w:val="0"/>
          <w:sz w:val="24"/>
          <w:szCs w:val="24"/>
        </w:rPr>
        <w:t>ocean warming is driven by increased upward mixing of heat from the warmer layer below</w:t>
      </w:r>
      <w:r w:rsidR="006D639C" w:rsidRPr="00764575">
        <w:rPr>
          <w:b w:val="0"/>
          <w:sz w:val="24"/>
          <w:szCs w:val="24"/>
        </w:rPr>
        <w:t xml:space="preserve"> in the northeast Barents Sea</w:t>
      </w:r>
      <w:r w:rsidRPr="00764575">
        <w:rPr>
          <w:b w:val="0"/>
          <w:sz w:val="24"/>
          <w:szCs w:val="24"/>
        </w:rPr>
        <w:t>.</w:t>
      </w:r>
      <w:r w:rsidR="006B008C" w:rsidRPr="00764575">
        <w:rPr>
          <w:b w:val="0"/>
          <w:sz w:val="24"/>
          <w:szCs w:val="24"/>
        </w:rPr>
        <w:t xml:space="preserve"> </w:t>
      </w:r>
    </w:p>
    <w:p w14:paraId="132F1AA2" w14:textId="4DCBF7D9" w:rsidR="00386CDA" w:rsidRPr="00EE7A4E" w:rsidRDefault="00DB5EEB" w:rsidP="00806BC2">
      <w:pPr>
        <w:pStyle w:val="Heading3"/>
        <w:spacing w:line="480" w:lineRule="auto"/>
        <w:rPr>
          <w:rFonts w:ascii="Times New Roman" w:hAnsi="Times New Roman" w:cs="Times New Roman"/>
          <w:color w:val="auto"/>
        </w:rPr>
      </w:pPr>
      <w:bookmarkStart w:id="34" w:name="_Toc103347872"/>
      <w:bookmarkStart w:id="35" w:name="_Toc135765702"/>
      <w:r w:rsidRPr="00EE7A4E">
        <w:rPr>
          <w:rFonts w:ascii="Times New Roman" w:hAnsi="Times New Roman" w:cs="Times New Roman"/>
          <w:color w:val="auto"/>
        </w:rPr>
        <w:t xml:space="preserve">5.2.2 </w:t>
      </w:r>
      <w:r w:rsidR="00386CDA" w:rsidRPr="00EE7A4E">
        <w:rPr>
          <w:rFonts w:ascii="Times New Roman" w:hAnsi="Times New Roman" w:cs="Times New Roman"/>
          <w:color w:val="auto"/>
        </w:rPr>
        <w:t>Cycle periods</w:t>
      </w:r>
      <w:bookmarkEnd w:id="34"/>
      <w:bookmarkEnd w:id="35"/>
    </w:p>
    <w:p w14:paraId="111D6C41" w14:textId="0ED56656" w:rsidR="00386CDA" w:rsidRPr="00764575" w:rsidRDefault="00386CDA" w:rsidP="00806BC2">
      <w:pPr>
        <w:pStyle w:val="H1"/>
        <w:rPr>
          <w:b w:val="0"/>
          <w:sz w:val="24"/>
          <w:szCs w:val="24"/>
        </w:rPr>
      </w:pPr>
      <w:r w:rsidRPr="00764575">
        <w:rPr>
          <w:b w:val="0"/>
          <w:sz w:val="24"/>
          <w:szCs w:val="24"/>
        </w:rPr>
        <w:t xml:space="preserve">The two Barents Sea time series show </w:t>
      </w:r>
      <w:r w:rsidR="005C139C">
        <w:rPr>
          <w:b w:val="0"/>
          <w:sz w:val="24"/>
          <w:szCs w:val="24"/>
        </w:rPr>
        <w:t>four</w:t>
      </w:r>
      <w:r w:rsidRPr="00764575">
        <w:rPr>
          <w:b w:val="0"/>
          <w:sz w:val="24"/>
          <w:szCs w:val="24"/>
        </w:rPr>
        <w:t xml:space="preserve"> equal cycle periods from the beginning of the series, 1971 to 1988.  From around </w:t>
      </w:r>
      <w:r w:rsidR="007563B2" w:rsidRPr="00764575">
        <w:rPr>
          <w:b w:val="0"/>
          <w:sz w:val="24"/>
          <w:szCs w:val="24"/>
        </w:rPr>
        <w:t>2000,</w:t>
      </w:r>
      <w:r w:rsidRPr="00764575">
        <w:rPr>
          <w:b w:val="0"/>
          <w:sz w:val="24"/>
          <w:szCs w:val="24"/>
        </w:rPr>
        <w:t xml:space="preserve"> the two series </w:t>
      </w:r>
      <w:proofErr w:type="spellStart"/>
      <w:r w:rsidRPr="00764575">
        <w:rPr>
          <w:b w:val="0"/>
          <w:sz w:val="24"/>
          <w:szCs w:val="24"/>
        </w:rPr>
        <w:t>starte</w:t>
      </w:r>
      <w:proofErr w:type="spellEnd"/>
      <w:r w:rsidRPr="00764575">
        <w:rPr>
          <w:b w:val="0"/>
          <w:sz w:val="24"/>
          <w:szCs w:val="24"/>
        </w:rPr>
        <w:t xml:space="preserve"> to diverge in cycle periods.  </w:t>
      </w:r>
      <w:r w:rsidR="002F6270" w:rsidRPr="00764575">
        <w:rPr>
          <w:b w:val="0"/>
          <w:sz w:val="24"/>
          <w:szCs w:val="24"/>
        </w:rPr>
        <w:lastRenderedPageBreak/>
        <w:t>The year 2000</w:t>
      </w:r>
      <w:r w:rsidRPr="00764575">
        <w:rPr>
          <w:b w:val="0"/>
          <w:sz w:val="24"/>
          <w:szCs w:val="24"/>
        </w:rPr>
        <w:t xml:space="preserve"> corresponds with </w:t>
      </w:r>
      <w:r w:rsidR="00575B86" w:rsidRPr="00764575">
        <w:rPr>
          <w:b w:val="0"/>
          <w:sz w:val="24"/>
          <w:szCs w:val="24"/>
        </w:rPr>
        <w:fldChar w:fldCharType="begin"/>
      </w:r>
      <w:r w:rsidR="008A5D2A" w:rsidRPr="00764575">
        <w:rPr>
          <w:b w:val="0"/>
          <w:sz w:val="24"/>
          <w:szCs w:val="24"/>
        </w:rPr>
        <w:instrText xml:space="preserve"> ADDIN EN.CITE &lt;EndNote&gt;&lt;Cite AuthorYear="1"&gt;&lt;Author&gt;Skagseth&lt;/Author&gt;&lt;Year&gt;2020&lt;/Year&gt;&lt;RecNum&gt;6300&lt;/RecNum&gt;&lt;DisplayText&gt;Skagseth et al. (2020)&lt;/DisplayText&gt;&lt;record&gt;&lt;rec-number&gt;6300&lt;/rec-number&gt;&lt;foreign-keys&gt;&lt;key app="EN" db-id="sexww2d2pxxax1eaw0ex0509sr22dt2a5frf" timestamp="1597860283"&gt;6300&lt;/key&gt;&lt;/foreign-keys&gt;&lt;ref-type name="Journal Article"&gt;17&lt;/ref-type&gt;&lt;contributors&gt;&lt;authors&gt;&lt;author&gt;Skagseth, O.&lt;/author&gt;&lt;author&gt;Eldevik, T.&lt;/author&gt;&lt;author&gt;Arthun, M.&lt;/author&gt;&lt;author&gt;Asbjornsen, H.&lt;/author&gt;&lt;author&gt;Lien, V. D. S.&lt;/author&gt;&lt;author&gt;Smedsrud, L. H.&lt;/author&gt;&lt;/authors&gt;&lt;/contributors&gt;&lt;auth-address&gt;Inst Marine Res, Bergen, Norway&amp;#xD;Bjerknes Ctr Climate Res, Bergen, Norway&amp;#xD;Univ Bergen, Geophys Inst, Bergen, Norway&lt;/auth-address&gt;&lt;titles&gt;&lt;title&gt;Reduced efficiency of the Barents Sea cooling machine&lt;/title&gt;&lt;secondary-title&gt;Nature Climate Change&lt;/secondary-title&gt;&lt;alt-title&gt;Nat Clim Change&lt;/alt-title&gt;&lt;/titles&gt;&lt;periodical&gt;&lt;full-title&gt;Nature Climate Change&lt;/full-title&gt;&lt;abbr-1&gt;Nat Clim Change&lt;/abbr-1&gt;&lt;/periodical&gt;&lt;alt-periodical&gt;&lt;full-title&gt;Nature Climate Change&lt;/full-title&gt;&lt;abbr-1&gt;Nat Clim Change&lt;/abbr-1&gt;&lt;/alt-periodical&gt;&lt;pages&gt;661-+&lt;/pages&gt;&lt;volume&gt;10&lt;/volume&gt;&lt;number&gt;7&lt;/number&gt;&lt;keywords&gt;&lt;keyword&gt;mid-depth circulation&lt;/keyword&gt;&lt;keyword&gt;atlantic water-flow&lt;/keyword&gt;&lt;keyword&gt;atmospheric circulation&lt;/keyword&gt;&lt;keyword&gt;north-atlantic&lt;/keyword&gt;&lt;keyword&gt;polar front&lt;/keyword&gt;&lt;keyword&gt;dense water&lt;/keyword&gt;&lt;keyword&gt;ice loss&lt;/keyword&gt;&lt;keyword&gt;transport&lt;/keyword&gt;&lt;keyword&gt;heat&lt;/keyword&gt;&lt;keyword&gt;variability&lt;/keyword&gt;&lt;/keywords&gt;&lt;dates&gt;&lt;year&gt;2020&lt;/year&gt;&lt;pub-dates&gt;&lt;date&gt;Jul&lt;/date&gt;&lt;/pub-dates&gt;&lt;/dates&gt;&lt;isbn&gt;1758-678x&lt;/isbn&gt;&lt;accession-num&gt;WOS:000534778800001&lt;/accession-num&gt;&lt;urls&gt;&lt;related-urls&gt;&lt;url&gt;&amp;lt;Go to ISI&amp;gt;://WOS:000534778800001&lt;/url&gt;&lt;/related-urls&gt;&lt;/urls&gt;&lt;electronic-resource-num&gt;10.1038/s41558-020-0772-6&lt;/electronic-resource-num&gt;&lt;language&gt;English&lt;/language&gt;&lt;/record&gt;&lt;/Cite&gt;&lt;/EndNote&gt;</w:instrText>
      </w:r>
      <w:r w:rsidR="00575B86" w:rsidRPr="00764575">
        <w:rPr>
          <w:b w:val="0"/>
          <w:sz w:val="24"/>
          <w:szCs w:val="24"/>
        </w:rPr>
        <w:fldChar w:fldCharType="separate"/>
      </w:r>
      <w:r w:rsidR="00575B86" w:rsidRPr="00764575">
        <w:rPr>
          <w:b w:val="0"/>
          <w:noProof/>
          <w:sz w:val="24"/>
          <w:szCs w:val="24"/>
        </w:rPr>
        <w:t>Skagseth et al. (2020)</w:t>
      </w:r>
      <w:r w:rsidR="00575B86" w:rsidRPr="00764575">
        <w:rPr>
          <w:b w:val="0"/>
          <w:sz w:val="24"/>
          <w:szCs w:val="24"/>
        </w:rPr>
        <w:fldChar w:fldCharType="end"/>
      </w:r>
      <w:r w:rsidR="00575B86" w:rsidRPr="00764575">
        <w:rPr>
          <w:b w:val="0"/>
          <w:sz w:val="24"/>
          <w:szCs w:val="24"/>
        </w:rPr>
        <w:t xml:space="preserve"> </w:t>
      </w:r>
      <w:r w:rsidRPr="00764575">
        <w:rPr>
          <w:b w:val="0"/>
          <w:sz w:val="24"/>
          <w:szCs w:val="24"/>
        </w:rPr>
        <w:t>finding</w:t>
      </w:r>
      <w:r w:rsidR="005C139C">
        <w:rPr>
          <w:b w:val="0"/>
          <w:sz w:val="24"/>
          <w:szCs w:val="24"/>
        </w:rPr>
        <w:t>s</w:t>
      </w:r>
      <w:r w:rsidRPr="00764575">
        <w:rPr>
          <w:b w:val="0"/>
          <w:sz w:val="24"/>
          <w:szCs w:val="24"/>
        </w:rPr>
        <w:t xml:space="preserve"> that the year 2004 distinguishes a “cold” period (1985-1999) from a “warm” period (2004-2018), the latter corresponding to a warming of the near-bottom temperature, a retreating sea-ice, and a one-quarter phase lag between surface and subsurface. The cycle periods are short, and the cycles</w:t>
      </w:r>
      <w:r w:rsidR="00C5529E" w:rsidRPr="00764575">
        <w:rPr>
          <w:b w:val="0"/>
          <w:sz w:val="24"/>
          <w:szCs w:val="24"/>
        </w:rPr>
        <w:t>, ≈7 years,</w:t>
      </w:r>
      <w:r w:rsidRPr="00764575">
        <w:rPr>
          <w:b w:val="0"/>
          <w:sz w:val="24"/>
          <w:szCs w:val="24"/>
        </w:rPr>
        <w:t xml:space="preserve"> found by the cumulative angle method </w:t>
      </w:r>
      <w:r w:rsidR="00970341" w:rsidRPr="00764575">
        <w:rPr>
          <w:b w:val="0"/>
          <w:sz w:val="24"/>
          <w:szCs w:val="24"/>
        </w:rPr>
        <w:t>are</w:t>
      </w:r>
      <w:r w:rsidRPr="00764575">
        <w:rPr>
          <w:b w:val="0"/>
          <w:sz w:val="24"/>
          <w:szCs w:val="24"/>
        </w:rPr>
        <w:t xml:space="preserve"> just outside the 95% confidence </w:t>
      </w:r>
      <w:r w:rsidR="00A564CC" w:rsidRPr="00764575">
        <w:rPr>
          <w:b w:val="0"/>
          <w:sz w:val="24"/>
          <w:szCs w:val="24"/>
        </w:rPr>
        <w:t xml:space="preserve">interval for </w:t>
      </w:r>
      <w:r w:rsidR="00ED03AE" w:rsidRPr="00764575">
        <w:rPr>
          <w:b w:val="0"/>
          <w:sz w:val="24"/>
          <w:szCs w:val="24"/>
        </w:rPr>
        <w:t>stochastically</w:t>
      </w:r>
      <w:r w:rsidR="00A564CC" w:rsidRPr="00764575">
        <w:rPr>
          <w:b w:val="0"/>
          <w:sz w:val="24"/>
          <w:szCs w:val="24"/>
        </w:rPr>
        <w:t xml:space="preserve"> generated </w:t>
      </w:r>
      <w:r w:rsidR="00812C79" w:rsidRPr="00764575">
        <w:rPr>
          <w:b w:val="0"/>
          <w:sz w:val="24"/>
          <w:szCs w:val="24"/>
        </w:rPr>
        <w:t>cycles</w:t>
      </w:r>
      <w:r w:rsidR="00AB0F89" w:rsidRPr="00764575">
        <w:rPr>
          <w:b w:val="0"/>
          <w:sz w:val="24"/>
          <w:szCs w:val="24"/>
        </w:rPr>
        <w:t>,</w:t>
      </w:r>
      <w:r w:rsidR="00324A29" w:rsidRPr="00764575">
        <w:rPr>
          <w:b w:val="0"/>
          <w:sz w:val="24"/>
          <w:szCs w:val="24"/>
        </w:rPr>
        <w:t xml:space="preserve"> and </w:t>
      </w:r>
      <w:r w:rsidR="009331B9">
        <w:rPr>
          <w:b w:val="0"/>
          <w:sz w:val="24"/>
          <w:szCs w:val="24"/>
        </w:rPr>
        <w:t>therefore</w:t>
      </w:r>
      <w:r w:rsidR="009331B9" w:rsidRPr="00764575">
        <w:rPr>
          <w:b w:val="0"/>
          <w:sz w:val="24"/>
          <w:szCs w:val="24"/>
        </w:rPr>
        <w:t xml:space="preserve"> </w:t>
      </w:r>
      <w:r w:rsidR="00324A29" w:rsidRPr="00764575">
        <w:rPr>
          <w:b w:val="0"/>
          <w:sz w:val="24"/>
          <w:szCs w:val="24"/>
        </w:rPr>
        <w:t>only weakly significant</w:t>
      </w:r>
      <w:r w:rsidR="008B2461" w:rsidRPr="00764575">
        <w:rPr>
          <w:b w:val="0"/>
          <w:sz w:val="24"/>
          <w:szCs w:val="24"/>
        </w:rPr>
        <w:t>.</w:t>
      </w:r>
      <w:r w:rsidRPr="00764575">
        <w:rPr>
          <w:b w:val="0"/>
          <w:sz w:val="24"/>
          <w:szCs w:val="24"/>
        </w:rPr>
        <w:t xml:space="preserve"> </w:t>
      </w:r>
    </w:p>
    <w:p w14:paraId="4F1E5655" w14:textId="070B2E98" w:rsidR="00CC499E" w:rsidRPr="00EE7A4E" w:rsidRDefault="00DB5EEB" w:rsidP="00806BC2">
      <w:pPr>
        <w:pStyle w:val="Heading2"/>
        <w:spacing w:line="480" w:lineRule="auto"/>
        <w:rPr>
          <w:rFonts w:ascii="Times New Roman" w:hAnsi="Times New Roman" w:cs="Times New Roman"/>
          <w:color w:val="auto"/>
          <w:sz w:val="24"/>
          <w:szCs w:val="24"/>
        </w:rPr>
      </w:pPr>
      <w:bookmarkStart w:id="36" w:name="_Toc103347873"/>
      <w:bookmarkStart w:id="37" w:name="_Toc135765703"/>
      <w:r w:rsidRPr="00EE7A4E">
        <w:rPr>
          <w:rFonts w:ascii="Times New Roman" w:hAnsi="Times New Roman" w:cs="Times New Roman"/>
          <w:color w:val="auto"/>
          <w:sz w:val="24"/>
          <w:szCs w:val="24"/>
        </w:rPr>
        <w:t xml:space="preserve">5.3 </w:t>
      </w:r>
      <w:r w:rsidR="00CC499E" w:rsidRPr="00EE7A4E">
        <w:rPr>
          <w:rFonts w:ascii="Times New Roman" w:hAnsi="Times New Roman" w:cs="Times New Roman"/>
          <w:color w:val="auto"/>
          <w:sz w:val="24"/>
          <w:szCs w:val="24"/>
        </w:rPr>
        <w:t xml:space="preserve">The Barents </w:t>
      </w:r>
      <w:r w:rsidR="00F4416E" w:rsidRPr="00EE7A4E">
        <w:rPr>
          <w:rFonts w:ascii="Times New Roman" w:hAnsi="Times New Roman" w:cs="Times New Roman"/>
          <w:color w:val="auto"/>
          <w:sz w:val="24"/>
          <w:szCs w:val="24"/>
        </w:rPr>
        <w:t>Sea outlet</w:t>
      </w:r>
      <w:r w:rsidR="00B50766" w:rsidRPr="00EE7A4E">
        <w:rPr>
          <w:rFonts w:ascii="Times New Roman" w:hAnsi="Times New Roman" w:cs="Times New Roman"/>
          <w:color w:val="auto"/>
          <w:sz w:val="24"/>
          <w:szCs w:val="24"/>
        </w:rPr>
        <w:t>s</w:t>
      </w:r>
      <w:r w:rsidR="00CC499E" w:rsidRPr="00EE7A4E">
        <w:rPr>
          <w:rFonts w:ascii="Times New Roman" w:hAnsi="Times New Roman" w:cs="Times New Roman"/>
          <w:color w:val="auto"/>
          <w:sz w:val="24"/>
          <w:szCs w:val="24"/>
        </w:rPr>
        <w:t xml:space="preserve"> the AMOC and the AMO</w:t>
      </w:r>
      <w:bookmarkEnd w:id="36"/>
      <w:bookmarkEnd w:id="37"/>
    </w:p>
    <w:p w14:paraId="30CEC451" w14:textId="64D9156B" w:rsidR="00CC499E" w:rsidRPr="00A760EE" w:rsidRDefault="00670E75" w:rsidP="00806BC2">
      <w:pPr>
        <w:spacing w:line="480" w:lineRule="auto"/>
        <w:rPr>
          <w:rFonts w:ascii="Times New Roman" w:hAnsi="Times New Roman" w:cs="Times New Roman"/>
          <w:bCs/>
          <w:sz w:val="24"/>
          <w:szCs w:val="24"/>
        </w:rPr>
      </w:pPr>
      <w:r w:rsidRPr="00EE7A4E">
        <w:rPr>
          <w:rFonts w:ascii="Times New Roman" w:hAnsi="Times New Roman" w:cs="Times New Roman"/>
          <w:sz w:val="24"/>
          <w:szCs w:val="24"/>
        </w:rPr>
        <w:t>There is abundant literature on possible relations between processes in the Barents Sea, the Labrador Sea</w:t>
      </w:r>
      <w:r w:rsidR="00970341" w:rsidRPr="00EE7A4E">
        <w:rPr>
          <w:rFonts w:ascii="Times New Roman" w:hAnsi="Times New Roman" w:cs="Times New Roman"/>
          <w:sz w:val="24"/>
          <w:szCs w:val="24"/>
        </w:rPr>
        <w:t>,</w:t>
      </w:r>
      <w:r w:rsidRPr="00EE7A4E">
        <w:rPr>
          <w:rFonts w:ascii="Times New Roman" w:hAnsi="Times New Roman" w:cs="Times New Roman"/>
          <w:sz w:val="24"/>
          <w:szCs w:val="24"/>
        </w:rPr>
        <w:t xml:space="preserve"> and the AMOC. However, recently there have been concerns regarding the importance of processes in the Barents Sea and the Labrador Sea for the AMOC</w:t>
      </w:r>
      <w:r w:rsidR="009331B9">
        <w:rPr>
          <w:rFonts w:ascii="Times New Roman" w:hAnsi="Times New Roman" w:cs="Times New Roman"/>
          <w:bCs/>
          <w:sz w:val="24"/>
          <w:szCs w:val="24"/>
        </w:rPr>
        <w:t>;</w:t>
      </w:r>
      <w:r w:rsidRPr="00EE7A4E">
        <w:rPr>
          <w:rFonts w:ascii="Times New Roman" w:hAnsi="Times New Roman" w:cs="Times New Roman"/>
          <w:bCs/>
          <w:sz w:val="24"/>
          <w:szCs w:val="24"/>
        </w:rPr>
        <w:t xml:space="preserve"> e.g., </w:t>
      </w:r>
      <w:r w:rsidR="006733EA" w:rsidRPr="00EE7A4E">
        <w:rPr>
          <w:rFonts w:ascii="Times New Roman" w:hAnsi="Times New Roman" w:cs="Times New Roman"/>
          <w:bCs/>
          <w:sz w:val="24"/>
          <w:szCs w:val="24"/>
        </w:rPr>
        <w:fldChar w:fldCharType="begin">
          <w:fldData xml:space="preserve">PEVuZE5vdGU+PENpdGUgQXV0aG9yWWVhcj0iMSI+PEF1dGhvcj5MaTwvQXV0aG9yPjxZZWFyPjIw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</w:fldData>
        </w:fldChar>
      </w:r>
      <w:r w:rsidR="006733EA" w:rsidRPr="00EE7A4E">
        <w:rPr>
          <w:rFonts w:ascii="Times New Roman" w:hAnsi="Times New Roman" w:cs="Times New Roman"/>
          <w:bCs/>
          <w:sz w:val="24"/>
          <w:szCs w:val="24"/>
        </w:rPr>
        <w:instrText xml:space="preserve"> ADDIN EN.CITE </w:instrText>
      </w:r>
      <w:r w:rsidR="006733EA" w:rsidRPr="00EE7A4E">
        <w:rPr>
          <w:rFonts w:ascii="Times New Roman" w:hAnsi="Times New Roman" w:cs="Times New Roman"/>
          <w:bCs/>
          <w:sz w:val="24"/>
          <w:szCs w:val="24"/>
        </w:rPr>
        <w:fldChar w:fldCharType="begin">
          <w:fldData xml:space="preserve">PEVuZE5vdGU+PENpdGUgQXV0aG9yWWVhcj0iMSI+PEF1dGhvcj5MaTwvQXV0aG9yPjxZZWFyPjIw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</w:fldData>
        </w:fldChar>
      </w:r>
      <w:r w:rsidR="006733EA" w:rsidRPr="00EE7A4E">
        <w:rPr>
          <w:rFonts w:ascii="Times New Roman" w:hAnsi="Times New Roman" w:cs="Times New Roman"/>
          <w:bCs/>
          <w:sz w:val="24"/>
          <w:szCs w:val="24"/>
        </w:rPr>
        <w:instrText xml:space="preserve"> ADDIN EN.CITE.DATA </w:instrText>
      </w:r>
      <w:r w:rsidR="006733EA" w:rsidRPr="00EE7A4E">
        <w:rPr>
          <w:rFonts w:ascii="Times New Roman" w:hAnsi="Times New Roman" w:cs="Times New Roman"/>
          <w:bCs/>
          <w:sz w:val="24"/>
          <w:szCs w:val="24"/>
        </w:rPr>
      </w:r>
      <w:r w:rsidR="006733EA" w:rsidRPr="00EE7A4E">
        <w:rPr>
          <w:rFonts w:ascii="Times New Roman" w:hAnsi="Times New Roman" w:cs="Times New Roman"/>
          <w:bCs/>
          <w:sz w:val="24"/>
          <w:szCs w:val="24"/>
        </w:rPr>
        <w:fldChar w:fldCharType="end"/>
      </w:r>
      <w:r w:rsidR="006733EA" w:rsidRPr="00EE7A4E">
        <w:rPr>
          <w:rFonts w:ascii="Times New Roman" w:hAnsi="Times New Roman" w:cs="Times New Roman"/>
          <w:bCs/>
          <w:sz w:val="24"/>
          <w:szCs w:val="24"/>
        </w:rPr>
      </w:r>
      <w:r w:rsidR="006733EA" w:rsidRPr="00EE7A4E">
        <w:rPr>
          <w:rFonts w:ascii="Times New Roman" w:hAnsi="Times New Roman" w:cs="Times New Roman"/>
          <w:bCs/>
          <w:sz w:val="24"/>
          <w:szCs w:val="24"/>
        </w:rPr>
        <w:fldChar w:fldCharType="separate"/>
      </w:r>
      <w:r w:rsidR="006733EA" w:rsidRPr="00EE7A4E">
        <w:rPr>
          <w:rFonts w:ascii="Times New Roman" w:hAnsi="Times New Roman" w:cs="Times New Roman"/>
          <w:bCs/>
          <w:noProof/>
          <w:sz w:val="24"/>
          <w:szCs w:val="24"/>
        </w:rPr>
        <w:t>Li et al. (2021)</w:t>
      </w:r>
      <w:r w:rsidR="006733EA" w:rsidRPr="00EE7A4E">
        <w:rPr>
          <w:rFonts w:ascii="Times New Roman" w:hAnsi="Times New Roman" w:cs="Times New Roman"/>
          <w:bCs/>
          <w:sz w:val="24"/>
          <w:szCs w:val="24"/>
        </w:rPr>
        <w:fldChar w:fldCharType="end"/>
      </w:r>
      <w:r w:rsidR="006733EA" w:rsidRPr="00EE7A4E">
        <w:rPr>
          <w:rFonts w:ascii="Times New Roman" w:hAnsi="Times New Roman" w:cs="Times New Roman"/>
          <w:bCs/>
          <w:sz w:val="24"/>
          <w:szCs w:val="24"/>
        </w:rPr>
        <w:t xml:space="preserve"> </w:t>
      </w:r>
      <w:r w:rsidRPr="00EE7A4E">
        <w:rPr>
          <w:rFonts w:ascii="Times New Roman" w:hAnsi="Times New Roman" w:cs="Times New Roman"/>
          <w:bCs/>
          <w:sz w:val="24"/>
          <w:szCs w:val="24"/>
        </w:rPr>
        <w:t>on the Labrador Sea</w:t>
      </w:r>
      <w:r w:rsidR="004960FF" w:rsidRPr="00EE7A4E">
        <w:rPr>
          <w:rFonts w:ascii="Times New Roman" w:hAnsi="Times New Roman" w:cs="Times New Roman"/>
          <w:bCs/>
          <w:sz w:val="24"/>
          <w:szCs w:val="24"/>
        </w:rPr>
        <w:t xml:space="preserve"> and </w:t>
      </w:r>
      <w:r w:rsidR="00C24F6B" w:rsidRPr="00EE7A4E">
        <w:rPr>
          <w:rFonts w:ascii="Times New Roman" w:hAnsi="Times New Roman" w:cs="Times New Roman"/>
          <w:b/>
          <w:sz w:val="24"/>
          <w:szCs w:val="24"/>
        </w:rPr>
        <w:fldChar w:fldCharType="begin"/>
      </w:r>
      <w:r w:rsidR="00C24F6B" w:rsidRPr="00EE7A4E">
        <w:rPr>
          <w:rFonts w:ascii="Times New Roman" w:hAnsi="Times New Roman" w:cs="Times New Roman"/>
          <w:sz w:val="24"/>
          <w:szCs w:val="24"/>
        </w:rPr>
        <w:instrText xml:space="preserve"> ADDIN EN.CITE &lt;EndNote&gt;&lt;Cite AuthorYear="1"&gt;&lt;Author&gt;Asbjornsen&lt;/Author&gt;&lt;Year&gt;2020&lt;/Year&gt;&lt;RecNum&gt;6925&lt;/RecNum&gt;&lt;DisplayText&gt;Asbjornsen et al. (2020)&lt;/DisplayText&gt;&lt;record&gt;&lt;rec-number&gt;6925&lt;/rec-number&gt;&lt;foreign-keys&gt;&lt;key app="EN" db-id="sexww2d2pxxax1eaw0ex0509sr22dt2a5frf" timestamp="1671020032"&gt;6925&lt;/key&gt;&lt;/foreign-keys&gt;&lt;ref-type name="Journal Article"&gt;17&lt;/ref-type&gt;&lt;contributors&gt;&lt;authors&gt;&lt;author&gt;Asbjornsen, H.&lt;/author&gt;&lt;author&gt;Arthun, M.&lt;/author&gt;&lt;author&gt;Skagseth, O.&lt;/author&gt;&lt;author&gt;Eldevik, T.&lt;/author&gt;&lt;/authors&gt;&lt;/contributors&gt;&lt;auth-address&gt;Univ Bergen, Inst Geophys, Bergen, Norway&amp;#xD;Bjerknes Ctr Climate Res, Bergen, Norway&amp;#xD;Inst Marine Res, Bergen, Norway&lt;/auth-address&gt;&lt;titles&gt;&lt;title&gt;Mechanisms Underlying Recent Arctic Atlantification&lt;/title&gt;&lt;secondary-title&gt;Geophysical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Lett&lt;/abbr-1&gt;&lt;/alt-periodical&gt;&lt;volume&gt;47&lt;/volume&gt;&lt;number&gt;15&lt;/number&gt;&lt;keywords&gt;&lt;keyword&gt;atlantification&lt;/keyword&gt;&lt;keyword&gt;barents sea&lt;/keyword&gt;&lt;keyword&gt;arctic climate change&lt;/keyword&gt;&lt;keyword&gt;eccov4-r3&lt;/keyword&gt;&lt;keyword&gt;sea-ice loss&lt;/keyword&gt;&lt;keyword&gt;barents sea&lt;/keyword&gt;&lt;keyword&gt;heat&lt;/keyword&gt;&lt;keyword&gt;temperature&lt;/keyword&gt;&lt;keyword&gt;transport&lt;/keyword&gt;&lt;/keywords&gt;&lt;dates&gt;&lt;year&gt;2020&lt;/year&gt;&lt;pub-dates&gt;&lt;date&gt;Aug 16&lt;/date&gt;&lt;/pub-dates&gt;&lt;/dates&gt;&lt;isbn&gt;0094-8276&lt;/isbn&gt;&lt;accession-num&gt;WOS:000560376100012&lt;/accession-num&gt;&lt;urls&gt;&lt;related-urls&gt;&lt;url&gt;&amp;lt;Go to ISI&amp;gt;://WOS:000560376100012&lt;/url&gt;&lt;/related-urls&gt;&lt;/urls&gt;&lt;electronic-resource-num&gt;ARTN e2020GL088036&amp;#xD;10.1029/2020GL088036&lt;/electronic-resource-num&gt;&lt;language&gt;English&lt;/language&gt;&lt;/record&gt;&lt;/Cite&gt;&lt;/EndNote&gt;</w:instrText>
      </w:r>
      <w:r w:rsidR="00C24F6B" w:rsidRPr="00EE7A4E">
        <w:rPr>
          <w:rFonts w:ascii="Times New Roman" w:hAnsi="Times New Roman" w:cs="Times New Roman"/>
          <w:b/>
          <w:sz w:val="24"/>
          <w:szCs w:val="24"/>
        </w:rPr>
        <w:fldChar w:fldCharType="separate"/>
      </w:r>
      <w:r w:rsidR="00C24F6B" w:rsidRPr="00EE7A4E">
        <w:rPr>
          <w:rFonts w:ascii="Times New Roman" w:hAnsi="Times New Roman" w:cs="Times New Roman"/>
          <w:noProof/>
          <w:sz w:val="24"/>
          <w:szCs w:val="24"/>
        </w:rPr>
        <w:t>Asbjornsen et al. (2020)</w:t>
      </w:r>
      <w:r w:rsidR="00C24F6B" w:rsidRPr="00EE7A4E">
        <w:rPr>
          <w:rFonts w:ascii="Times New Roman" w:hAnsi="Times New Roman" w:cs="Times New Roman"/>
          <w:b/>
          <w:sz w:val="24"/>
          <w:szCs w:val="24"/>
        </w:rPr>
        <w:fldChar w:fldCharType="end"/>
      </w:r>
      <w:r w:rsidR="00C24F6B" w:rsidRPr="00EE7A4E">
        <w:rPr>
          <w:rFonts w:ascii="Times New Roman" w:hAnsi="Times New Roman" w:cs="Times New Roman"/>
          <w:sz w:val="24"/>
          <w:szCs w:val="24"/>
        </w:rPr>
        <w:t xml:space="preserve"> on </w:t>
      </w:r>
      <w:r w:rsidR="004960FF" w:rsidRPr="00EE7A4E">
        <w:rPr>
          <w:rFonts w:ascii="Times New Roman" w:hAnsi="Times New Roman" w:cs="Times New Roman"/>
          <w:bCs/>
          <w:sz w:val="24"/>
          <w:szCs w:val="24"/>
        </w:rPr>
        <w:t xml:space="preserve">the </w:t>
      </w:r>
      <w:r w:rsidR="000C0E62" w:rsidRPr="00EE7A4E">
        <w:rPr>
          <w:rFonts w:ascii="Times New Roman" w:hAnsi="Times New Roman" w:cs="Times New Roman"/>
          <w:bCs/>
          <w:sz w:val="24"/>
          <w:szCs w:val="24"/>
        </w:rPr>
        <w:t xml:space="preserve">Barents </w:t>
      </w:r>
      <w:r w:rsidR="00C24F6B" w:rsidRPr="00EE7A4E">
        <w:rPr>
          <w:rFonts w:ascii="Times New Roman" w:hAnsi="Times New Roman" w:cs="Times New Roman"/>
          <w:bCs/>
          <w:sz w:val="24"/>
          <w:szCs w:val="24"/>
        </w:rPr>
        <w:t>Sea.</w:t>
      </w:r>
      <w:r w:rsidR="00B50766" w:rsidRPr="00EE7A4E">
        <w:rPr>
          <w:rFonts w:ascii="Times New Roman" w:hAnsi="Times New Roman" w:cs="Times New Roman"/>
          <w:bCs/>
          <w:sz w:val="24"/>
          <w:szCs w:val="24"/>
        </w:rPr>
        <w:t xml:space="preserve"> </w:t>
      </w:r>
      <w:r w:rsidR="004D11B1" w:rsidRPr="00EE7A4E">
        <w:rPr>
          <w:rFonts w:ascii="Times New Roman" w:hAnsi="Times New Roman" w:cs="Times New Roman"/>
          <w:bCs/>
          <w:sz w:val="24"/>
          <w:szCs w:val="24"/>
        </w:rPr>
        <w:t>The</w:t>
      </w:r>
      <w:r w:rsidR="009D1EBD" w:rsidRPr="00EE7A4E">
        <w:rPr>
          <w:rFonts w:ascii="Times New Roman" w:hAnsi="Times New Roman" w:cs="Times New Roman"/>
          <w:bCs/>
          <w:sz w:val="24"/>
          <w:szCs w:val="24"/>
        </w:rPr>
        <w:t xml:space="preserve"> </w:t>
      </w:r>
      <w:r w:rsidR="009D1EBD" w:rsidRPr="00EE7A4E">
        <w:rPr>
          <w:rFonts w:ascii="Times New Roman" w:hAnsi="Times New Roman" w:cs="Times New Roman"/>
          <w:bCs/>
          <w:sz w:val="24"/>
          <w:szCs w:val="24"/>
        </w:rPr>
        <w:fldChar w:fldCharType="begin"/>
      </w:r>
      <w:r w:rsidR="009D1EBD" w:rsidRPr="00EE7A4E">
        <w:rPr>
          <w:rFonts w:ascii="Times New Roman" w:hAnsi="Times New Roman" w:cs="Times New Roman"/>
          <w:bCs/>
          <w:sz w:val="24"/>
          <w:szCs w:val="24"/>
        </w:rPr>
        <w:instrText xml:space="preserve"> ADDIN EN.CITE &lt;EndNote&gt;&lt;Cite AuthorYear="1"&gt;&lt;Author&gt;Li&lt;/Author&gt;&lt;Year&gt;2022&lt;/Year&gt;&lt;RecNum&gt;6865&lt;/RecNum&gt;&lt;DisplayText&gt;Li et al. (2022)&lt;/DisplayText&gt;&lt;record&gt;&lt;rec-number&gt;6865&lt;/rec-number&gt;&lt;foreign-keys&gt;&lt;key app="EN" db-id="sexww2d2pxxax1eaw0ex0509sr22dt2a5frf" timestamp="1648639846"&gt;6865&lt;/key&gt;&lt;/foreign-keys&gt;&lt;ref-type name="Journal Article"&gt;17&lt;/ref-type&gt;&lt;contributors&gt;&lt;authors&gt;&lt;author&gt;Li, F.&lt;/author&gt;&lt;author&gt;Lozier, M. S.&lt;/author&gt;&lt;author&gt;Bacon, S.&lt;/author&gt;&lt;author&gt;Bower, A. S.&lt;/author&gt;&lt;author&gt;Cunningham, S. A.&lt;/author&gt;&lt;author&gt;de Jong, M. F.&lt;/author&gt;&lt;author&gt;deYoung, B.&lt;/author&gt;&lt;author&gt;Fraser, N.&lt;/author&gt;&lt;author&gt;Fried, N.&lt;/author&gt;&lt;author&gt;Han, G.&lt;/author&gt;&lt;author&gt;Holliday, N. P.&lt;/author&gt;&lt;author&gt;Holte, J.&lt;/author&gt;&lt;author&gt;Houpert, L.&lt;/author&gt;&lt;author&gt;Inall, M. E.&lt;/author&gt;&lt;author&gt;Johns, W. E.&lt;/author&gt;&lt;author&gt;Jones, S.&lt;/author&gt;&lt;author&gt;Johnson, C.&lt;/author&gt;&lt;author&gt;Karstensen, J.&lt;/author&gt;&lt;author&gt;Le Bras, I. A.&lt;/author&gt;&lt;author&gt;Lherminier, P.&lt;/author&gt;&lt;author&gt;Lin, X.&lt;/author&gt;&lt;author&gt;Mercier, H.&lt;/author&gt;&lt;author&gt;Oltmanns, M.&lt;/author&gt;&lt;author&gt;Pacini, A.&lt;/author&gt;&lt;author&gt;Petit, T.&lt;/author&gt;&lt;author&gt;Pickart, R. S.&lt;/author&gt;&lt;author&gt;Rayner, D.&lt;/author&gt;&lt;author&gt;Straneo, F.&lt;/author&gt;&lt;author&gt;Thierry, V.&lt;/author&gt;&lt;author&gt;Visbeck, M.&lt;/author&gt;&lt;author&gt;Yashayaev, I.&lt;/author&gt;&lt;author&gt;Zhou, C.&lt;/author&gt;&lt;/authors&gt;&lt;/contributors&gt;&lt;titles&gt;&lt;title&gt;Subpolar North Atlantic western boundary density anomalies and the Meridional Overturning Circulation (vol 12, 3002 , 2021)&lt;/title&gt;&lt;secondary-title&gt;Nature Communications&lt;/secondary-title&gt;&lt;alt-title&gt;Nat Commun&lt;/alt-title&gt;&lt;/titles&gt;&lt;periodical&gt;&lt;full-title&gt;Nature communications&lt;/full-title&gt;&lt;/periodical&gt;&lt;volume&gt;13&lt;/volume&gt;&lt;number&gt;1&lt;/number&gt;&lt;dates&gt;&lt;year&gt;2022&lt;/year&gt;&lt;pub-dates&gt;&lt;date&gt;Feb 2&lt;/date&gt;&lt;/pub-dates&gt;&lt;/dates&gt;&lt;accession-num&gt;WOS:000752241200011&lt;/accession-num&gt;&lt;urls&gt;&lt;related-urls&gt;&lt;url&gt;&amp;lt;Go to ISI&amp;gt;://WOS:000752241200011&lt;/url&gt;&lt;/related-urls&gt;&lt;/urls&gt;&lt;electronic-resource-num&gt;ARTN 739&amp;#xD;10.1038/s41467-022-28397-3&lt;/electronic-resource-num&gt;&lt;language&gt;English&lt;/language&gt;&lt;/record&gt;&lt;/Cite&gt;&lt;/EndNote&gt;</w:instrText>
      </w:r>
      <w:r w:rsidR="009D1EBD" w:rsidRPr="00EE7A4E">
        <w:rPr>
          <w:rFonts w:ascii="Times New Roman" w:hAnsi="Times New Roman" w:cs="Times New Roman"/>
          <w:bCs/>
          <w:sz w:val="24"/>
          <w:szCs w:val="24"/>
        </w:rPr>
        <w:fldChar w:fldCharType="separate"/>
      </w:r>
      <w:r w:rsidR="009D1EBD" w:rsidRPr="00EE7A4E">
        <w:rPr>
          <w:rFonts w:ascii="Times New Roman" w:hAnsi="Times New Roman" w:cs="Times New Roman"/>
          <w:bCs/>
          <w:noProof/>
          <w:sz w:val="24"/>
          <w:szCs w:val="24"/>
        </w:rPr>
        <w:t>Li et al. (2022)</w:t>
      </w:r>
      <w:r w:rsidR="009D1EBD" w:rsidRPr="00EE7A4E">
        <w:rPr>
          <w:rFonts w:ascii="Times New Roman" w:hAnsi="Times New Roman" w:cs="Times New Roman"/>
          <w:bCs/>
          <w:sz w:val="24"/>
          <w:szCs w:val="24"/>
        </w:rPr>
        <w:fldChar w:fldCharType="end"/>
      </w:r>
      <w:r w:rsidR="009D1EBD" w:rsidRPr="00EE7A4E">
        <w:rPr>
          <w:rFonts w:ascii="Times New Roman" w:hAnsi="Times New Roman" w:cs="Times New Roman"/>
          <w:bCs/>
          <w:sz w:val="24"/>
          <w:szCs w:val="24"/>
        </w:rPr>
        <w:t xml:space="preserve"> </w:t>
      </w:r>
      <w:r w:rsidR="004D11B1" w:rsidRPr="00EE7A4E">
        <w:rPr>
          <w:rFonts w:ascii="Times New Roman" w:hAnsi="Times New Roman" w:cs="Times New Roman"/>
          <w:bCs/>
          <w:sz w:val="24"/>
          <w:szCs w:val="24"/>
        </w:rPr>
        <w:t>study</w:t>
      </w:r>
      <w:r w:rsidR="009D1EBD" w:rsidRPr="00EE7A4E">
        <w:rPr>
          <w:rFonts w:ascii="Times New Roman" w:hAnsi="Times New Roman" w:cs="Times New Roman"/>
          <w:bCs/>
          <w:sz w:val="24"/>
          <w:szCs w:val="24"/>
        </w:rPr>
        <w:t xml:space="preserve"> covered</w:t>
      </w:r>
      <w:r w:rsidR="004D11B1" w:rsidRPr="00EE7A4E">
        <w:rPr>
          <w:rFonts w:ascii="Times New Roman" w:hAnsi="Times New Roman" w:cs="Times New Roman"/>
          <w:bCs/>
          <w:sz w:val="24"/>
          <w:szCs w:val="24"/>
        </w:rPr>
        <w:t xml:space="preserve"> only a short</w:t>
      </w:r>
      <w:r w:rsidR="009D1EBD" w:rsidRPr="00EE7A4E">
        <w:rPr>
          <w:rFonts w:ascii="Times New Roman" w:hAnsi="Times New Roman" w:cs="Times New Roman"/>
          <w:bCs/>
          <w:sz w:val="24"/>
          <w:szCs w:val="24"/>
        </w:rPr>
        <w:t xml:space="preserve"> period</w:t>
      </w:r>
      <w:r w:rsidR="004D11B1" w:rsidRPr="00EE7A4E">
        <w:rPr>
          <w:rFonts w:ascii="Times New Roman" w:hAnsi="Times New Roman" w:cs="Times New Roman"/>
          <w:bCs/>
          <w:sz w:val="24"/>
          <w:szCs w:val="24"/>
        </w:rPr>
        <w:t>,</w:t>
      </w:r>
      <w:r w:rsidR="009D1EBD" w:rsidRPr="00EE7A4E">
        <w:rPr>
          <w:rFonts w:ascii="Times New Roman" w:hAnsi="Times New Roman" w:cs="Times New Roman"/>
          <w:bCs/>
          <w:sz w:val="24"/>
          <w:szCs w:val="24"/>
        </w:rPr>
        <w:t xml:space="preserve"> 2014 to 2018</w:t>
      </w:r>
      <w:r w:rsidR="004D11B1" w:rsidRPr="00EE7A4E">
        <w:rPr>
          <w:rFonts w:ascii="Times New Roman" w:hAnsi="Times New Roman" w:cs="Times New Roman"/>
          <w:bCs/>
          <w:sz w:val="24"/>
          <w:szCs w:val="24"/>
        </w:rPr>
        <w:t>, but the period displayed pronounced changes in deep convection</w:t>
      </w:r>
      <w:r w:rsidR="00495ED7" w:rsidRPr="00EE7A4E">
        <w:rPr>
          <w:rFonts w:ascii="Times New Roman" w:hAnsi="Times New Roman" w:cs="Times New Roman"/>
          <w:bCs/>
          <w:sz w:val="24"/>
          <w:szCs w:val="24"/>
        </w:rPr>
        <w:t xml:space="preserve"> (</w:t>
      </w:r>
      <w:r w:rsidR="009331B9">
        <w:rPr>
          <w:rFonts w:ascii="Times New Roman" w:hAnsi="Times New Roman" w:cs="Times New Roman"/>
          <w:bCs/>
          <w:sz w:val="24"/>
          <w:szCs w:val="24"/>
        </w:rPr>
        <w:t>t</w:t>
      </w:r>
      <w:r w:rsidR="00495ED7" w:rsidRPr="00EE7A4E">
        <w:rPr>
          <w:rFonts w:ascii="Times New Roman" w:hAnsi="Times New Roman" w:cs="Times New Roman"/>
          <w:bCs/>
          <w:sz w:val="24"/>
          <w:szCs w:val="24"/>
        </w:rPr>
        <w:t xml:space="preserve">he extended OSNAP time series </w:t>
      </w:r>
      <w:r w:rsidR="004B2FCC" w:rsidRPr="00EE7A4E">
        <w:rPr>
          <w:rFonts w:ascii="Times New Roman" w:hAnsi="Times New Roman" w:cs="Times New Roman"/>
          <w:bCs/>
          <w:sz w:val="24"/>
          <w:szCs w:val="24"/>
        </w:rPr>
        <w:t xml:space="preserve">were </w:t>
      </w:r>
      <w:r w:rsidR="00495ED7" w:rsidRPr="00EE7A4E">
        <w:rPr>
          <w:rFonts w:ascii="Times New Roman" w:hAnsi="Times New Roman" w:cs="Times New Roman"/>
          <w:bCs/>
          <w:sz w:val="24"/>
          <w:szCs w:val="24"/>
        </w:rPr>
        <w:t>used by these authors)</w:t>
      </w:r>
      <w:r w:rsidR="004D11B1" w:rsidRPr="00EE7A4E">
        <w:rPr>
          <w:rFonts w:ascii="Times New Roman" w:hAnsi="Times New Roman" w:cs="Times New Roman"/>
          <w:bCs/>
          <w:sz w:val="24"/>
          <w:szCs w:val="24"/>
        </w:rPr>
        <w:t>, and</w:t>
      </w:r>
      <w:r w:rsidR="009331B9">
        <w:rPr>
          <w:rFonts w:ascii="Times New Roman" w:hAnsi="Times New Roman" w:cs="Times New Roman"/>
          <w:bCs/>
          <w:sz w:val="24"/>
          <w:szCs w:val="24"/>
        </w:rPr>
        <w:t xml:space="preserve">, therefore, </w:t>
      </w:r>
      <w:r w:rsidR="004D11B1" w:rsidRPr="00EE7A4E">
        <w:rPr>
          <w:rFonts w:ascii="Times New Roman" w:hAnsi="Times New Roman" w:cs="Times New Roman"/>
          <w:bCs/>
          <w:sz w:val="24"/>
          <w:szCs w:val="24"/>
        </w:rPr>
        <w:t xml:space="preserve">had the potential of showing effects from the Labrador Sea. </w:t>
      </w:r>
      <w:r w:rsidR="009D1EBD" w:rsidRPr="00EE7A4E">
        <w:rPr>
          <w:rFonts w:ascii="Times New Roman" w:hAnsi="Times New Roman" w:cs="Times New Roman"/>
          <w:bCs/>
          <w:sz w:val="24"/>
          <w:szCs w:val="24"/>
        </w:rPr>
        <w:t xml:space="preserve"> </w:t>
      </w:r>
      <w:r w:rsidR="007E3547" w:rsidRPr="00EE7A4E">
        <w:rPr>
          <w:rFonts w:ascii="Times New Roman" w:hAnsi="Times New Roman" w:cs="Times New Roman"/>
          <w:bCs/>
          <w:sz w:val="24"/>
          <w:szCs w:val="24"/>
        </w:rPr>
        <w:t xml:space="preserve">However, the AMOC in density space </w:t>
      </w:r>
      <w:r w:rsidR="009E792A">
        <w:rPr>
          <w:rFonts w:ascii="Times New Roman" w:hAnsi="Times New Roman" w:cs="Times New Roman"/>
          <w:bCs/>
          <w:sz w:val="24"/>
          <w:szCs w:val="24"/>
        </w:rPr>
        <w:t>has</w:t>
      </w:r>
      <w:r w:rsidR="009E792A" w:rsidRPr="00EE7A4E">
        <w:rPr>
          <w:rFonts w:ascii="Times New Roman" w:hAnsi="Times New Roman" w:cs="Times New Roman"/>
          <w:bCs/>
          <w:sz w:val="24"/>
          <w:szCs w:val="24"/>
        </w:rPr>
        <w:t xml:space="preserve"> </w:t>
      </w:r>
      <w:r w:rsidR="003F0F0B" w:rsidRPr="00EE7A4E">
        <w:rPr>
          <w:rFonts w:ascii="Times New Roman" w:hAnsi="Times New Roman" w:cs="Times New Roman"/>
          <w:bCs/>
          <w:sz w:val="24"/>
          <w:szCs w:val="24"/>
        </w:rPr>
        <w:t>less</w:t>
      </w:r>
      <w:r w:rsidR="007E3547" w:rsidRPr="00EE7A4E">
        <w:rPr>
          <w:rFonts w:ascii="Times New Roman" w:hAnsi="Times New Roman" w:cs="Times New Roman"/>
          <w:bCs/>
          <w:sz w:val="24"/>
          <w:szCs w:val="24"/>
        </w:rPr>
        <w:t xml:space="preserve"> variability compared to the AMOC in depth space in the subpolar region</w:t>
      </w:r>
      <w:r w:rsidR="003F0F0B" w:rsidRPr="00EE7A4E">
        <w:rPr>
          <w:rFonts w:ascii="Times New Roman" w:hAnsi="Times New Roman" w:cs="Times New Roman"/>
          <w:bCs/>
          <w:sz w:val="24"/>
          <w:szCs w:val="24"/>
        </w:rPr>
        <w:t xml:space="preserve"> </w:t>
      </w:r>
      <w:r w:rsidR="009E792A">
        <w:rPr>
          <w:rFonts w:ascii="Times New Roman" w:hAnsi="Times New Roman" w:cs="Times New Roman"/>
          <w:bCs/>
          <w:sz w:val="24"/>
          <w:szCs w:val="24"/>
        </w:rPr>
        <w:t>(</w:t>
      </w:r>
      <w:r w:rsidR="00A70352" w:rsidRPr="00EE7A4E">
        <w:rPr>
          <w:rFonts w:ascii="Times New Roman" w:hAnsi="Times New Roman" w:cs="Times New Roman"/>
          <w:bCs/>
          <w:sz w:val="24"/>
          <w:szCs w:val="24"/>
        </w:rPr>
        <w:fldChar w:fldCharType="begin"/>
      </w:r>
      <w:r w:rsidR="00856173">
        <w:rPr>
          <w:rFonts w:ascii="Times New Roman" w:hAnsi="Times New Roman" w:cs="Times New Roman"/>
          <w:bCs/>
          <w:sz w:val="24"/>
          <w:szCs w:val="24"/>
        </w:rPr>
        <w:instrText xml:space="preserve"> ADDIN EN.CITE &lt;EndNote&gt;&lt;Cite AuthorYear="1"&gt;&lt;Author&gt;Zhang&lt;/Author&gt;&lt;Year&gt;2010&lt;/Year&gt;&lt;RecNum&gt;6860&lt;/RecNum&gt;&lt;Suffix&gt;`, Figure 2&lt;/Suffix&gt;&lt;DisplayText&gt;Zhang (2010, Figure 2)&lt;/DisplayText&gt;&lt;record&gt;&lt;rec-number&gt;6860&lt;/rec-number&gt;&lt;foreign-keys&gt;&lt;key app="EN" db-id="sexww2d2pxxax1eaw0ex0509sr22dt2a5frf" timestamp="1637784802"&gt;6860&lt;/key&gt;&lt;/foreign-keys&gt;&lt;ref-type name="Journal Article"&gt;17&lt;/ref-type&gt;&lt;contributors&gt;&lt;authors&gt;&lt;author&gt;Zhang, R.&lt;/author&gt;&lt;/authors&gt;&lt;/contributors&gt;&lt;auth-address&gt;NOAA, Princeton, NJ 08540 USA&lt;/auth-address&gt;&lt;titles&gt;&lt;title&gt;Latitudinal dependence of Atlantic meridional overturning circulation (AMOC) variations&lt;/title&gt;&lt;secondary-title&gt;Geophysical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37&lt;/volume&gt;&lt;keywords&gt;&lt;keyword&gt;variability&lt;/keyword&gt;&lt;keyword&gt;models&lt;/keyword&gt;&lt;keyword&gt;ocean&lt;/keyword&gt;&lt;/keywords&gt;&lt;dates&gt;&lt;year&gt;2010&lt;/year&gt;&lt;pub-dates&gt;&lt;date&gt;Aug 21&lt;/date&gt;&lt;/pub-dates&gt;&lt;/dates&gt;&lt;isbn&gt;0094-8276&lt;/isbn&gt;&lt;accession-num&gt;WOS:000281138200007&lt;/accession-num&gt;&lt;urls&gt;&lt;related-urls&gt;&lt;url&gt;&amp;lt;Go to ISI&amp;gt;://WOS:000281138200007&lt;/url&gt;&lt;/related-urls&gt;&lt;/urls&gt;&lt;electronic-resource-num&gt;Artn L16703&amp;#xD;10.1029/2010gl044474&lt;/electronic-resource-num&gt;&lt;language&gt;English&lt;/language&gt;&lt;/record&gt;&lt;/Cite&gt;&lt;/EndNote&gt;</w:instrText>
      </w:r>
      <w:r w:rsidR="00A70352" w:rsidRPr="00EE7A4E">
        <w:rPr>
          <w:rFonts w:ascii="Times New Roman" w:hAnsi="Times New Roman" w:cs="Times New Roman"/>
          <w:bCs/>
          <w:sz w:val="24"/>
          <w:szCs w:val="24"/>
        </w:rPr>
        <w:fldChar w:fldCharType="separate"/>
      </w:r>
      <w:r w:rsidR="00FD7854" w:rsidRPr="00EE7A4E">
        <w:rPr>
          <w:rFonts w:ascii="Times New Roman" w:hAnsi="Times New Roman" w:cs="Times New Roman"/>
          <w:bCs/>
          <w:noProof/>
          <w:sz w:val="24"/>
          <w:szCs w:val="24"/>
        </w:rPr>
        <w:t>Zhang</w:t>
      </w:r>
      <w:r w:rsidR="009E792A">
        <w:rPr>
          <w:rFonts w:ascii="Times New Roman" w:hAnsi="Times New Roman" w:cs="Times New Roman"/>
          <w:bCs/>
          <w:noProof/>
          <w:sz w:val="24"/>
          <w:szCs w:val="24"/>
        </w:rPr>
        <w:t>,</w:t>
      </w:r>
      <w:r w:rsidR="00FD7854" w:rsidRPr="00EE7A4E">
        <w:rPr>
          <w:rFonts w:ascii="Times New Roman" w:hAnsi="Times New Roman" w:cs="Times New Roman"/>
          <w:bCs/>
          <w:noProof/>
          <w:sz w:val="24"/>
          <w:szCs w:val="24"/>
        </w:rPr>
        <w:t xml:space="preserve"> 2010, Figure 2)</w:t>
      </w:r>
      <w:r w:rsidR="00A70352" w:rsidRPr="00EE7A4E">
        <w:rPr>
          <w:rFonts w:ascii="Times New Roman" w:hAnsi="Times New Roman" w:cs="Times New Roman"/>
          <w:bCs/>
          <w:sz w:val="24"/>
          <w:szCs w:val="24"/>
        </w:rPr>
        <w:fldChar w:fldCharType="end"/>
      </w:r>
      <w:r w:rsidR="007E3547" w:rsidRPr="00EE7A4E">
        <w:rPr>
          <w:rFonts w:ascii="Times New Roman" w:hAnsi="Times New Roman" w:cs="Times New Roman"/>
          <w:bCs/>
          <w:sz w:val="24"/>
          <w:szCs w:val="24"/>
        </w:rPr>
        <w:t>, so that a strong influence from the Labrador Sea would be less likely observe</w:t>
      </w:r>
      <w:r w:rsidR="00FD7854" w:rsidRPr="00EE7A4E">
        <w:rPr>
          <w:rFonts w:ascii="Times New Roman" w:hAnsi="Times New Roman" w:cs="Times New Roman"/>
          <w:bCs/>
          <w:sz w:val="24"/>
          <w:szCs w:val="24"/>
        </w:rPr>
        <w:t>d</w:t>
      </w:r>
      <w:r w:rsidR="007E3547" w:rsidRPr="00EE7A4E">
        <w:rPr>
          <w:rFonts w:ascii="Times New Roman" w:hAnsi="Times New Roman" w:cs="Times New Roman"/>
          <w:bCs/>
          <w:sz w:val="24"/>
          <w:szCs w:val="24"/>
        </w:rPr>
        <w:t xml:space="preserve">.  </w:t>
      </w:r>
      <w:r w:rsidR="009D1EBD" w:rsidRPr="00EE7A4E">
        <w:rPr>
          <w:rFonts w:ascii="Times New Roman" w:hAnsi="Times New Roman" w:cs="Times New Roman"/>
          <w:bCs/>
          <w:sz w:val="24"/>
          <w:szCs w:val="24"/>
        </w:rPr>
        <w:t xml:space="preserve"> </w:t>
      </w:r>
      <w:r w:rsidR="00B50766" w:rsidRPr="00EE7A4E">
        <w:rPr>
          <w:rFonts w:ascii="Times New Roman" w:hAnsi="Times New Roman" w:cs="Times New Roman"/>
          <w:bCs/>
          <w:sz w:val="24"/>
          <w:szCs w:val="24"/>
        </w:rPr>
        <w:t xml:space="preserve">Here, we </w:t>
      </w:r>
      <w:r w:rsidR="009D1EBD" w:rsidRPr="00EE7A4E">
        <w:rPr>
          <w:rFonts w:ascii="Times New Roman" w:hAnsi="Times New Roman" w:cs="Times New Roman"/>
          <w:bCs/>
          <w:sz w:val="24"/>
          <w:szCs w:val="24"/>
        </w:rPr>
        <w:t>focus on</w:t>
      </w:r>
      <w:r w:rsidR="00B50766" w:rsidRPr="00EE7A4E">
        <w:rPr>
          <w:rFonts w:ascii="Times New Roman" w:hAnsi="Times New Roman" w:cs="Times New Roman"/>
          <w:bCs/>
          <w:sz w:val="24"/>
          <w:szCs w:val="24"/>
        </w:rPr>
        <w:t xml:space="preserve"> the </w:t>
      </w:r>
      <w:r w:rsidR="00937866" w:rsidRPr="00EE7A4E">
        <w:rPr>
          <w:rFonts w:ascii="Times New Roman" w:hAnsi="Times New Roman" w:cs="Times New Roman"/>
          <w:bCs/>
          <w:sz w:val="24"/>
          <w:szCs w:val="24"/>
        </w:rPr>
        <w:t xml:space="preserve">currents at </w:t>
      </w:r>
      <w:r w:rsidR="00B50766" w:rsidRPr="00EE7A4E">
        <w:rPr>
          <w:rFonts w:ascii="Times New Roman" w:hAnsi="Times New Roman" w:cs="Times New Roman"/>
          <w:bCs/>
          <w:sz w:val="24"/>
          <w:szCs w:val="24"/>
        </w:rPr>
        <w:t>Barents Sea outlets</w:t>
      </w:r>
      <w:r w:rsidR="00937866" w:rsidRPr="00EE7A4E">
        <w:rPr>
          <w:rFonts w:ascii="Times New Roman" w:hAnsi="Times New Roman" w:cs="Times New Roman"/>
          <w:bCs/>
          <w:sz w:val="24"/>
          <w:szCs w:val="24"/>
        </w:rPr>
        <w:t xml:space="preserve"> and </w:t>
      </w:r>
      <w:r w:rsidR="00704926" w:rsidRPr="00EE7A4E">
        <w:rPr>
          <w:rFonts w:ascii="Times New Roman" w:hAnsi="Times New Roman" w:cs="Times New Roman"/>
          <w:bCs/>
          <w:sz w:val="24"/>
          <w:szCs w:val="24"/>
        </w:rPr>
        <w:t>their</w:t>
      </w:r>
      <w:r w:rsidR="00937866" w:rsidRPr="00EE7A4E">
        <w:rPr>
          <w:rFonts w:ascii="Times New Roman" w:hAnsi="Times New Roman" w:cs="Times New Roman"/>
          <w:bCs/>
          <w:sz w:val="24"/>
          <w:szCs w:val="24"/>
        </w:rPr>
        <w:t xml:space="preserve"> interaction with </w:t>
      </w:r>
      <w:r w:rsidR="007E3547" w:rsidRPr="00EE7A4E">
        <w:rPr>
          <w:rFonts w:ascii="Times New Roman" w:hAnsi="Times New Roman" w:cs="Times New Roman"/>
          <w:bCs/>
          <w:sz w:val="24"/>
          <w:szCs w:val="24"/>
        </w:rPr>
        <w:t xml:space="preserve">AMOC </w:t>
      </w:r>
      <w:r w:rsidR="00646D00" w:rsidRPr="00EE7A4E">
        <w:rPr>
          <w:rFonts w:ascii="Times New Roman" w:hAnsi="Times New Roman" w:cs="Times New Roman"/>
          <w:bCs/>
          <w:sz w:val="24"/>
          <w:szCs w:val="24"/>
        </w:rPr>
        <w:t>(in depth space)</w:t>
      </w:r>
      <w:r w:rsidR="007E3547" w:rsidRPr="00EE7A4E">
        <w:rPr>
          <w:rFonts w:ascii="Times New Roman" w:hAnsi="Times New Roman" w:cs="Times New Roman"/>
          <w:bCs/>
          <w:sz w:val="24"/>
          <w:szCs w:val="24"/>
        </w:rPr>
        <w:t xml:space="preserve"> and </w:t>
      </w:r>
      <w:r w:rsidR="00646D00" w:rsidRPr="00EE7A4E">
        <w:rPr>
          <w:rFonts w:ascii="Times New Roman" w:hAnsi="Times New Roman" w:cs="Times New Roman"/>
          <w:bCs/>
          <w:sz w:val="24"/>
          <w:szCs w:val="24"/>
        </w:rPr>
        <w:t xml:space="preserve">the </w:t>
      </w:r>
      <w:r w:rsidR="007E3547" w:rsidRPr="00EE7A4E">
        <w:rPr>
          <w:rFonts w:ascii="Times New Roman" w:hAnsi="Times New Roman" w:cs="Times New Roman"/>
          <w:bCs/>
          <w:sz w:val="24"/>
          <w:szCs w:val="24"/>
        </w:rPr>
        <w:t xml:space="preserve">AMO </w:t>
      </w:r>
      <w:r w:rsidR="00704926" w:rsidRPr="00EE7A4E">
        <w:rPr>
          <w:rFonts w:ascii="Times New Roman" w:hAnsi="Times New Roman" w:cs="Times New Roman"/>
          <w:bCs/>
          <w:sz w:val="24"/>
          <w:szCs w:val="24"/>
        </w:rPr>
        <w:t>currents in the North Atlantic</w:t>
      </w:r>
      <w:r w:rsidR="00646D00" w:rsidRPr="00EE7A4E">
        <w:rPr>
          <w:rFonts w:ascii="Times New Roman" w:hAnsi="Times New Roman" w:cs="Times New Roman"/>
          <w:bCs/>
          <w:sz w:val="24"/>
          <w:szCs w:val="24"/>
        </w:rPr>
        <w:t xml:space="preserve">. We presently </w:t>
      </w:r>
      <w:r w:rsidR="009331B9">
        <w:rPr>
          <w:rFonts w:ascii="Times New Roman" w:hAnsi="Times New Roman" w:cs="Times New Roman"/>
          <w:bCs/>
          <w:sz w:val="24"/>
          <w:szCs w:val="24"/>
        </w:rPr>
        <w:t xml:space="preserve">are unable to </w:t>
      </w:r>
      <w:r w:rsidR="00646D00" w:rsidRPr="00A760EE">
        <w:rPr>
          <w:rFonts w:ascii="Times New Roman" w:hAnsi="Times New Roman" w:cs="Times New Roman"/>
          <w:bCs/>
          <w:sz w:val="24"/>
          <w:szCs w:val="24"/>
        </w:rPr>
        <w:t>provide mechanistic arguments for which of the two AMOC versions that would be most relevant for explaining the Barents Sea observations</w:t>
      </w:r>
      <w:r w:rsidR="007A4364" w:rsidRPr="00A760EE">
        <w:rPr>
          <w:rFonts w:ascii="Times New Roman" w:hAnsi="Times New Roman" w:cs="Times New Roman"/>
          <w:bCs/>
          <w:sz w:val="24"/>
          <w:szCs w:val="24"/>
        </w:rPr>
        <w:t xml:space="preserve">, </w:t>
      </w:r>
      <w:r w:rsidR="00FA73C7" w:rsidRPr="00A760EE">
        <w:rPr>
          <w:rFonts w:ascii="Times New Roman" w:hAnsi="Times New Roman" w:cs="Times New Roman"/>
          <w:bCs/>
          <w:sz w:val="24"/>
          <w:szCs w:val="24"/>
        </w:rPr>
        <w:t>but</w:t>
      </w:r>
      <w:r w:rsidR="007A4364" w:rsidRPr="00A760EE">
        <w:rPr>
          <w:rFonts w:ascii="Times New Roman" w:hAnsi="Times New Roman" w:cs="Times New Roman"/>
          <w:bCs/>
          <w:sz w:val="24"/>
          <w:szCs w:val="24"/>
        </w:rPr>
        <w:t xml:space="preserve"> AMOC in density space </w:t>
      </w:r>
      <w:r w:rsidR="001F1817" w:rsidRPr="00A760EE">
        <w:rPr>
          <w:rFonts w:ascii="Times New Roman" w:hAnsi="Times New Roman" w:cs="Times New Roman"/>
          <w:bCs/>
          <w:sz w:val="24"/>
          <w:szCs w:val="24"/>
        </w:rPr>
        <w:t xml:space="preserve">is dependent on god </w:t>
      </w:r>
      <w:r w:rsidR="00E35262" w:rsidRPr="00A760EE">
        <w:rPr>
          <w:rFonts w:ascii="Times New Roman" w:hAnsi="Times New Roman" w:cs="Times New Roman"/>
          <w:bCs/>
          <w:sz w:val="24"/>
          <w:szCs w:val="24"/>
        </w:rPr>
        <w:t xml:space="preserve">characteristics of the </w:t>
      </w:r>
      <w:r w:rsidR="00D17FA7" w:rsidRPr="00A760EE">
        <w:rPr>
          <w:rFonts w:ascii="Times New Roman" w:hAnsi="Times New Roman" w:cs="Times New Roman"/>
          <w:bCs/>
          <w:sz w:val="24"/>
          <w:szCs w:val="24"/>
        </w:rPr>
        <w:t>deep density structure</w:t>
      </w:r>
      <w:r w:rsidR="00907704" w:rsidRPr="00A760EE">
        <w:rPr>
          <w:rFonts w:ascii="Times New Roman" w:hAnsi="Times New Roman" w:cs="Times New Roman"/>
          <w:bCs/>
          <w:sz w:val="24"/>
          <w:szCs w:val="24"/>
        </w:rPr>
        <w:t xml:space="preserve"> </w:t>
      </w:r>
      <w:r w:rsidR="00907704" w:rsidRPr="00A760EE">
        <w:rPr>
          <w:rFonts w:ascii="Times New Roman" w:hAnsi="Times New Roman" w:cs="Times New Roman"/>
          <w:bCs/>
          <w:sz w:val="24"/>
          <w:szCs w:val="24"/>
        </w:rPr>
        <w:fldChar w:fldCharType="begin"/>
      </w:r>
      <w:r w:rsidR="00856173">
        <w:rPr>
          <w:rFonts w:ascii="Times New Roman" w:hAnsi="Times New Roman" w:cs="Times New Roman"/>
          <w:bCs/>
          <w:sz w:val="24"/>
          <w:szCs w:val="24"/>
        </w:rPr>
        <w:instrText xml:space="preserve"> ADDIN EN.CITE &lt;EndNote&gt;&lt;Cite&gt;&lt;Author&gt;Le Bras&lt;/Author&gt;&lt;Year&gt;2023&lt;/Year&gt;&lt;RecNum&gt;7043&lt;/RecNum&gt;&lt;DisplayText&gt;(Le Bras et al., 2023)&lt;/DisplayText&gt;&lt;record&gt;&lt;rec-number&gt;7043&lt;/rec-number&gt;&lt;foreign-keys&gt;&lt;key app="EN" db-id="sexww2d2pxxax1eaw0ex0509sr22dt2a5frf" timestamp="1688730114"&gt;7043&lt;/key&gt;&lt;/foreign-keys&gt;&lt;ref-type name="Journal Article"&gt;17&lt;/ref-type&gt;&lt;contributors&gt;&lt;authors&gt;&lt;author&gt;Le Bras, I. A. A.&lt;/author&gt;&lt;author&gt;Willis, J.&lt;/author&gt;&lt;author&gt;Fenty, I.&lt;/author&gt;&lt;/authors&gt;&lt;/contributors&gt;&lt;auth-address&gt;Woods Hole Oceanog Inst, Woods Hole, MA 02543 USA&amp;#xD;CALTECH, Jet Prop Lab, Pasadena, CA USA&lt;/auth-address&gt;&lt;titles&gt;&lt;title&gt;The Atlantic Meridional Overturning Circulation at 35 degrees N From Deep Moorings, Floats, and Satellite Altimeter&lt;/title&gt;&lt;secondary-title&gt;Geophysical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Lett&lt;/abbr-1&gt;&lt;/alt-periodical&gt;&lt;volume&gt;50&lt;/volume&gt;&lt;number&gt;10&lt;/number&gt;&lt;keywords&gt;&lt;keyword&gt;western boundary current&lt;/keyword&gt;&lt;keyword&gt;labrador sea-water&lt;/keyword&gt;&lt;keyword&gt;ocean&lt;/keyword&gt;&lt;keyword&gt;subpolar&lt;/keyword&gt;&lt;keyword&gt;coherence&lt;/keyword&gt;&lt;keyword&gt;pathways&lt;/keyword&gt;&lt;/keywords&gt;&lt;dates&gt;&lt;year&gt;2023&lt;/year&gt;&lt;pub-dates&gt;&lt;date&gt;May 28&lt;/date&gt;&lt;/pub-dates&gt;&lt;/dates&gt;&lt;isbn&gt;0094-8276&lt;/isbn&gt;&lt;accession-num&gt;WOS:001001462600065&lt;/accession-num&gt;&lt;urls&gt;&lt;related-urls&gt;&lt;url&gt;&amp;lt;Go to ISI&amp;gt;://WOS:001001462600065&lt;/url&gt;&lt;/related-urls&gt;&lt;/urls&gt;&lt;electronic-resource-num&gt;ARTN e2022GL101931&amp;#xD;10.1029/2022GL101931&lt;/electronic-resource-num&gt;&lt;language&gt;English&lt;/language&gt;&lt;/record&gt;&lt;/Cite&gt;&lt;/EndNote&gt;</w:instrText>
      </w:r>
      <w:r w:rsidR="00907704" w:rsidRPr="00A760EE">
        <w:rPr>
          <w:rFonts w:ascii="Times New Roman" w:hAnsi="Times New Roman" w:cs="Times New Roman"/>
          <w:bCs/>
          <w:sz w:val="24"/>
          <w:szCs w:val="24"/>
        </w:rPr>
        <w:fldChar w:fldCharType="separate"/>
      </w:r>
      <w:r w:rsidR="00856173">
        <w:rPr>
          <w:rFonts w:ascii="Times New Roman" w:hAnsi="Times New Roman" w:cs="Times New Roman"/>
          <w:bCs/>
          <w:noProof/>
          <w:sz w:val="24"/>
          <w:szCs w:val="24"/>
        </w:rPr>
        <w:t>(Le Bras et al., 2023)</w:t>
      </w:r>
      <w:r w:rsidR="00907704" w:rsidRPr="00A760EE">
        <w:rPr>
          <w:rFonts w:ascii="Times New Roman" w:hAnsi="Times New Roman" w:cs="Times New Roman"/>
          <w:bCs/>
          <w:sz w:val="24"/>
          <w:szCs w:val="24"/>
        </w:rPr>
        <w:fldChar w:fldCharType="end"/>
      </w:r>
      <w:r w:rsidR="00907704" w:rsidRPr="00A760EE">
        <w:rPr>
          <w:rFonts w:ascii="Times New Roman" w:hAnsi="Times New Roman" w:cs="Times New Roman"/>
          <w:bCs/>
          <w:sz w:val="24"/>
          <w:szCs w:val="24"/>
        </w:rPr>
        <w:t>.</w:t>
      </w:r>
      <w:r w:rsidR="00646D00" w:rsidRPr="00A760EE">
        <w:rPr>
          <w:rFonts w:ascii="Times New Roman" w:hAnsi="Times New Roman" w:cs="Times New Roman"/>
          <w:bCs/>
          <w:sz w:val="24"/>
          <w:szCs w:val="24"/>
        </w:rPr>
        <w:t xml:space="preserve">   </w:t>
      </w:r>
    </w:p>
    <w:p w14:paraId="5E51A909" w14:textId="02B9CFC4" w:rsidR="00386CDA" w:rsidRPr="00A760EE" w:rsidRDefault="00FD4FED" w:rsidP="00806BC2">
      <w:pPr>
        <w:pStyle w:val="Heading3"/>
        <w:spacing w:line="480" w:lineRule="auto"/>
        <w:rPr>
          <w:rFonts w:ascii="Times New Roman" w:hAnsi="Times New Roman" w:cs="Times New Roman"/>
          <w:color w:val="auto"/>
        </w:rPr>
      </w:pPr>
      <w:bookmarkStart w:id="38" w:name="_Toc103347874"/>
      <w:bookmarkStart w:id="39" w:name="_Toc135765704"/>
      <w:r w:rsidRPr="00A760EE">
        <w:rPr>
          <w:rFonts w:ascii="Times New Roman" w:hAnsi="Times New Roman" w:cs="Times New Roman"/>
          <w:color w:val="auto"/>
        </w:rPr>
        <w:lastRenderedPageBreak/>
        <w:t xml:space="preserve">5.3.1 </w:t>
      </w:r>
      <w:r w:rsidR="0053226D" w:rsidRPr="00A760EE">
        <w:rPr>
          <w:rFonts w:ascii="Times New Roman" w:hAnsi="Times New Roman" w:cs="Times New Roman"/>
          <w:color w:val="auto"/>
        </w:rPr>
        <w:t>Lead-lag relations</w:t>
      </w:r>
      <w:bookmarkEnd w:id="38"/>
      <w:bookmarkEnd w:id="39"/>
      <w:r w:rsidR="005F4F1C" w:rsidRPr="00A760EE">
        <w:rPr>
          <w:rFonts w:ascii="Times New Roman" w:hAnsi="Times New Roman" w:cs="Times New Roman"/>
          <w:color w:val="auto"/>
        </w:rPr>
        <w:t xml:space="preserve"> </w:t>
      </w:r>
    </w:p>
    <w:p w14:paraId="7DCEB3E7" w14:textId="76BEDEC5" w:rsidR="00386CDA" w:rsidRPr="00764575" w:rsidRDefault="00386CDA" w:rsidP="00806BC2">
      <w:pPr>
        <w:pStyle w:val="H1"/>
        <w:rPr>
          <w:b w:val="0"/>
          <w:sz w:val="24"/>
          <w:szCs w:val="24"/>
        </w:rPr>
      </w:pPr>
      <w:r w:rsidRPr="00764575">
        <w:rPr>
          <w:b w:val="0"/>
          <w:sz w:val="24"/>
          <w:szCs w:val="24"/>
        </w:rPr>
        <w:t xml:space="preserve">Since the AMO is defined by sea surface temperatures, we compare the UPP temperatures in the Barents Sea (0 -30 m) with the AMO (≈ 0 - 5 m). The results </w:t>
      </w:r>
      <w:r w:rsidR="00A31B45">
        <w:rPr>
          <w:b w:val="0"/>
          <w:sz w:val="24"/>
          <w:szCs w:val="24"/>
        </w:rPr>
        <w:t>are</w:t>
      </w:r>
      <w:r w:rsidRPr="00764575">
        <w:rPr>
          <w:b w:val="0"/>
          <w:sz w:val="24"/>
          <w:szCs w:val="24"/>
        </w:rPr>
        <w:t xml:space="preserve"> </w:t>
      </w:r>
      <w:proofErr w:type="gramStart"/>
      <w:r w:rsidR="008E0AE4">
        <w:rPr>
          <w:b w:val="0"/>
          <w:sz w:val="24"/>
          <w:szCs w:val="24"/>
        </w:rPr>
        <w:t>similar to</w:t>
      </w:r>
      <w:proofErr w:type="gramEnd"/>
      <w:r w:rsidRPr="00764575">
        <w:rPr>
          <w:b w:val="0"/>
          <w:sz w:val="24"/>
          <w:szCs w:val="24"/>
        </w:rPr>
        <w:t xml:space="preserve"> the AMOC results, but after 1998, the </w:t>
      </w:r>
      <w:r w:rsidR="007C369B" w:rsidRPr="00764575">
        <w:rPr>
          <w:b w:val="0"/>
          <w:sz w:val="24"/>
          <w:szCs w:val="24"/>
        </w:rPr>
        <w:t>LL</w:t>
      </w:r>
      <w:r w:rsidRPr="00764575">
        <w:rPr>
          <w:b w:val="0"/>
          <w:sz w:val="24"/>
          <w:szCs w:val="24"/>
        </w:rPr>
        <w:t xml:space="preserve"> pattern became less persistent showing a short period 2009-2012 when AMO was lagging the UPP</w:t>
      </w:r>
      <w:r w:rsidR="0022235A" w:rsidRPr="00764575">
        <w:rPr>
          <w:b w:val="0"/>
          <w:sz w:val="24"/>
          <w:szCs w:val="24"/>
        </w:rPr>
        <w:t xml:space="preserve"> </w:t>
      </w:r>
      <w:r w:rsidR="00970341" w:rsidRPr="00764575">
        <w:rPr>
          <w:b w:val="0"/>
          <w:sz w:val="24"/>
          <w:szCs w:val="24"/>
        </w:rPr>
        <w:t>(</w:t>
      </w:r>
      <w:r w:rsidR="0022235A" w:rsidRPr="00764575">
        <w:rPr>
          <w:b w:val="0"/>
          <w:sz w:val="24"/>
          <w:szCs w:val="24"/>
        </w:rPr>
        <w:t>Figure 3d and f</w:t>
      </w:r>
      <w:r w:rsidR="00970341" w:rsidRPr="00764575">
        <w:rPr>
          <w:b w:val="0"/>
          <w:sz w:val="24"/>
          <w:szCs w:val="24"/>
        </w:rPr>
        <w:t>)</w:t>
      </w:r>
      <w:r w:rsidR="0022235A" w:rsidRPr="00764575">
        <w:rPr>
          <w:b w:val="0"/>
          <w:sz w:val="24"/>
          <w:szCs w:val="24"/>
        </w:rPr>
        <w:t>.</w:t>
      </w:r>
      <w:r w:rsidR="00712688" w:rsidRPr="00764575">
        <w:rPr>
          <w:b w:val="0"/>
          <w:sz w:val="24"/>
          <w:szCs w:val="24"/>
        </w:rPr>
        <w:t xml:space="preserve"> </w:t>
      </w:r>
    </w:p>
    <w:p w14:paraId="7DD8ABDC" w14:textId="504057DE" w:rsidR="00386CDA" w:rsidRPr="00764575" w:rsidRDefault="0022235A" w:rsidP="00806BC2">
      <w:pPr>
        <w:pStyle w:val="H1"/>
        <w:rPr>
          <w:b w:val="0"/>
          <w:sz w:val="24"/>
          <w:szCs w:val="24"/>
        </w:rPr>
      </w:pPr>
      <w:r w:rsidRPr="00764575">
        <w:rPr>
          <w:b w:val="0"/>
          <w:sz w:val="24"/>
          <w:szCs w:val="24"/>
        </w:rPr>
        <w:t xml:space="preserve">We compare temperature and salinity time series for the BIT and the BS-NE regions to the AMOC </w:t>
      </w:r>
      <w:r w:rsidR="00970341" w:rsidRPr="00764575">
        <w:rPr>
          <w:b w:val="0"/>
          <w:sz w:val="24"/>
          <w:szCs w:val="24"/>
        </w:rPr>
        <w:t>(</w:t>
      </w:r>
      <w:r w:rsidRPr="00764575">
        <w:rPr>
          <w:b w:val="0"/>
          <w:sz w:val="24"/>
          <w:szCs w:val="24"/>
        </w:rPr>
        <w:t>Figure 4a and b</w:t>
      </w:r>
      <w:r w:rsidR="00970341" w:rsidRPr="00764575">
        <w:rPr>
          <w:b w:val="0"/>
          <w:sz w:val="24"/>
          <w:szCs w:val="24"/>
        </w:rPr>
        <w:t>)</w:t>
      </w:r>
      <w:r w:rsidRPr="00764575">
        <w:rPr>
          <w:b w:val="0"/>
          <w:sz w:val="24"/>
          <w:szCs w:val="24"/>
        </w:rPr>
        <w:t xml:space="preserve">. </w:t>
      </w:r>
      <w:r w:rsidR="00386CDA" w:rsidRPr="00764575">
        <w:rPr>
          <w:b w:val="0"/>
          <w:sz w:val="24"/>
          <w:szCs w:val="24"/>
        </w:rPr>
        <w:t xml:space="preserve">The LL pattern at the </w:t>
      </w:r>
      <w:r w:rsidRPr="00764575">
        <w:rPr>
          <w:b w:val="0"/>
          <w:sz w:val="24"/>
          <w:szCs w:val="24"/>
        </w:rPr>
        <w:t xml:space="preserve">two </w:t>
      </w:r>
      <w:r w:rsidR="00855841" w:rsidRPr="00764575">
        <w:rPr>
          <w:b w:val="0"/>
          <w:sz w:val="24"/>
          <w:szCs w:val="24"/>
        </w:rPr>
        <w:t>regions</w:t>
      </w:r>
      <w:r w:rsidR="00386CDA" w:rsidRPr="00764575">
        <w:rPr>
          <w:b w:val="0"/>
          <w:sz w:val="24"/>
          <w:szCs w:val="24"/>
        </w:rPr>
        <w:t xml:space="preserve"> show</w:t>
      </w:r>
      <w:r w:rsidR="00D912E0" w:rsidRPr="00764575">
        <w:rPr>
          <w:b w:val="0"/>
          <w:sz w:val="24"/>
          <w:szCs w:val="24"/>
        </w:rPr>
        <w:t>s</w:t>
      </w:r>
      <w:r w:rsidR="00386CDA" w:rsidRPr="00764575">
        <w:rPr>
          <w:b w:val="0"/>
          <w:sz w:val="24"/>
          <w:szCs w:val="24"/>
        </w:rPr>
        <w:t xml:space="preserve"> contrasting results. In the West</w:t>
      </w:r>
      <w:r w:rsidR="002F6270" w:rsidRPr="00764575">
        <w:rPr>
          <w:b w:val="0"/>
          <w:sz w:val="24"/>
          <w:szCs w:val="24"/>
        </w:rPr>
        <w:t xml:space="preserve"> (BIT)</w:t>
      </w:r>
      <w:r w:rsidR="00386CDA" w:rsidRPr="00764575">
        <w:rPr>
          <w:b w:val="0"/>
          <w:sz w:val="24"/>
          <w:szCs w:val="24"/>
        </w:rPr>
        <w:t xml:space="preserve">, the AMOC significantly leads the near-bottom temperatures from 1992 to 2014. In the </w:t>
      </w:r>
      <w:r w:rsidR="002F6270" w:rsidRPr="00764575">
        <w:rPr>
          <w:b w:val="0"/>
          <w:sz w:val="24"/>
          <w:szCs w:val="24"/>
        </w:rPr>
        <w:t>North</w:t>
      </w:r>
      <w:r w:rsidR="004E6273" w:rsidRPr="00764575">
        <w:rPr>
          <w:b w:val="0"/>
          <w:sz w:val="24"/>
          <w:szCs w:val="24"/>
        </w:rPr>
        <w:t>east</w:t>
      </w:r>
      <w:r w:rsidR="002F6270" w:rsidRPr="00764575">
        <w:rPr>
          <w:b w:val="0"/>
          <w:sz w:val="24"/>
          <w:szCs w:val="24"/>
        </w:rPr>
        <w:t xml:space="preserve">, </w:t>
      </w:r>
      <w:r w:rsidRPr="00764575">
        <w:rPr>
          <w:b w:val="0"/>
          <w:sz w:val="24"/>
          <w:szCs w:val="24"/>
        </w:rPr>
        <w:t>BS-NE</w:t>
      </w:r>
      <w:r w:rsidR="002F6270" w:rsidRPr="00764575">
        <w:rPr>
          <w:b w:val="0"/>
          <w:sz w:val="24"/>
          <w:szCs w:val="24"/>
        </w:rPr>
        <w:t>,</w:t>
      </w:r>
      <w:r w:rsidR="006733EA" w:rsidRPr="00764575">
        <w:rPr>
          <w:b w:val="0"/>
          <w:sz w:val="24"/>
          <w:szCs w:val="24"/>
        </w:rPr>
        <w:t xml:space="preserve"> </w:t>
      </w:r>
      <w:r w:rsidR="00386CDA" w:rsidRPr="00764575">
        <w:rPr>
          <w:b w:val="0"/>
          <w:sz w:val="24"/>
          <w:szCs w:val="24"/>
        </w:rPr>
        <w:t>the AMOC leads</w:t>
      </w:r>
      <w:r w:rsidR="003C627E" w:rsidRPr="00764575">
        <w:rPr>
          <w:b w:val="0"/>
          <w:sz w:val="24"/>
          <w:szCs w:val="24"/>
        </w:rPr>
        <w:t xml:space="preserve"> </w:t>
      </w:r>
      <w:r w:rsidR="002F6270" w:rsidRPr="00764575">
        <w:rPr>
          <w:b w:val="0"/>
          <w:sz w:val="24"/>
          <w:szCs w:val="24"/>
        </w:rPr>
        <w:t>the</w:t>
      </w:r>
      <w:r w:rsidR="003C627E" w:rsidRPr="00764575">
        <w:rPr>
          <w:b w:val="0"/>
          <w:sz w:val="24"/>
          <w:szCs w:val="24"/>
        </w:rPr>
        <w:t xml:space="preserve"> </w:t>
      </w:r>
      <w:r w:rsidR="005F13A2" w:rsidRPr="00764575">
        <w:rPr>
          <w:b w:val="0"/>
          <w:sz w:val="24"/>
          <w:szCs w:val="24"/>
        </w:rPr>
        <w:t xml:space="preserve">near bottom </w:t>
      </w:r>
      <w:r w:rsidR="003C627E" w:rsidRPr="00764575">
        <w:rPr>
          <w:b w:val="0"/>
          <w:sz w:val="24"/>
          <w:szCs w:val="24"/>
        </w:rPr>
        <w:t>temperatures</w:t>
      </w:r>
      <w:r w:rsidR="00956E1A" w:rsidRPr="00764575">
        <w:rPr>
          <w:b w:val="0"/>
          <w:sz w:val="24"/>
          <w:szCs w:val="24"/>
        </w:rPr>
        <w:t xml:space="preserve"> until 1998 and then </w:t>
      </w:r>
      <w:r w:rsidR="005F13A2" w:rsidRPr="00764575">
        <w:rPr>
          <w:b w:val="0"/>
          <w:sz w:val="24"/>
          <w:szCs w:val="24"/>
        </w:rPr>
        <w:t>becomes lagging</w:t>
      </w:r>
      <w:r w:rsidR="00956E1A" w:rsidRPr="00764575">
        <w:rPr>
          <w:b w:val="0"/>
          <w:sz w:val="24"/>
          <w:szCs w:val="24"/>
        </w:rPr>
        <w:t xml:space="preserve"> </w:t>
      </w:r>
      <w:r w:rsidR="00787852" w:rsidRPr="00764575">
        <w:rPr>
          <w:b w:val="0"/>
          <w:sz w:val="24"/>
          <w:szCs w:val="24"/>
        </w:rPr>
        <w:t>in the period</w:t>
      </w:r>
      <w:r w:rsidR="00956E1A" w:rsidRPr="00764575">
        <w:rPr>
          <w:b w:val="0"/>
          <w:sz w:val="24"/>
          <w:szCs w:val="24"/>
        </w:rPr>
        <w:t xml:space="preserve"> 2004 to 2011</w:t>
      </w:r>
      <w:r w:rsidR="00386CDA" w:rsidRPr="00764575">
        <w:rPr>
          <w:b w:val="0"/>
          <w:sz w:val="24"/>
          <w:szCs w:val="24"/>
        </w:rPr>
        <w:t>.</w:t>
      </w:r>
      <w:r w:rsidR="0031121F" w:rsidRPr="00764575">
        <w:rPr>
          <w:b w:val="0"/>
          <w:sz w:val="24"/>
          <w:szCs w:val="24"/>
        </w:rPr>
        <w:t xml:space="preserve"> </w:t>
      </w:r>
      <w:r w:rsidR="00386CDA" w:rsidRPr="00764575">
        <w:rPr>
          <w:b w:val="0"/>
          <w:sz w:val="24"/>
          <w:szCs w:val="24"/>
        </w:rPr>
        <w:t xml:space="preserve"> </w:t>
      </w:r>
      <w:r w:rsidR="00B54281" w:rsidRPr="00764575">
        <w:rPr>
          <w:b w:val="0"/>
          <w:sz w:val="24"/>
          <w:szCs w:val="24"/>
        </w:rPr>
        <w:fldChar w:fldCharType="begin"/>
      </w:r>
      <w:r w:rsidR="00B54281" w:rsidRPr="00764575">
        <w:rPr>
          <w:b w:val="0"/>
          <w:sz w:val="24"/>
          <w:szCs w:val="24"/>
        </w:rPr>
        <w:instrText xml:space="preserve"> ADDIN EN.CITE &lt;EndNote&gt;&lt;Cite AuthorYear="1"&gt;&lt;Author&gt;Asbjornsen&lt;/Author&gt;&lt;Year&gt;2020&lt;/Year&gt;&lt;RecNum&gt;6925&lt;/RecNum&gt;&lt;DisplayText&gt;Asbjornsen et al. (2020)&lt;/DisplayText&gt;&lt;record&gt;&lt;rec-number&gt;6925&lt;/rec-number&gt;&lt;foreign-keys&gt;&lt;key app="EN" db-id="sexww2d2pxxax1eaw0ex0509sr22dt2a5frf" timestamp="1671020032"&gt;6925&lt;/key&gt;&lt;/foreign-keys&gt;&lt;ref-type name="Journal Article"&gt;17&lt;/ref-type&gt;&lt;contributors&gt;&lt;authors&gt;&lt;author&gt;Asbjornsen, H.&lt;/author&gt;&lt;author&gt;Arthun, M.&lt;/author&gt;&lt;author&gt;Skagseth, O.&lt;/author&gt;&lt;author&gt;Eldevik, T.&lt;/author&gt;&lt;/authors&gt;&lt;/contributors&gt;&lt;auth-address&gt;Univ Bergen, Inst Geophys, Bergen, Norway&amp;#xD;Bjerknes Ctr Climate Res, Bergen, Norway&amp;#xD;Inst Marine Res, Bergen, Norway&lt;/auth-address&gt;&lt;titles&gt;&lt;title&gt;Mechanisms Underlying Recent Arctic Atlantification&lt;/title&gt;&lt;secondary-title&gt;Geophysical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Lett&lt;/abbr-1&gt;&lt;/alt-periodical&gt;&lt;volume&gt;47&lt;/volume&gt;&lt;number&gt;15&lt;/number&gt;&lt;keywords&gt;&lt;keyword&gt;atlantification&lt;/keyword&gt;&lt;keyword&gt;barents sea&lt;/keyword&gt;&lt;keyword&gt;arctic climate change&lt;/keyword&gt;&lt;keyword&gt;eccov4-r3&lt;/keyword&gt;&lt;keyword&gt;sea-ice loss&lt;/keyword&gt;&lt;keyword&gt;barents sea&lt;/keyword&gt;&lt;keyword&gt;heat&lt;/keyword&gt;&lt;keyword&gt;temperature&lt;/keyword&gt;&lt;keyword&gt;transport&lt;/keyword&gt;&lt;/keywords&gt;&lt;dates&gt;&lt;year&gt;2020&lt;/year&gt;&lt;pub-dates&gt;&lt;date&gt;Aug 16&lt;/date&gt;&lt;/pub-dates&gt;&lt;/dates&gt;&lt;isbn&gt;0094-8276&lt;/isbn&gt;&lt;accession-num&gt;WOS:000560376100012&lt;/accession-num&gt;&lt;urls&gt;&lt;related-urls&gt;&lt;url&gt;&amp;lt;Go to ISI&amp;gt;://WOS:000560376100012&lt;/url&gt;&lt;/related-urls&gt;&lt;/urls&gt;&lt;electronic-resource-num&gt;ARTN e2020GL088036&amp;#xD;10.1029/2020GL088036&lt;/electronic-resource-num&gt;&lt;language&gt;English&lt;/language&gt;&lt;/record&gt;&lt;/Cite&gt;&lt;/EndNote&gt;</w:instrText>
      </w:r>
      <w:r w:rsidR="00B54281" w:rsidRPr="00764575">
        <w:rPr>
          <w:b w:val="0"/>
          <w:sz w:val="24"/>
          <w:szCs w:val="24"/>
        </w:rPr>
        <w:fldChar w:fldCharType="separate"/>
      </w:r>
      <w:r w:rsidR="00B54281" w:rsidRPr="00764575">
        <w:rPr>
          <w:b w:val="0"/>
          <w:noProof/>
          <w:sz w:val="24"/>
          <w:szCs w:val="24"/>
        </w:rPr>
        <w:t>Asbjornsen et al. (2020)</w:t>
      </w:r>
      <w:r w:rsidR="00B54281" w:rsidRPr="00764575">
        <w:rPr>
          <w:b w:val="0"/>
          <w:sz w:val="24"/>
          <w:szCs w:val="24"/>
        </w:rPr>
        <w:fldChar w:fldCharType="end"/>
      </w:r>
      <w:r w:rsidR="00B54281" w:rsidRPr="00764575">
        <w:rPr>
          <w:b w:val="0"/>
          <w:sz w:val="24"/>
          <w:szCs w:val="24"/>
        </w:rPr>
        <w:t xml:space="preserve"> note</w:t>
      </w:r>
      <w:r w:rsidR="009E792A">
        <w:rPr>
          <w:b w:val="0"/>
          <w:sz w:val="24"/>
          <w:szCs w:val="24"/>
        </w:rPr>
        <w:t>d</w:t>
      </w:r>
      <w:r w:rsidR="00B54281" w:rsidRPr="00764575">
        <w:rPr>
          <w:b w:val="0"/>
          <w:sz w:val="24"/>
          <w:szCs w:val="24"/>
        </w:rPr>
        <w:t xml:space="preserve"> that there is a steep warming trend between 1996 and 2006 </w:t>
      </w:r>
      <w:r w:rsidR="003832AD" w:rsidRPr="00764575">
        <w:rPr>
          <w:b w:val="0"/>
          <w:sz w:val="24"/>
          <w:szCs w:val="24"/>
        </w:rPr>
        <w:t xml:space="preserve">(See our Figure </w:t>
      </w:r>
      <w:r w:rsidR="00297724" w:rsidRPr="00764575">
        <w:rPr>
          <w:b w:val="0"/>
          <w:sz w:val="24"/>
          <w:szCs w:val="24"/>
        </w:rPr>
        <w:t xml:space="preserve">4a) </w:t>
      </w:r>
      <w:r w:rsidR="00B54281" w:rsidRPr="00764575">
        <w:rPr>
          <w:b w:val="0"/>
          <w:sz w:val="24"/>
          <w:szCs w:val="24"/>
        </w:rPr>
        <w:t>and suggest</w:t>
      </w:r>
      <w:r w:rsidR="005F224E">
        <w:rPr>
          <w:b w:val="0"/>
          <w:sz w:val="24"/>
          <w:szCs w:val="24"/>
        </w:rPr>
        <w:t>ed</w:t>
      </w:r>
      <w:r w:rsidR="00B54281" w:rsidRPr="00764575">
        <w:rPr>
          <w:b w:val="0"/>
          <w:sz w:val="24"/>
          <w:szCs w:val="24"/>
        </w:rPr>
        <w:t xml:space="preserve">, based on a modelling study, that the warming of the open ocean domains in the northern Barents Sea during this period is due to horizontal and vertical </w:t>
      </w:r>
      <w:r w:rsidR="004E6273" w:rsidRPr="00764575">
        <w:rPr>
          <w:b w:val="0"/>
          <w:sz w:val="24"/>
          <w:szCs w:val="24"/>
        </w:rPr>
        <w:t xml:space="preserve">thermal </w:t>
      </w:r>
      <w:r w:rsidR="00B54281" w:rsidRPr="00764575">
        <w:rPr>
          <w:b w:val="0"/>
          <w:sz w:val="24"/>
          <w:szCs w:val="24"/>
        </w:rPr>
        <w:t xml:space="preserve">advection and diffusion. </w:t>
      </w:r>
      <w:r w:rsidR="00933564" w:rsidRPr="00764575">
        <w:rPr>
          <w:b w:val="0"/>
          <w:sz w:val="24"/>
          <w:szCs w:val="24"/>
        </w:rPr>
        <w:fldChar w:fldCharType="begin"/>
      </w:r>
      <w:r w:rsidR="0031121F" w:rsidRPr="00764575">
        <w:rPr>
          <w:b w:val="0"/>
          <w:sz w:val="24"/>
          <w:szCs w:val="24"/>
        </w:rPr>
        <w:instrText xml:space="preserve"> ADDIN EN.CITE &lt;EndNote&gt;&lt;Cite AuthorYear="1"&gt;&lt;Author&gt;Skagseth&lt;/Author&gt;&lt;Year&gt;2020&lt;/Year&gt;&lt;RecNum&gt;6300&lt;/RecNum&gt;&lt;DisplayText&gt;Skagseth et al. (2020)&lt;/DisplayText&gt;&lt;record&gt;&lt;rec-number&gt;6300&lt;/rec-number&gt;&lt;foreign-keys&gt;&lt;key app="EN" db-id="sexww2d2pxxax1eaw0ex0509sr22dt2a5frf" timestamp="1597860283"&gt;6300&lt;/key&gt;&lt;/foreign-keys&gt;&lt;ref-type name="Journal Article"&gt;17&lt;/ref-type&gt;&lt;contributors&gt;&lt;authors&gt;&lt;author&gt;Skagseth, O.&lt;/author&gt;&lt;author&gt;Eldevik, T.&lt;/author&gt;&lt;author&gt;Arthun, M.&lt;/author&gt;&lt;author&gt;Asbjornsen, H.&lt;/author&gt;&lt;author&gt;Lien, V. D. S.&lt;/author&gt;&lt;author&gt;Smedsrud, L. H.&lt;/author&gt;&lt;/authors&gt;&lt;/contributors&gt;&lt;auth-address&gt;Inst Marine Res, Bergen, Norway&amp;#xD;Bjerknes Ctr Climate Res, Bergen, Norway&amp;#xD;Univ Bergen, Geophys Inst, Bergen, Norway&lt;/auth-address&gt;&lt;titles&gt;&lt;title&gt;Reduced efficiency of the Barents Sea cooling machine&lt;/title&gt;&lt;secondary-title&gt;Nature Climate Change&lt;/secondary-title&gt;&lt;alt-title&gt;Nat Clim Change&lt;/alt-title&gt;&lt;/titles&gt;&lt;periodical&gt;&lt;full-title&gt;Nature Climate Change&lt;/full-title&gt;&lt;abbr-1&gt;Nat Clim Change&lt;/abbr-1&gt;&lt;/periodical&gt;&lt;alt-periodical&gt;&lt;full-title&gt;Nature Climate Change&lt;/full-title&gt;&lt;abbr-1&gt;Nat Clim Change&lt;/abbr-1&gt;&lt;/alt-periodical&gt;&lt;pages&gt;661-+&lt;/pages&gt;&lt;volume&gt;10&lt;/volume&gt;&lt;number&gt;7&lt;/number&gt;&lt;keywords&gt;&lt;keyword&gt;mid-depth circulation&lt;/keyword&gt;&lt;keyword&gt;atlantic water-flow&lt;/keyword&gt;&lt;keyword&gt;atmospheric circulation&lt;/keyword&gt;&lt;keyword&gt;north-atlantic&lt;/keyword&gt;&lt;keyword&gt;polar front&lt;/keyword&gt;&lt;keyword&gt;dense water&lt;/keyword&gt;&lt;keyword&gt;ice loss&lt;/keyword&gt;&lt;keyword&gt;transport&lt;/keyword&gt;&lt;keyword&gt;heat&lt;/keyword&gt;&lt;keyword&gt;variability&lt;/keyword&gt;&lt;/keywords&gt;&lt;dates&gt;&lt;year&gt;2020&lt;/year&gt;&lt;pub-dates&gt;&lt;date&gt;Jul&lt;/date&gt;&lt;/pub-dates&gt;&lt;/dates&gt;&lt;isbn&gt;1758-678x&lt;/isbn&gt;&lt;accession-num&gt;WOS:000534778800001&lt;/accession-num&gt;&lt;urls&gt;&lt;related-urls&gt;&lt;url&gt;&amp;lt;Go to ISI&amp;gt;://WOS:000534778800001&lt;/url&gt;&lt;/related-urls&gt;&lt;/urls&gt;&lt;electronic-resource-num&gt;10.1038/s41558-020-0772-6&lt;/electronic-resource-num&gt;&lt;language&gt;English&lt;/language&gt;&lt;/record&gt;&lt;/Cite&gt;&lt;/EndNote&gt;</w:instrText>
      </w:r>
      <w:r w:rsidR="00933564" w:rsidRPr="00764575">
        <w:rPr>
          <w:b w:val="0"/>
          <w:sz w:val="24"/>
          <w:szCs w:val="24"/>
        </w:rPr>
        <w:fldChar w:fldCharType="separate"/>
      </w:r>
      <w:r w:rsidR="0031121F" w:rsidRPr="00764575">
        <w:rPr>
          <w:b w:val="0"/>
          <w:noProof/>
          <w:sz w:val="24"/>
          <w:szCs w:val="24"/>
        </w:rPr>
        <w:t>Skagseth et al. (2020)</w:t>
      </w:r>
      <w:r w:rsidR="00933564" w:rsidRPr="00764575">
        <w:rPr>
          <w:b w:val="0"/>
          <w:sz w:val="24"/>
          <w:szCs w:val="24"/>
        </w:rPr>
        <w:fldChar w:fldCharType="end"/>
      </w:r>
      <w:r w:rsidR="00933564" w:rsidRPr="00764575">
        <w:rPr>
          <w:b w:val="0"/>
          <w:sz w:val="24"/>
          <w:szCs w:val="24"/>
        </w:rPr>
        <w:t xml:space="preserve"> </w:t>
      </w:r>
      <w:r w:rsidR="002E1D96" w:rsidRPr="00764575">
        <w:rPr>
          <w:b w:val="0"/>
          <w:sz w:val="24"/>
          <w:szCs w:val="24"/>
        </w:rPr>
        <w:t xml:space="preserve">also </w:t>
      </w:r>
      <w:r w:rsidR="00030CFD">
        <w:rPr>
          <w:b w:val="0"/>
          <w:sz w:val="24"/>
          <w:szCs w:val="24"/>
        </w:rPr>
        <w:t>identif</w:t>
      </w:r>
      <w:r w:rsidR="005F224E">
        <w:rPr>
          <w:b w:val="0"/>
          <w:sz w:val="24"/>
          <w:szCs w:val="24"/>
        </w:rPr>
        <w:t>ied</w:t>
      </w:r>
      <w:r w:rsidR="00030CFD" w:rsidRPr="00764575">
        <w:rPr>
          <w:b w:val="0"/>
          <w:sz w:val="24"/>
          <w:szCs w:val="24"/>
        </w:rPr>
        <w:t xml:space="preserve"> </w:t>
      </w:r>
      <w:r w:rsidR="002E1D96" w:rsidRPr="00764575">
        <w:rPr>
          <w:b w:val="0"/>
          <w:sz w:val="24"/>
          <w:szCs w:val="24"/>
        </w:rPr>
        <w:t>a difference between the BIT and the BS-NE throughflow branches.</w:t>
      </w:r>
    </w:p>
    <w:p w14:paraId="061FF860" w14:textId="77777777" w:rsidR="0059507E" w:rsidRPr="00764575" w:rsidRDefault="0040025F" w:rsidP="00806BC2">
      <w:pPr>
        <w:pStyle w:val="H1"/>
        <w:rPr>
          <w:b w:val="0"/>
          <w:sz w:val="24"/>
          <w:szCs w:val="24"/>
        </w:rPr>
      </w:pPr>
      <w:r w:rsidRPr="00764575">
        <w:rPr>
          <w:b w:val="0"/>
          <w:sz w:val="24"/>
          <w:szCs w:val="24"/>
        </w:rPr>
        <w:t xml:space="preserve">In the period from 1971 (the start of observations) and until about 2000, our results show that the AMOC is an overall leading variable to the variability of water temperatures in the BIT region. However, in the BS-NE region the near-bottom temperatures lead the AMOC (a period of 5 years if we only report statistically significant results), and then the AMOC becomes a leading variable for the near-bottom temperatures (a period of 6 years). </w:t>
      </w:r>
    </w:p>
    <w:p w14:paraId="7C461C5E" w14:textId="594918A5" w:rsidR="00386CDA" w:rsidRPr="00764575" w:rsidRDefault="00386CDA" w:rsidP="00806BC2">
      <w:pPr>
        <w:pStyle w:val="H1"/>
        <w:rPr>
          <w:b w:val="0"/>
          <w:sz w:val="24"/>
          <w:szCs w:val="24"/>
        </w:rPr>
      </w:pPr>
      <w:r w:rsidRPr="00764575">
        <w:rPr>
          <w:b w:val="0"/>
          <w:sz w:val="24"/>
          <w:szCs w:val="24"/>
        </w:rPr>
        <w:t>We have no firm explanations for the difference between the BIT and BS</w:t>
      </w:r>
      <w:r w:rsidR="00855841" w:rsidRPr="00764575">
        <w:rPr>
          <w:b w:val="0"/>
          <w:sz w:val="24"/>
          <w:szCs w:val="24"/>
        </w:rPr>
        <w:t>-NE</w:t>
      </w:r>
      <w:r w:rsidRPr="00764575">
        <w:rPr>
          <w:b w:val="0"/>
          <w:sz w:val="24"/>
          <w:szCs w:val="24"/>
        </w:rPr>
        <w:t xml:space="preserve"> </w:t>
      </w:r>
      <w:r w:rsidR="00855841" w:rsidRPr="00764575">
        <w:rPr>
          <w:b w:val="0"/>
          <w:sz w:val="24"/>
          <w:szCs w:val="24"/>
        </w:rPr>
        <w:t>regions</w:t>
      </w:r>
      <w:r w:rsidR="00F63761" w:rsidRPr="00764575">
        <w:rPr>
          <w:b w:val="0"/>
          <w:sz w:val="24"/>
          <w:szCs w:val="24"/>
        </w:rPr>
        <w:t>, but</w:t>
      </w:r>
      <w:r w:rsidRPr="00764575">
        <w:rPr>
          <w:b w:val="0"/>
          <w:sz w:val="24"/>
          <w:szCs w:val="24"/>
        </w:rPr>
        <w:t xml:space="preserve"> </w:t>
      </w:r>
      <w:r w:rsidR="00F63761" w:rsidRPr="00764575">
        <w:rPr>
          <w:b w:val="0"/>
          <w:sz w:val="24"/>
          <w:szCs w:val="24"/>
        </w:rPr>
        <w:t>t</w:t>
      </w:r>
      <w:r w:rsidR="00551F35" w:rsidRPr="00764575">
        <w:rPr>
          <w:b w:val="0"/>
          <w:sz w:val="24"/>
          <w:szCs w:val="24"/>
        </w:rPr>
        <w:t xml:space="preserve">here are </w:t>
      </w:r>
      <w:r w:rsidR="00FB20C0" w:rsidRPr="00764575">
        <w:rPr>
          <w:b w:val="0"/>
          <w:sz w:val="24"/>
          <w:szCs w:val="24"/>
        </w:rPr>
        <w:t>some</w:t>
      </w:r>
      <w:r w:rsidR="00551F35" w:rsidRPr="00764575">
        <w:rPr>
          <w:b w:val="0"/>
          <w:sz w:val="24"/>
          <w:szCs w:val="24"/>
        </w:rPr>
        <w:t xml:space="preserve"> </w:t>
      </w:r>
      <w:r w:rsidR="00292EAC" w:rsidRPr="00764575">
        <w:rPr>
          <w:b w:val="0"/>
          <w:sz w:val="24"/>
          <w:szCs w:val="24"/>
        </w:rPr>
        <w:t>supporting</w:t>
      </w:r>
      <w:r w:rsidRPr="00764575">
        <w:rPr>
          <w:b w:val="0"/>
          <w:sz w:val="24"/>
          <w:szCs w:val="24"/>
        </w:rPr>
        <w:t xml:space="preserve"> explanation</w:t>
      </w:r>
      <w:r w:rsidR="001B6A3D" w:rsidRPr="00764575">
        <w:rPr>
          <w:b w:val="0"/>
          <w:sz w:val="24"/>
          <w:szCs w:val="24"/>
        </w:rPr>
        <w:t>s</w:t>
      </w:r>
      <w:r w:rsidR="00292EAC" w:rsidRPr="00764575">
        <w:rPr>
          <w:b w:val="0"/>
          <w:sz w:val="24"/>
          <w:szCs w:val="24"/>
        </w:rPr>
        <w:t xml:space="preserve"> for </w:t>
      </w:r>
      <w:r w:rsidR="00015EEF" w:rsidRPr="00764575">
        <w:rPr>
          <w:b w:val="0"/>
          <w:sz w:val="24"/>
          <w:szCs w:val="24"/>
        </w:rPr>
        <w:t>the</w:t>
      </w:r>
      <w:r w:rsidR="00C1362E" w:rsidRPr="00764575">
        <w:rPr>
          <w:b w:val="0"/>
          <w:sz w:val="24"/>
          <w:szCs w:val="24"/>
        </w:rPr>
        <w:t xml:space="preserve"> difference. The BS-NE waters are slightly</w:t>
      </w:r>
      <w:r w:rsidR="00FB20C0" w:rsidRPr="00764575">
        <w:rPr>
          <w:b w:val="0"/>
          <w:sz w:val="24"/>
          <w:szCs w:val="24"/>
        </w:rPr>
        <w:t xml:space="preserve"> </w:t>
      </w:r>
      <w:r w:rsidR="009D283E" w:rsidRPr="00764575">
        <w:rPr>
          <w:b w:val="0"/>
          <w:sz w:val="24"/>
          <w:szCs w:val="24"/>
        </w:rPr>
        <w:t xml:space="preserve">less saline than the waters in the BIT region. </w:t>
      </w:r>
      <w:r w:rsidRPr="00764575">
        <w:rPr>
          <w:b w:val="0"/>
          <w:sz w:val="24"/>
          <w:szCs w:val="24"/>
        </w:rPr>
        <w:t xml:space="preserve"> </w:t>
      </w:r>
      <w:r w:rsidR="00015EEF" w:rsidRPr="00764575">
        <w:rPr>
          <w:b w:val="0"/>
          <w:sz w:val="24"/>
          <w:szCs w:val="24"/>
        </w:rPr>
        <w:t xml:space="preserve">Second, there </w:t>
      </w:r>
      <w:r w:rsidRPr="00764575">
        <w:rPr>
          <w:b w:val="0"/>
          <w:sz w:val="24"/>
          <w:szCs w:val="24"/>
        </w:rPr>
        <w:t>may be an indirect effect of a Coriolis force that</w:t>
      </w:r>
      <w:r w:rsidR="00BB366D" w:rsidRPr="00764575">
        <w:rPr>
          <w:b w:val="0"/>
          <w:sz w:val="24"/>
          <w:szCs w:val="24"/>
        </w:rPr>
        <w:t xml:space="preserve"> may distinguish stream flow characteristics between the two sides of fjords.  It </w:t>
      </w:r>
      <w:r w:rsidRPr="00764575">
        <w:rPr>
          <w:b w:val="0"/>
          <w:sz w:val="24"/>
          <w:szCs w:val="24"/>
        </w:rPr>
        <w:t>has</w:t>
      </w:r>
      <w:r w:rsidR="00BB366D" w:rsidRPr="00764575">
        <w:rPr>
          <w:b w:val="0"/>
          <w:sz w:val="24"/>
          <w:szCs w:val="24"/>
        </w:rPr>
        <w:t xml:space="preserve">, </w:t>
      </w:r>
      <w:r w:rsidR="00BB366D" w:rsidRPr="00764575">
        <w:rPr>
          <w:b w:val="0"/>
          <w:sz w:val="24"/>
          <w:szCs w:val="24"/>
        </w:rPr>
        <w:lastRenderedPageBreak/>
        <w:t>for example</w:t>
      </w:r>
      <w:r w:rsidR="001B6A3D" w:rsidRPr="00764575">
        <w:rPr>
          <w:b w:val="0"/>
          <w:sz w:val="24"/>
          <w:szCs w:val="24"/>
        </w:rPr>
        <w:t>,</w:t>
      </w:r>
      <w:r w:rsidRPr="00764575">
        <w:rPr>
          <w:b w:val="0"/>
          <w:sz w:val="24"/>
          <w:szCs w:val="24"/>
        </w:rPr>
        <w:t xml:space="preserve"> been shown to be present in a fiord going East West in the Spitsbergen</w:t>
      </w:r>
      <w:r w:rsidR="004B09F2" w:rsidRPr="00764575">
        <w:rPr>
          <w:b w:val="0"/>
          <w:sz w:val="24"/>
          <w:szCs w:val="24"/>
        </w:rPr>
        <w:t xml:space="preserve"> </w:t>
      </w:r>
      <w:r w:rsidR="004B09F2" w:rsidRPr="00764575">
        <w:rPr>
          <w:b w:val="0"/>
          <w:sz w:val="24"/>
          <w:szCs w:val="24"/>
        </w:rPr>
        <w:fldChar w:fldCharType="begin">
          <w:fldData xml:space="preserve">PEVuZE5vdGU+PENpdGU+PEF1dGhvcj5QYXdsb3dza2E8L0F1dGhvcj48WWVhcj4yMDE3PC9ZZWFy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PEVuZE5vdGU+PENpdGU+PEF1dGhvcj5QYXdsb3dza2E8L0F1dGhvcj48WWVhcj4yMDE3PC9ZZWFy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4B09F2" w:rsidRPr="00764575">
        <w:rPr>
          <w:b w:val="0"/>
          <w:sz w:val="24"/>
          <w:szCs w:val="24"/>
        </w:rPr>
      </w:r>
      <w:r w:rsidR="004B09F2" w:rsidRPr="00764575">
        <w:rPr>
          <w:b w:val="0"/>
          <w:sz w:val="24"/>
          <w:szCs w:val="24"/>
        </w:rPr>
        <w:fldChar w:fldCharType="separate"/>
      </w:r>
      <w:r w:rsidR="00856173">
        <w:rPr>
          <w:b w:val="0"/>
          <w:noProof/>
          <w:sz w:val="24"/>
          <w:szCs w:val="24"/>
        </w:rPr>
        <w:t>(Pawlowska et al., 2017)</w:t>
      </w:r>
      <w:r w:rsidR="004B09F2" w:rsidRPr="00764575">
        <w:rPr>
          <w:b w:val="0"/>
          <w:sz w:val="24"/>
          <w:szCs w:val="24"/>
        </w:rPr>
        <w:fldChar w:fldCharType="end"/>
      </w:r>
      <w:r w:rsidR="00AC491D" w:rsidRPr="00764575">
        <w:rPr>
          <w:b w:val="0"/>
          <w:sz w:val="24"/>
          <w:szCs w:val="24"/>
        </w:rPr>
        <w:t>.</w:t>
      </w:r>
      <w:r w:rsidR="006A1D68" w:rsidRPr="00764575">
        <w:rPr>
          <w:b w:val="0"/>
          <w:sz w:val="24"/>
          <w:szCs w:val="24"/>
        </w:rPr>
        <w:t xml:space="preserve"> </w:t>
      </w:r>
      <w:r w:rsidR="006F4333" w:rsidRPr="00764575">
        <w:rPr>
          <w:b w:val="0"/>
          <w:sz w:val="24"/>
          <w:szCs w:val="24"/>
        </w:rPr>
        <w:t xml:space="preserve">Normally, a </w:t>
      </w:r>
      <w:r w:rsidR="001B6A3D" w:rsidRPr="00764575">
        <w:rPr>
          <w:b w:val="0"/>
          <w:sz w:val="24"/>
          <w:szCs w:val="24"/>
        </w:rPr>
        <w:t>Coriolis</w:t>
      </w:r>
      <w:r w:rsidR="006F4333" w:rsidRPr="00764575">
        <w:rPr>
          <w:b w:val="0"/>
          <w:sz w:val="24"/>
          <w:szCs w:val="24"/>
        </w:rPr>
        <w:t xml:space="preserve"> force would enhance salinity on one side of a fiord.</w:t>
      </w:r>
      <w:r w:rsidR="001F01AC" w:rsidRPr="00764575">
        <w:rPr>
          <w:b w:val="0"/>
          <w:sz w:val="24"/>
          <w:szCs w:val="24"/>
        </w:rPr>
        <w:t xml:space="preserve"> </w:t>
      </w:r>
      <w:r w:rsidR="00030CFD">
        <w:rPr>
          <w:b w:val="0"/>
          <w:sz w:val="24"/>
          <w:szCs w:val="24"/>
        </w:rPr>
        <w:t>Lastly</w:t>
      </w:r>
      <w:r w:rsidR="00173159" w:rsidRPr="00764575">
        <w:rPr>
          <w:b w:val="0"/>
          <w:sz w:val="24"/>
          <w:szCs w:val="24"/>
        </w:rPr>
        <w:t xml:space="preserve">, </w:t>
      </w:r>
      <w:r w:rsidR="008D0405" w:rsidRPr="00764575">
        <w:rPr>
          <w:b w:val="0"/>
          <w:sz w:val="24"/>
          <w:szCs w:val="24"/>
        </w:rPr>
        <w:t xml:space="preserve">there may be atmospheric </w:t>
      </w:r>
      <w:r w:rsidR="001A5889" w:rsidRPr="00764575">
        <w:rPr>
          <w:b w:val="0"/>
          <w:sz w:val="24"/>
          <w:szCs w:val="24"/>
        </w:rPr>
        <w:t>phenomenon related to</w:t>
      </w:r>
      <w:r w:rsidR="00030CFD">
        <w:rPr>
          <w:b w:val="0"/>
          <w:sz w:val="24"/>
          <w:szCs w:val="24"/>
        </w:rPr>
        <w:t xml:space="preserve">, for example, the </w:t>
      </w:r>
      <w:r w:rsidR="001A5889" w:rsidRPr="00764575">
        <w:rPr>
          <w:b w:val="0"/>
          <w:sz w:val="24"/>
          <w:szCs w:val="24"/>
        </w:rPr>
        <w:t xml:space="preserve">positive or negative </w:t>
      </w:r>
      <w:r w:rsidR="00161112" w:rsidRPr="00764575">
        <w:rPr>
          <w:b w:val="0"/>
          <w:sz w:val="24"/>
          <w:szCs w:val="24"/>
        </w:rPr>
        <w:t>phases of the</w:t>
      </w:r>
      <w:r w:rsidR="001A5889" w:rsidRPr="00764575">
        <w:rPr>
          <w:b w:val="0"/>
          <w:sz w:val="24"/>
          <w:szCs w:val="24"/>
        </w:rPr>
        <w:t xml:space="preserve"> NAO </w:t>
      </w:r>
      <w:r w:rsidR="00C945F5" w:rsidRPr="00764575">
        <w:rPr>
          <w:b w:val="0"/>
          <w:sz w:val="24"/>
          <w:szCs w:val="24"/>
        </w:rPr>
        <w:fldChar w:fldCharType="begin">
          <w:fldData xml:space="preserve">PEVuZE5vdGU+PENpdGU+PEF1dGhvcj5EaWNrc29uPC9BdXRob3I+PFllYXI+MjAwMDwvWWVhcj48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PEVuZE5vdGU+PENpdGU+PEF1dGhvcj5EaWNrc29uPC9BdXRob3I+PFllYXI+MjAwMDwvWWVhcj48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C945F5" w:rsidRPr="00764575">
        <w:rPr>
          <w:b w:val="0"/>
          <w:sz w:val="24"/>
          <w:szCs w:val="24"/>
        </w:rPr>
      </w:r>
      <w:r w:rsidR="00C945F5" w:rsidRPr="00764575">
        <w:rPr>
          <w:b w:val="0"/>
          <w:sz w:val="24"/>
          <w:szCs w:val="24"/>
        </w:rPr>
        <w:fldChar w:fldCharType="separate"/>
      </w:r>
      <w:r w:rsidR="00856173">
        <w:rPr>
          <w:b w:val="0"/>
          <w:noProof/>
          <w:sz w:val="24"/>
          <w:szCs w:val="24"/>
        </w:rPr>
        <w:t>(Dickson et al., 2000)</w:t>
      </w:r>
      <w:r w:rsidR="00C945F5" w:rsidRPr="00764575">
        <w:rPr>
          <w:b w:val="0"/>
          <w:sz w:val="24"/>
          <w:szCs w:val="24"/>
        </w:rPr>
        <w:fldChar w:fldCharType="end"/>
      </w:r>
      <w:r w:rsidR="00D553FF" w:rsidRPr="00764575">
        <w:rPr>
          <w:b w:val="0"/>
          <w:sz w:val="24"/>
          <w:szCs w:val="24"/>
        </w:rPr>
        <w:t xml:space="preserve"> or</w:t>
      </w:r>
      <w:r w:rsidR="00ED6E6C" w:rsidRPr="00764575">
        <w:rPr>
          <w:b w:val="0"/>
          <w:sz w:val="24"/>
          <w:szCs w:val="24"/>
        </w:rPr>
        <w:t xml:space="preserve"> changes in the North Atlantic temperature </w:t>
      </w:r>
      <w:r w:rsidR="005F224E">
        <w:rPr>
          <w:b w:val="0"/>
          <w:sz w:val="24"/>
          <w:szCs w:val="24"/>
        </w:rPr>
        <w:t>(</w:t>
      </w:r>
      <w:r w:rsidR="00492F9D" w:rsidRPr="00764575">
        <w:rPr>
          <w:b w:val="0"/>
          <w:bCs/>
          <w:sz w:val="24"/>
          <w:szCs w:val="24"/>
        </w:rPr>
        <w:fldChar w:fldCharType="begin"/>
      </w:r>
      <w:r w:rsidR="00492F9D" w:rsidRPr="00764575">
        <w:rPr>
          <w:b w:val="0"/>
          <w:bCs/>
          <w:sz w:val="24"/>
          <w:szCs w:val="24"/>
        </w:rPr>
        <w:instrText xml:space="preserve"> ADDIN EN.CITE &lt;EndNote&gt;&lt;Cite AuthorYear="1"&gt;&lt;Author&gt;Kalnay&lt;/Author&gt;&lt;Year&gt;1996&lt;/Year&gt;&lt;RecNum&gt;6927&lt;/RecNum&gt;&lt;DisplayText&gt;Kalnay et al. (1996)&lt;/DisplayText&gt;&lt;record&gt;&lt;rec-number&gt;6927&lt;/rec-number&gt;&lt;foreign-keys&gt;&lt;key app="EN" db-id="sexww2d2pxxax1eaw0ex0509sr22dt2a5frf" timestamp="1677416986"&gt;6927&lt;/key&gt;&lt;/foreign-keys&gt;&lt;ref-type name="Journal Article"&gt;17&lt;/ref-type&gt;&lt;contributors&gt;&lt;authors&gt;&lt;author&gt;Kalnay,E &lt;/author&gt;&lt;author&gt;Kanamitsu, M &lt;/author&gt;&lt;author&gt;Kistler,  R &lt;/author&gt;&lt;author&gt;Collins, W &lt;/author&gt;&lt;author&gt;Deaven,D  &lt;/author&gt;&lt;/authors&gt;&lt;/contributors&gt;&lt;titles&gt;&lt;title&gt;The NCEP/NCAR 40-Year Reanalysis Project.&lt;/title&gt;&lt;secondary-title&gt;Bull. Amer. Meteor. Soc&lt;/secondary-title&gt;&lt;/titles&gt;&lt;periodical&gt;&lt;full-title&gt;Bull. Amer. Meteor. Soc&lt;/full-title&gt;&lt;/periodical&gt;&lt;pages&gt;437-472&lt;/pages&gt;&lt;volume&gt;77&lt;/volume&gt;&lt;dates&gt;&lt;year&gt;1996&lt;/year&gt;&lt;/dates&gt;&lt;urls&gt;&lt;/urls&gt;&lt;/record&gt;&lt;/Cite&gt;&lt;/EndNote&gt;</w:instrText>
      </w:r>
      <w:r w:rsidR="00492F9D" w:rsidRPr="00764575">
        <w:rPr>
          <w:b w:val="0"/>
          <w:bCs/>
          <w:sz w:val="24"/>
          <w:szCs w:val="24"/>
        </w:rPr>
        <w:fldChar w:fldCharType="separate"/>
      </w:r>
      <w:r w:rsidR="00492F9D" w:rsidRPr="00764575">
        <w:rPr>
          <w:b w:val="0"/>
          <w:bCs/>
          <w:noProof/>
          <w:sz w:val="24"/>
          <w:szCs w:val="24"/>
        </w:rPr>
        <w:t>Kalnay et al.</w:t>
      </w:r>
      <w:r w:rsidR="005F224E">
        <w:rPr>
          <w:b w:val="0"/>
          <w:bCs/>
          <w:noProof/>
          <w:sz w:val="24"/>
          <w:szCs w:val="24"/>
        </w:rPr>
        <w:t>,</w:t>
      </w:r>
      <w:r w:rsidR="00492F9D" w:rsidRPr="00764575">
        <w:rPr>
          <w:b w:val="0"/>
          <w:bCs/>
          <w:noProof/>
          <w:sz w:val="24"/>
          <w:szCs w:val="24"/>
        </w:rPr>
        <w:t xml:space="preserve"> 1996)</w:t>
      </w:r>
      <w:r w:rsidR="00492F9D" w:rsidRPr="00764575">
        <w:rPr>
          <w:b w:val="0"/>
          <w:bCs/>
          <w:sz w:val="24"/>
          <w:szCs w:val="24"/>
        </w:rPr>
        <w:fldChar w:fldCharType="end"/>
      </w:r>
      <w:r w:rsidR="00C945F5" w:rsidRPr="00764575">
        <w:rPr>
          <w:b w:val="0"/>
          <w:bCs/>
          <w:sz w:val="24"/>
          <w:szCs w:val="24"/>
        </w:rPr>
        <w:t xml:space="preserve"> </w:t>
      </w:r>
      <w:r w:rsidR="001A5889" w:rsidRPr="00764575">
        <w:rPr>
          <w:b w:val="0"/>
          <w:sz w:val="24"/>
          <w:szCs w:val="24"/>
        </w:rPr>
        <w:t>that</w:t>
      </w:r>
      <w:r w:rsidR="00161112" w:rsidRPr="00764575">
        <w:rPr>
          <w:b w:val="0"/>
          <w:sz w:val="24"/>
          <w:szCs w:val="24"/>
        </w:rPr>
        <w:t xml:space="preserve"> may affect the throughflow.</w:t>
      </w:r>
      <w:r w:rsidR="001A5889" w:rsidRPr="00764575">
        <w:rPr>
          <w:b w:val="0"/>
          <w:sz w:val="24"/>
          <w:szCs w:val="24"/>
        </w:rPr>
        <w:t xml:space="preserve"> </w:t>
      </w:r>
    </w:p>
    <w:p w14:paraId="7E68ADBE" w14:textId="3C939BF7" w:rsidR="00386CDA" w:rsidRPr="009847D6" w:rsidRDefault="00FD4FED" w:rsidP="00806BC2">
      <w:pPr>
        <w:pStyle w:val="Heading3"/>
        <w:spacing w:line="480" w:lineRule="auto"/>
        <w:rPr>
          <w:rFonts w:ascii="Times New Roman" w:hAnsi="Times New Roman" w:cs="Times New Roman"/>
          <w:color w:val="auto"/>
        </w:rPr>
      </w:pPr>
      <w:bookmarkStart w:id="40" w:name="_Toc103347875"/>
      <w:bookmarkStart w:id="41" w:name="_Toc135765705"/>
      <w:r w:rsidRPr="009847D6">
        <w:rPr>
          <w:rFonts w:ascii="Times New Roman" w:hAnsi="Times New Roman" w:cs="Times New Roman"/>
          <w:color w:val="auto"/>
        </w:rPr>
        <w:t xml:space="preserve">5.3.2 </w:t>
      </w:r>
      <w:r w:rsidR="00386CDA" w:rsidRPr="009847D6">
        <w:rPr>
          <w:rFonts w:ascii="Times New Roman" w:hAnsi="Times New Roman" w:cs="Times New Roman"/>
          <w:color w:val="auto"/>
        </w:rPr>
        <w:t>Cycle periods</w:t>
      </w:r>
      <w:bookmarkEnd w:id="40"/>
      <w:bookmarkEnd w:id="41"/>
    </w:p>
    <w:p w14:paraId="3AD4454F" w14:textId="66635CD7" w:rsidR="00CA73B3" w:rsidRPr="00764575" w:rsidRDefault="00D50089" w:rsidP="00806BC2">
      <w:pPr>
        <w:pStyle w:val="H1"/>
        <w:rPr>
          <w:b w:val="0"/>
          <w:sz w:val="24"/>
          <w:szCs w:val="24"/>
        </w:rPr>
      </w:pPr>
      <w:r w:rsidRPr="00764575">
        <w:rPr>
          <w:b w:val="0"/>
          <w:sz w:val="24"/>
          <w:szCs w:val="24"/>
        </w:rPr>
        <w:t xml:space="preserve">The observed series for </w:t>
      </w:r>
      <w:r w:rsidR="005F224E">
        <w:rPr>
          <w:b w:val="0"/>
          <w:sz w:val="24"/>
          <w:szCs w:val="24"/>
        </w:rPr>
        <w:t xml:space="preserve">the </w:t>
      </w:r>
      <w:r w:rsidRPr="00764575">
        <w:rPr>
          <w:b w:val="0"/>
          <w:sz w:val="24"/>
          <w:szCs w:val="24"/>
        </w:rPr>
        <w:t>AMOC, the AMO and the NAO are possibly superimposed series of components that each represent</w:t>
      </w:r>
      <w:r w:rsidR="00EF514C" w:rsidRPr="00764575">
        <w:rPr>
          <w:b w:val="0"/>
          <w:sz w:val="24"/>
          <w:szCs w:val="24"/>
        </w:rPr>
        <w:t>s</w:t>
      </w:r>
      <w:r w:rsidRPr="00764575">
        <w:rPr>
          <w:b w:val="0"/>
          <w:sz w:val="24"/>
          <w:szCs w:val="24"/>
        </w:rPr>
        <w:t xml:space="preserve"> specific mechanisms </w:t>
      </w:r>
      <w:r w:rsidRPr="00764575">
        <w:rPr>
          <w:b w:val="0"/>
          <w:sz w:val="24"/>
          <w:szCs w:val="24"/>
        </w:rPr>
        <w:fldChar w:fldCharType="begin"/>
      </w:r>
      <w:r w:rsidR="00856173">
        <w:rPr>
          <w:b w:val="0"/>
          <w:sz w:val="24"/>
          <w:szCs w:val="24"/>
        </w:rPr>
        <w:instrText xml:space="preserve"> ADDIN EN.CITE &lt;EndNote&gt;&lt;Cite&gt;&lt;Author&gt;Fang&lt;/Author&gt;&lt;Year&gt;2021&lt;/Year&gt;&lt;RecNum&gt;6930&lt;/RecNum&gt;&lt;DisplayText&gt;(S. W. Fang et al., 2021)&lt;/DisplayText&gt;&lt;record&gt;&lt;rec-number&gt;6930&lt;/rec-number&gt;&lt;foreign-keys&gt;&lt;key app="EN" db-id="sexww2d2pxxax1eaw0ex0509sr22dt2a5frf" timestamp="1672316615"&gt;6930&lt;/key&gt;&lt;/foreign-keys&gt;&lt;ref-type name="Journal Article"&gt;17&lt;/ref-type&gt;&lt;contributors&gt;&lt;authors&gt;&lt;author&gt;Fang, S. W.&lt;/author&gt;&lt;author&gt;Khodri, M.&lt;/author&gt;&lt;author&gt;Timmreck, C.&lt;/author&gt;&lt;author&gt;Zanchettin, D.&lt;/author&gt;&lt;author&gt;Jungclaus, J.&lt;/author&gt;&lt;/authors&gt;&lt;/contributors&gt;&lt;auth-address&gt;Max Planck Inst Meteorol, Hamburg, Germany&amp;#xD;IRD IPSL Lab Oceanog &amp;amp; Climat, Paris, France&amp;#xD;Univ CaFoscari Venice, Venice, Italy&lt;/auth-address&gt;&lt;titles&gt;&lt;title&gt;Disentangling Internal and External Contributions to Atlantic Multidecadal Variability Over the Past Millennium&lt;/title&gt;&lt;secondary-title&gt;Geophysical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Lett&lt;/abbr-1&gt;&lt;/alt-periodical&gt;&lt;volume&gt;48&lt;/volume&gt;&lt;number&gt;23&lt;/number&gt;&lt;keywords&gt;&lt;keyword&gt;atlantic multidecadal variability&lt;/keyword&gt;&lt;keyword&gt;pmip4&lt;/keyword&gt;&lt;keyword&gt;past1000&lt;/keyword&gt;&lt;keyword&gt;paleo-climate&lt;/keyword&gt;&lt;keyword&gt;internal variability&lt;/keyword&gt;&lt;keyword&gt;volcano&lt;/keyword&gt;&lt;keyword&gt;pmip4 contribution&lt;/keyword&gt;&lt;keyword&gt;ocean&lt;/keyword&gt;&lt;keyword&gt;climate&lt;/keyword&gt;&lt;keyword&gt;north&lt;/keyword&gt;&lt;keyword&gt;oscillation&lt;/keyword&gt;&lt;keyword&gt;rainfall&lt;/keyword&gt;&lt;keyword&gt;pacific&lt;/keyword&gt;&lt;keyword&gt;amv&lt;/keyword&gt;&lt;/keywords&gt;&lt;dates&gt;&lt;year&gt;2021&lt;/year&gt;&lt;pub-dates&gt;&lt;date&gt;Dec 16&lt;/date&gt;&lt;/pub-dates&gt;&lt;/dates&gt;&lt;isbn&gt;0094-8276&lt;/isbn&gt;&lt;accession-num&gt;WOS:000730019700071&lt;/accession-num&gt;&lt;urls&gt;&lt;related-urls&gt;&lt;url&gt;&amp;lt;Go to ISI&amp;gt;://WOS:000730019700071&lt;/url&gt;&lt;/related-urls&gt;&lt;/urls&gt;&lt;electronic-resource-num&gt;ARTN e2021GL095990&amp;#xD;10.1029/2021GL095990&lt;/electronic-resource-num&gt;&lt;language&gt;English&lt;/language&gt;&lt;/record&gt;&lt;/Cite&gt;&lt;/EndNote&gt;</w:instrText>
      </w:r>
      <w:r w:rsidRPr="00764575">
        <w:rPr>
          <w:b w:val="0"/>
          <w:sz w:val="24"/>
          <w:szCs w:val="24"/>
        </w:rPr>
        <w:fldChar w:fldCharType="separate"/>
      </w:r>
      <w:r w:rsidR="00856173">
        <w:rPr>
          <w:b w:val="0"/>
          <w:noProof/>
          <w:sz w:val="24"/>
          <w:szCs w:val="24"/>
        </w:rPr>
        <w:t>(Fang et al., 2021)</w:t>
      </w:r>
      <w:r w:rsidRPr="00764575">
        <w:rPr>
          <w:b w:val="0"/>
          <w:sz w:val="24"/>
          <w:szCs w:val="24"/>
        </w:rPr>
        <w:fldChar w:fldCharType="end"/>
      </w:r>
      <w:r w:rsidRPr="00764575">
        <w:rPr>
          <w:b w:val="0"/>
          <w:sz w:val="24"/>
          <w:szCs w:val="24"/>
        </w:rPr>
        <w:t xml:space="preserve">.  The mechanisms may be generated by internal </w:t>
      </w:r>
      <w:r w:rsidR="00EF514C" w:rsidRPr="00764575">
        <w:rPr>
          <w:b w:val="0"/>
          <w:sz w:val="24"/>
          <w:szCs w:val="24"/>
        </w:rPr>
        <w:t xml:space="preserve">processes </w:t>
      </w:r>
      <w:r w:rsidRPr="00764575">
        <w:rPr>
          <w:b w:val="0"/>
          <w:sz w:val="24"/>
          <w:szCs w:val="24"/>
        </w:rPr>
        <w:t xml:space="preserve">that have their source in ocean dynamics </w:t>
      </w:r>
      <w:r w:rsidR="005B0D44" w:rsidRPr="00764575">
        <w:rPr>
          <w:b w:val="0"/>
          <w:sz w:val="24"/>
          <w:szCs w:val="24"/>
        </w:rPr>
        <w:t>or</w:t>
      </w:r>
      <w:r w:rsidRPr="00764575">
        <w:rPr>
          <w:b w:val="0"/>
          <w:sz w:val="24"/>
          <w:szCs w:val="24"/>
        </w:rPr>
        <w:t xml:space="preserve"> large</w:t>
      </w:r>
      <w:r w:rsidR="009B64EC">
        <w:rPr>
          <w:b w:val="0"/>
          <w:sz w:val="24"/>
          <w:szCs w:val="24"/>
        </w:rPr>
        <w:t>-</w:t>
      </w:r>
      <w:r w:rsidRPr="00764575">
        <w:rPr>
          <w:b w:val="0"/>
          <w:sz w:val="24"/>
          <w:szCs w:val="24"/>
        </w:rPr>
        <w:t xml:space="preserve">scale pressure differences, i.e., the NAO, and they may be generated by external </w:t>
      </w:r>
      <w:r w:rsidR="00EF514C" w:rsidRPr="00764575">
        <w:rPr>
          <w:b w:val="0"/>
          <w:sz w:val="24"/>
          <w:szCs w:val="24"/>
        </w:rPr>
        <w:t>processes</w:t>
      </w:r>
      <w:r w:rsidRPr="00764575">
        <w:rPr>
          <w:b w:val="0"/>
          <w:sz w:val="24"/>
          <w:szCs w:val="24"/>
        </w:rPr>
        <w:t>, like sea-ice retreats in the Nordic and Barents Seas.  In addition</w:t>
      </w:r>
      <w:r w:rsidR="00C90BAD" w:rsidRPr="00764575">
        <w:rPr>
          <w:b w:val="0"/>
          <w:sz w:val="24"/>
          <w:szCs w:val="24"/>
        </w:rPr>
        <w:t>,</w:t>
      </w:r>
      <w:r w:rsidRPr="00764575">
        <w:rPr>
          <w:b w:val="0"/>
          <w:sz w:val="24"/>
          <w:szCs w:val="24"/>
        </w:rPr>
        <w:t xml:space="preserve"> there will always be a high frequency stochastic noise component. </w:t>
      </w:r>
      <w:r w:rsidR="009B64EC">
        <w:rPr>
          <w:b w:val="0"/>
          <w:sz w:val="24"/>
          <w:szCs w:val="24"/>
        </w:rPr>
        <w:t>Therefore</w:t>
      </w:r>
      <w:r w:rsidR="00C90BAD" w:rsidRPr="00764575">
        <w:rPr>
          <w:b w:val="0"/>
          <w:sz w:val="24"/>
          <w:szCs w:val="24"/>
        </w:rPr>
        <w:t>,</w:t>
      </w:r>
      <w:r w:rsidRPr="00764575">
        <w:rPr>
          <w:b w:val="0"/>
          <w:sz w:val="24"/>
          <w:szCs w:val="24"/>
        </w:rPr>
        <w:t xml:space="preserve"> </w:t>
      </w:r>
      <w:r w:rsidR="00C5529E" w:rsidRPr="00764575">
        <w:rPr>
          <w:b w:val="0"/>
          <w:sz w:val="24"/>
          <w:szCs w:val="24"/>
        </w:rPr>
        <w:t xml:space="preserve">it </w:t>
      </w:r>
      <w:r w:rsidRPr="00764575">
        <w:rPr>
          <w:b w:val="0"/>
          <w:sz w:val="24"/>
          <w:szCs w:val="24"/>
        </w:rPr>
        <w:t>may be reasonable that we find a complex relation between the Barents Sea water masses and the North Atlantic</w:t>
      </w:r>
      <w:r w:rsidR="00C90BAD" w:rsidRPr="00764575">
        <w:rPr>
          <w:b w:val="0"/>
          <w:sz w:val="24"/>
          <w:szCs w:val="24"/>
        </w:rPr>
        <w:t xml:space="preserve"> Ocean</w:t>
      </w:r>
      <w:r w:rsidRPr="00764575">
        <w:rPr>
          <w:b w:val="0"/>
          <w:sz w:val="24"/>
          <w:szCs w:val="24"/>
        </w:rPr>
        <w:t>.</w:t>
      </w:r>
    </w:p>
    <w:p w14:paraId="0013B93F" w14:textId="7426C42D" w:rsidR="008259BF" w:rsidRPr="00764575" w:rsidRDefault="00386CDA" w:rsidP="00806BC2">
      <w:pPr>
        <w:pStyle w:val="H1"/>
        <w:rPr>
          <w:b w:val="0"/>
          <w:sz w:val="24"/>
          <w:szCs w:val="24"/>
        </w:rPr>
      </w:pPr>
      <w:r w:rsidRPr="00764575">
        <w:rPr>
          <w:b w:val="0"/>
          <w:sz w:val="24"/>
          <w:szCs w:val="24"/>
        </w:rPr>
        <w:t xml:space="preserve">The PSD algorithm </w:t>
      </w:r>
      <w:r w:rsidR="003414BD">
        <w:rPr>
          <w:b w:val="0"/>
          <w:sz w:val="24"/>
          <w:szCs w:val="24"/>
        </w:rPr>
        <w:t>show</w:t>
      </w:r>
      <w:r w:rsidR="005F224E">
        <w:rPr>
          <w:b w:val="0"/>
          <w:sz w:val="24"/>
          <w:szCs w:val="24"/>
        </w:rPr>
        <w:t>s</w:t>
      </w:r>
      <w:r w:rsidR="003414BD">
        <w:rPr>
          <w:b w:val="0"/>
          <w:sz w:val="24"/>
          <w:szCs w:val="24"/>
        </w:rPr>
        <w:t xml:space="preserve"> </w:t>
      </w:r>
      <w:r w:rsidRPr="00764575">
        <w:rPr>
          <w:b w:val="0"/>
          <w:sz w:val="24"/>
          <w:szCs w:val="24"/>
        </w:rPr>
        <w:t xml:space="preserve">that the </w:t>
      </w:r>
      <w:proofErr w:type="gramStart"/>
      <w:r w:rsidRPr="00764575">
        <w:rPr>
          <w:b w:val="0"/>
          <w:sz w:val="24"/>
          <w:szCs w:val="24"/>
        </w:rPr>
        <w:t>two temperature</w:t>
      </w:r>
      <w:proofErr w:type="gramEnd"/>
      <w:r w:rsidRPr="00764575">
        <w:rPr>
          <w:b w:val="0"/>
          <w:sz w:val="24"/>
          <w:szCs w:val="24"/>
        </w:rPr>
        <w:t xml:space="preserve"> series from the Barents Sea, the AMOC and the AMO time series </w:t>
      </w:r>
      <w:r w:rsidR="003414BD">
        <w:rPr>
          <w:b w:val="0"/>
          <w:sz w:val="24"/>
          <w:szCs w:val="24"/>
        </w:rPr>
        <w:t>give</w:t>
      </w:r>
      <w:r w:rsidRPr="00764575">
        <w:rPr>
          <w:b w:val="0"/>
          <w:sz w:val="24"/>
          <w:szCs w:val="24"/>
        </w:rPr>
        <w:t xml:space="preserve"> cycle time of 7 to 9 years.  To our knowledge, there is no definitive solution to the question of “true” cycles in climate series.</w:t>
      </w:r>
      <w:r w:rsidR="00E96A22" w:rsidRPr="00764575">
        <w:rPr>
          <w:b w:val="0"/>
          <w:sz w:val="24"/>
          <w:szCs w:val="24"/>
        </w:rPr>
        <w:t xml:space="preserve"> If two </w:t>
      </w:r>
      <w:r w:rsidR="00FA4175" w:rsidRPr="00764575">
        <w:rPr>
          <w:b w:val="0"/>
          <w:sz w:val="24"/>
          <w:szCs w:val="24"/>
        </w:rPr>
        <w:t>mechanisms</w:t>
      </w:r>
      <w:r w:rsidR="00E96A22" w:rsidRPr="00764575">
        <w:rPr>
          <w:b w:val="0"/>
          <w:sz w:val="24"/>
          <w:szCs w:val="24"/>
        </w:rPr>
        <w:t xml:space="preserve"> interact, </w:t>
      </w:r>
      <w:r w:rsidR="00563AC4" w:rsidRPr="00764575">
        <w:rPr>
          <w:b w:val="0"/>
          <w:sz w:val="24"/>
          <w:szCs w:val="24"/>
        </w:rPr>
        <w:t>peaks or troughs</w:t>
      </w:r>
      <w:r w:rsidR="000D7213" w:rsidRPr="00764575">
        <w:rPr>
          <w:b w:val="0"/>
          <w:sz w:val="24"/>
          <w:szCs w:val="24"/>
        </w:rPr>
        <w:t xml:space="preserve"> in</w:t>
      </w:r>
      <w:r w:rsidR="00563AC4" w:rsidRPr="00764575">
        <w:rPr>
          <w:b w:val="0"/>
          <w:sz w:val="24"/>
          <w:szCs w:val="24"/>
        </w:rPr>
        <w:t xml:space="preserve"> the </w:t>
      </w:r>
      <w:r w:rsidR="00005041" w:rsidRPr="00764575">
        <w:rPr>
          <w:b w:val="0"/>
          <w:sz w:val="24"/>
          <w:szCs w:val="24"/>
        </w:rPr>
        <w:t xml:space="preserve">observed </w:t>
      </w:r>
      <w:r w:rsidR="00563AC4" w:rsidRPr="00764575">
        <w:rPr>
          <w:b w:val="0"/>
          <w:sz w:val="24"/>
          <w:szCs w:val="24"/>
        </w:rPr>
        <w:t xml:space="preserve">pattern may be the result of the interaction and not </w:t>
      </w:r>
      <w:r w:rsidR="008259BF" w:rsidRPr="00764575">
        <w:rPr>
          <w:b w:val="0"/>
          <w:sz w:val="24"/>
          <w:szCs w:val="24"/>
        </w:rPr>
        <w:t>be caused by any of the</w:t>
      </w:r>
      <w:r w:rsidR="00005041" w:rsidRPr="00764575">
        <w:rPr>
          <w:b w:val="0"/>
          <w:sz w:val="24"/>
          <w:szCs w:val="24"/>
        </w:rPr>
        <w:t xml:space="preserve"> two</w:t>
      </w:r>
      <w:r w:rsidR="008259BF" w:rsidRPr="00764575">
        <w:rPr>
          <w:b w:val="0"/>
          <w:sz w:val="24"/>
          <w:szCs w:val="24"/>
        </w:rPr>
        <w:t xml:space="preserve"> mechanisms. </w:t>
      </w:r>
    </w:p>
    <w:p w14:paraId="3812EC2E" w14:textId="53BCE1B4" w:rsidR="00FA4175" w:rsidRPr="00764575" w:rsidRDefault="00FA4175" w:rsidP="00806BC2">
      <w:pPr>
        <w:pStyle w:val="H1"/>
        <w:rPr>
          <w:b w:val="0"/>
          <w:i/>
          <w:iCs/>
          <w:sz w:val="24"/>
          <w:szCs w:val="24"/>
        </w:rPr>
      </w:pPr>
      <w:r w:rsidRPr="00764575">
        <w:rPr>
          <w:b w:val="0"/>
          <w:i/>
          <w:iCs/>
          <w:sz w:val="24"/>
          <w:szCs w:val="24"/>
        </w:rPr>
        <w:t>Interpretations</w:t>
      </w:r>
    </w:p>
    <w:p w14:paraId="60F83DC1" w14:textId="68E4F58C" w:rsidR="00DD362A" w:rsidRPr="00764575" w:rsidRDefault="003C0683" w:rsidP="00806BC2">
      <w:pPr>
        <w:pStyle w:val="H1"/>
        <w:rPr>
          <w:b w:val="0"/>
          <w:sz w:val="24"/>
          <w:szCs w:val="24"/>
        </w:rPr>
      </w:pPr>
      <w:r w:rsidRPr="00764575">
        <w:rPr>
          <w:b w:val="0"/>
          <w:sz w:val="24"/>
          <w:szCs w:val="24"/>
        </w:rPr>
        <w:t xml:space="preserve">Our </w:t>
      </w:r>
      <w:r w:rsidR="00814814" w:rsidRPr="00764575">
        <w:rPr>
          <w:b w:val="0"/>
          <w:sz w:val="24"/>
          <w:szCs w:val="24"/>
        </w:rPr>
        <w:t xml:space="preserve">interpretation of the </w:t>
      </w:r>
      <w:r w:rsidR="00EF514C" w:rsidRPr="00764575">
        <w:rPr>
          <w:b w:val="0"/>
          <w:sz w:val="24"/>
          <w:szCs w:val="24"/>
        </w:rPr>
        <w:t xml:space="preserve">LL </w:t>
      </w:r>
      <w:r w:rsidR="00F778C6" w:rsidRPr="00764575">
        <w:rPr>
          <w:b w:val="0"/>
          <w:sz w:val="24"/>
          <w:szCs w:val="24"/>
        </w:rPr>
        <w:t>relations</w:t>
      </w:r>
      <w:r w:rsidR="00814814" w:rsidRPr="00764575">
        <w:rPr>
          <w:b w:val="0"/>
          <w:sz w:val="24"/>
          <w:szCs w:val="24"/>
        </w:rPr>
        <w:t xml:space="preserve"> </w:t>
      </w:r>
      <w:r w:rsidR="001A3F2C" w:rsidRPr="00764575">
        <w:rPr>
          <w:b w:val="0"/>
          <w:sz w:val="24"/>
          <w:szCs w:val="24"/>
        </w:rPr>
        <w:t xml:space="preserve">and the cycle patterns that we observe </w:t>
      </w:r>
      <w:r w:rsidR="00366314" w:rsidRPr="00764575">
        <w:rPr>
          <w:b w:val="0"/>
          <w:sz w:val="24"/>
          <w:szCs w:val="24"/>
        </w:rPr>
        <w:t>parallel</w:t>
      </w:r>
      <w:r w:rsidR="00DE27AC" w:rsidRPr="00764575">
        <w:rPr>
          <w:b w:val="0"/>
          <w:sz w:val="24"/>
          <w:szCs w:val="24"/>
        </w:rPr>
        <w:t>s</w:t>
      </w:r>
      <w:r w:rsidR="00366314" w:rsidRPr="00764575">
        <w:rPr>
          <w:b w:val="0"/>
          <w:sz w:val="24"/>
          <w:szCs w:val="24"/>
        </w:rPr>
        <w:t xml:space="preserve"> the interpretation </w:t>
      </w:r>
      <w:r w:rsidR="00ED6C57">
        <w:rPr>
          <w:b w:val="0"/>
          <w:sz w:val="24"/>
          <w:szCs w:val="24"/>
        </w:rPr>
        <w:t xml:space="preserve">that </w:t>
      </w:r>
      <w:r w:rsidR="00ED6C57" w:rsidRPr="00764575">
        <w:rPr>
          <w:b w:val="0"/>
          <w:sz w:val="24"/>
          <w:szCs w:val="24"/>
        </w:rPr>
        <w:t xml:space="preserve">there are external and internal forcing processes acting on different time scales </w:t>
      </w:r>
      <w:r w:rsidR="00ED6C57">
        <w:rPr>
          <w:b w:val="0"/>
          <w:sz w:val="24"/>
          <w:szCs w:val="24"/>
        </w:rPr>
        <w:t>(</w:t>
      </w:r>
      <w:r w:rsidR="004B6ED5" w:rsidRPr="00764575">
        <w:rPr>
          <w:b w:val="0"/>
          <w:sz w:val="24"/>
          <w:szCs w:val="24"/>
        </w:rPr>
        <w:fldChar w:fldCharType="begin"/>
      </w:r>
      <w:r w:rsidR="00856173">
        <w:rPr>
          <w:b w:val="0"/>
          <w:sz w:val="24"/>
          <w:szCs w:val="24"/>
        </w:rPr>
        <w:instrText xml:space="preserve"> ADDIN EN.CITE &lt;EndNote&gt;&lt;Cite AuthorYear="1"&gt;&lt;Author&gt;Fang&lt;/Author&gt;&lt;Year&gt;2021&lt;/Year&gt;&lt;RecNum&gt;6930&lt;/RecNum&gt;&lt;DisplayText&gt;S. W. Fang et al. (2021)&lt;/DisplayText&gt;&lt;record&gt;&lt;rec-number&gt;6930&lt;/rec-number&gt;&lt;foreign-keys&gt;&lt;key app="EN" db-id="sexww2d2pxxax1eaw0ex0509sr22dt2a5frf" timestamp="1672316615"&gt;6930&lt;/key&gt;&lt;/foreign-keys&gt;&lt;ref-type name="Journal Article"&gt;17&lt;/ref-type&gt;&lt;contributors&gt;&lt;authors&gt;&lt;author&gt;Fang, S. W.&lt;/author&gt;&lt;author&gt;Khodri, M.&lt;/author&gt;&lt;author&gt;Timmreck, C.&lt;/author&gt;&lt;author&gt;Zanchettin, D.&lt;/author&gt;&lt;author&gt;Jungclaus, J.&lt;/author&gt;&lt;/authors&gt;&lt;/contributors&gt;&lt;auth-address&gt;Max Planck Inst Meteorol, Hamburg, Germany&amp;#xD;IRD IPSL Lab Oceanog &amp;amp; Climat, Paris, France&amp;#xD;Univ CaFoscari Venice, Venice, Italy&lt;/auth-address&gt;&lt;titles&gt;&lt;title&gt;Disentangling Internal and External Contributions to Atlantic Multidecadal Variability Over the Past Millennium&lt;/title&gt;&lt;secondary-title&gt;Geophysical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Lett&lt;/abbr-1&gt;&lt;/alt-periodical&gt;&lt;volume&gt;48&lt;/volume&gt;&lt;number&gt;23&lt;/number&gt;&lt;keywords&gt;&lt;keyword&gt;atlantic multidecadal variability&lt;/keyword&gt;&lt;keyword&gt;pmip4&lt;/keyword&gt;&lt;keyword&gt;past1000&lt;/keyword&gt;&lt;keyword&gt;paleo-climate&lt;/keyword&gt;&lt;keyword&gt;internal variability&lt;/keyword&gt;&lt;keyword&gt;volcano&lt;/keyword&gt;&lt;keyword&gt;pmip4 contribution&lt;/keyword&gt;&lt;keyword&gt;ocean&lt;/keyword&gt;&lt;keyword&gt;climate&lt;/keyword&gt;&lt;keyword&gt;north&lt;/keyword&gt;&lt;keyword&gt;oscillation&lt;/keyword&gt;&lt;keyword&gt;rainfall&lt;/keyword&gt;&lt;keyword&gt;pacific&lt;/keyword&gt;&lt;keyword&gt;amv&lt;/keyword&gt;&lt;/keywords&gt;&lt;dates&gt;&lt;year&gt;2021&lt;/year&gt;&lt;pub-dates&gt;&lt;date&gt;Dec 16&lt;/date&gt;&lt;/pub-dates&gt;&lt;/dates&gt;&lt;isbn&gt;0094-8276&lt;/isbn&gt;&lt;accession-num&gt;WOS:000730019700071&lt;/accession-num&gt;&lt;urls&gt;&lt;related-urls&gt;&lt;url&gt;&amp;lt;Go to ISI&amp;gt;://WOS:000730019700071&lt;/url&gt;&lt;/related-urls&gt;&lt;/urls&gt;&lt;electronic-resource-num&gt;ARTN e2021GL095990&amp;#xD;10.1029/2021GL095990&lt;/electronic-resource-num&gt;&lt;language&gt;English&lt;/language&gt;&lt;/record&gt;&lt;/Cite&gt;&lt;/EndNote&gt;</w:instrText>
      </w:r>
      <w:r w:rsidR="004B6ED5" w:rsidRPr="00764575">
        <w:rPr>
          <w:b w:val="0"/>
          <w:sz w:val="24"/>
          <w:szCs w:val="24"/>
        </w:rPr>
        <w:fldChar w:fldCharType="separate"/>
      </w:r>
      <w:r w:rsidR="00856173">
        <w:rPr>
          <w:b w:val="0"/>
          <w:noProof/>
          <w:sz w:val="24"/>
          <w:szCs w:val="24"/>
        </w:rPr>
        <w:t>Fang et al.</w:t>
      </w:r>
      <w:r w:rsidR="005F224E">
        <w:rPr>
          <w:b w:val="0"/>
          <w:noProof/>
          <w:sz w:val="24"/>
          <w:szCs w:val="24"/>
        </w:rPr>
        <w:t>,</w:t>
      </w:r>
      <w:r w:rsidR="00856173">
        <w:rPr>
          <w:b w:val="0"/>
          <w:noProof/>
          <w:sz w:val="24"/>
          <w:szCs w:val="24"/>
        </w:rPr>
        <w:t xml:space="preserve"> 2021)</w:t>
      </w:r>
      <w:r w:rsidR="004B6ED5" w:rsidRPr="00764575">
        <w:rPr>
          <w:b w:val="0"/>
          <w:sz w:val="24"/>
          <w:szCs w:val="24"/>
        </w:rPr>
        <w:fldChar w:fldCharType="end"/>
      </w:r>
      <w:r w:rsidR="00533DBD" w:rsidRPr="00764575">
        <w:rPr>
          <w:b w:val="0"/>
          <w:sz w:val="24"/>
          <w:szCs w:val="24"/>
        </w:rPr>
        <w:t xml:space="preserve">. </w:t>
      </w:r>
      <w:r w:rsidR="00AD06CA" w:rsidRPr="00764575">
        <w:rPr>
          <w:b w:val="0"/>
          <w:sz w:val="24"/>
          <w:szCs w:val="24"/>
        </w:rPr>
        <w:t>On</w:t>
      </w:r>
      <w:r w:rsidR="007C4DD8" w:rsidRPr="00764575">
        <w:rPr>
          <w:b w:val="0"/>
          <w:sz w:val="24"/>
          <w:szCs w:val="24"/>
        </w:rPr>
        <w:t xml:space="preserve"> t</w:t>
      </w:r>
      <w:r w:rsidR="00D20DA1" w:rsidRPr="00764575">
        <w:rPr>
          <w:b w:val="0"/>
          <w:sz w:val="24"/>
          <w:szCs w:val="24"/>
        </w:rPr>
        <w:t xml:space="preserve">he </w:t>
      </w:r>
      <w:r w:rsidR="003D3962" w:rsidRPr="00764575">
        <w:rPr>
          <w:b w:val="0"/>
          <w:sz w:val="24"/>
          <w:szCs w:val="24"/>
        </w:rPr>
        <w:t>decadal</w:t>
      </w:r>
      <w:r w:rsidR="005B763E" w:rsidRPr="00764575">
        <w:rPr>
          <w:b w:val="0"/>
          <w:sz w:val="24"/>
          <w:szCs w:val="24"/>
        </w:rPr>
        <w:t>,</w:t>
      </w:r>
      <w:r w:rsidR="003D3962" w:rsidRPr="00764575">
        <w:rPr>
          <w:b w:val="0"/>
          <w:sz w:val="24"/>
          <w:szCs w:val="24"/>
        </w:rPr>
        <w:t xml:space="preserve"> </w:t>
      </w:r>
      <w:r w:rsidR="00D20DA1" w:rsidRPr="00764575">
        <w:rPr>
          <w:b w:val="0"/>
          <w:sz w:val="24"/>
          <w:szCs w:val="24"/>
        </w:rPr>
        <w:t>medium frequency</w:t>
      </w:r>
      <w:r w:rsidR="00AD06CA" w:rsidRPr="00764575">
        <w:rPr>
          <w:b w:val="0"/>
          <w:sz w:val="24"/>
          <w:szCs w:val="24"/>
        </w:rPr>
        <w:t xml:space="preserve"> scale</w:t>
      </w:r>
      <w:r w:rsidR="003D3962" w:rsidRPr="00764575">
        <w:rPr>
          <w:b w:val="0"/>
          <w:sz w:val="24"/>
          <w:szCs w:val="24"/>
        </w:rPr>
        <w:t>,</w:t>
      </w:r>
      <w:r w:rsidR="00D20DA1" w:rsidRPr="00764575">
        <w:rPr>
          <w:b w:val="0"/>
          <w:sz w:val="24"/>
          <w:szCs w:val="24"/>
        </w:rPr>
        <w:t xml:space="preserve"> </w:t>
      </w:r>
      <w:r w:rsidR="005B763E" w:rsidRPr="00764575">
        <w:rPr>
          <w:b w:val="0"/>
          <w:sz w:val="24"/>
          <w:szCs w:val="24"/>
        </w:rPr>
        <w:t xml:space="preserve">they conjecture that </w:t>
      </w:r>
      <w:r w:rsidR="00D20DA1" w:rsidRPr="00764575">
        <w:rPr>
          <w:b w:val="0"/>
          <w:sz w:val="24"/>
          <w:szCs w:val="24"/>
        </w:rPr>
        <w:lastRenderedPageBreak/>
        <w:t xml:space="preserve">variabilities are due to </w:t>
      </w:r>
      <w:r w:rsidR="00E264E3" w:rsidRPr="00764575">
        <w:rPr>
          <w:b w:val="0"/>
          <w:sz w:val="24"/>
          <w:szCs w:val="24"/>
        </w:rPr>
        <w:t xml:space="preserve">internal </w:t>
      </w:r>
      <w:r w:rsidR="005B763E" w:rsidRPr="00764575">
        <w:rPr>
          <w:b w:val="0"/>
          <w:sz w:val="24"/>
          <w:szCs w:val="24"/>
        </w:rPr>
        <w:t>mechanisms</w:t>
      </w:r>
      <w:r w:rsidR="00E264E3" w:rsidRPr="00764575">
        <w:rPr>
          <w:b w:val="0"/>
          <w:sz w:val="24"/>
          <w:szCs w:val="24"/>
        </w:rPr>
        <w:t xml:space="preserve"> in ocean</w:t>
      </w:r>
      <w:r w:rsidR="003D3962" w:rsidRPr="00764575">
        <w:rPr>
          <w:b w:val="0"/>
          <w:sz w:val="24"/>
          <w:szCs w:val="24"/>
        </w:rPr>
        <w:t xml:space="preserve"> syste</w:t>
      </w:r>
      <w:r w:rsidR="000C6666" w:rsidRPr="00764575">
        <w:rPr>
          <w:b w:val="0"/>
          <w:sz w:val="24"/>
          <w:szCs w:val="24"/>
        </w:rPr>
        <w:t>m</w:t>
      </w:r>
      <w:r w:rsidR="003D3962" w:rsidRPr="00764575">
        <w:rPr>
          <w:b w:val="0"/>
          <w:sz w:val="24"/>
          <w:szCs w:val="24"/>
        </w:rPr>
        <w:t>, whereas</w:t>
      </w:r>
      <w:r w:rsidR="005E1F5E" w:rsidRPr="00764575">
        <w:rPr>
          <w:b w:val="0"/>
          <w:sz w:val="24"/>
          <w:szCs w:val="24"/>
        </w:rPr>
        <w:t xml:space="preserve"> </w:t>
      </w:r>
      <w:r w:rsidR="00AD06CA" w:rsidRPr="00764575">
        <w:rPr>
          <w:b w:val="0"/>
          <w:sz w:val="24"/>
          <w:szCs w:val="24"/>
        </w:rPr>
        <w:t>on</w:t>
      </w:r>
      <w:r w:rsidR="003D3962" w:rsidRPr="00764575">
        <w:rPr>
          <w:b w:val="0"/>
          <w:sz w:val="24"/>
          <w:szCs w:val="24"/>
        </w:rPr>
        <w:t xml:space="preserve"> the</w:t>
      </w:r>
      <w:r w:rsidR="005D08B7" w:rsidRPr="00764575">
        <w:rPr>
          <w:b w:val="0"/>
          <w:sz w:val="24"/>
          <w:szCs w:val="24"/>
        </w:rPr>
        <w:t xml:space="preserve"> multidecadal, low frequency</w:t>
      </w:r>
      <w:r w:rsidR="005E1F5E" w:rsidRPr="00764575">
        <w:rPr>
          <w:b w:val="0"/>
          <w:sz w:val="24"/>
          <w:szCs w:val="24"/>
        </w:rPr>
        <w:t xml:space="preserve"> </w:t>
      </w:r>
      <w:r w:rsidR="00AD06CA" w:rsidRPr="00764575">
        <w:rPr>
          <w:b w:val="0"/>
          <w:sz w:val="24"/>
          <w:szCs w:val="24"/>
        </w:rPr>
        <w:t>scale</w:t>
      </w:r>
      <w:r w:rsidR="005E1F5E" w:rsidRPr="00764575">
        <w:rPr>
          <w:b w:val="0"/>
          <w:sz w:val="24"/>
          <w:szCs w:val="24"/>
        </w:rPr>
        <w:t>,</w:t>
      </w:r>
      <w:r w:rsidR="005D08B7" w:rsidRPr="00764575">
        <w:rPr>
          <w:b w:val="0"/>
          <w:sz w:val="24"/>
          <w:szCs w:val="24"/>
        </w:rPr>
        <w:t xml:space="preserve"> </w:t>
      </w:r>
      <w:r w:rsidR="00445F1C" w:rsidRPr="00764575">
        <w:rPr>
          <w:b w:val="0"/>
          <w:sz w:val="24"/>
          <w:szCs w:val="24"/>
        </w:rPr>
        <w:t xml:space="preserve">they conjecture that </w:t>
      </w:r>
      <w:r w:rsidR="005D08B7" w:rsidRPr="00764575">
        <w:rPr>
          <w:b w:val="0"/>
          <w:sz w:val="24"/>
          <w:szCs w:val="24"/>
        </w:rPr>
        <w:t xml:space="preserve">variabilities are due to </w:t>
      </w:r>
      <w:proofErr w:type="gramStart"/>
      <w:r w:rsidR="005D08B7" w:rsidRPr="00764575">
        <w:rPr>
          <w:b w:val="0"/>
          <w:sz w:val="24"/>
          <w:szCs w:val="24"/>
        </w:rPr>
        <w:t xml:space="preserve">external </w:t>
      </w:r>
      <w:r w:rsidR="000C6666" w:rsidRPr="00764575">
        <w:rPr>
          <w:b w:val="0"/>
          <w:sz w:val="24"/>
          <w:szCs w:val="24"/>
        </w:rPr>
        <w:t xml:space="preserve"> forces</w:t>
      </w:r>
      <w:proofErr w:type="gramEnd"/>
      <w:r w:rsidR="000C6666" w:rsidRPr="00764575">
        <w:rPr>
          <w:b w:val="0"/>
          <w:sz w:val="24"/>
          <w:szCs w:val="24"/>
        </w:rPr>
        <w:t xml:space="preserve">. </w:t>
      </w:r>
    </w:p>
    <w:p w14:paraId="79D7DA1E" w14:textId="5D6956E2" w:rsidR="00131AFF" w:rsidRPr="00764575" w:rsidRDefault="00087FA2" w:rsidP="00806BC2">
      <w:pPr>
        <w:pStyle w:val="H1"/>
        <w:rPr>
          <w:b w:val="0"/>
          <w:sz w:val="24"/>
          <w:szCs w:val="24"/>
        </w:rPr>
      </w:pPr>
      <w:r w:rsidRPr="00764575">
        <w:rPr>
          <w:b w:val="0"/>
          <w:sz w:val="24"/>
          <w:szCs w:val="24"/>
        </w:rPr>
        <w:t>The med</w:t>
      </w:r>
      <w:r w:rsidR="00664876" w:rsidRPr="00764575">
        <w:rPr>
          <w:b w:val="0"/>
          <w:sz w:val="24"/>
          <w:szCs w:val="24"/>
        </w:rPr>
        <w:t xml:space="preserve">ium frequency components show </w:t>
      </w:r>
      <w:r w:rsidR="005F224E">
        <w:rPr>
          <w:b w:val="0"/>
          <w:sz w:val="24"/>
          <w:szCs w:val="24"/>
        </w:rPr>
        <w:t xml:space="preserve">the </w:t>
      </w:r>
      <w:r w:rsidR="00EB742E" w:rsidRPr="00764575">
        <w:rPr>
          <w:b w:val="0"/>
          <w:sz w:val="24"/>
          <w:szCs w:val="24"/>
        </w:rPr>
        <w:t>20-</w:t>
      </w:r>
      <w:r w:rsidR="00664876" w:rsidRPr="00764575">
        <w:rPr>
          <w:b w:val="0"/>
          <w:sz w:val="24"/>
          <w:szCs w:val="24"/>
        </w:rPr>
        <w:t xml:space="preserve">year and </w:t>
      </w:r>
      <w:r w:rsidR="00EB742E" w:rsidRPr="00764575">
        <w:rPr>
          <w:b w:val="0"/>
          <w:sz w:val="24"/>
          <w:szCs w:val="24"/>
        </w:rPr>
        <w:t>50-</w:t>
      </w:r>
      <w:r w:rsidR="00664876" w:rsidRPr="00764575">
        <w:rPr>
          <w:b w:val="0"/>
          <w:sz w:val="24"/>
          <w:szCs w:val="24"/>
        </w:rPr>
        <w:t xml:space="preserve">year cycles </w:t>
      </w:r>
      <w:r w:rsidR="00CA0AB1" w:rsidRPr="00764575">
        <w:rPr>
          <w:b w:val="0"/>
          <w:sz w:val="24"/>
          <w:szCs w:val="24"/>
        </w:rPr>
        <w:t>that may be</w:t>
      </w:r>
      <w:r w:rsidR="00664876" w:rsidRPr="00764575">
        <w:rPr>
          <w:b w:val="0"/>
          <w:sz w:val="24"/>
          <w:szCs w:val="24"/>
        </w:rPr>
        <w:t xml:space="preserve"> internally driven </w:t>
      </w:r>
      <w:r w:rsidR="00CA0AB1" w:rsidRPr="00764575">
        <w:rPr>
          <w:b w:val="0"/>
          <w:sz w:val="24"/>
          <w:szCs w:val="24"/>
        </w:rPr>
        <w:t>and where</w:t>
      </w:r>
      <w:r w:rsidR="00664876" w:rsidRPr="00764575">
        <w:rPr>
          <w:b w:val="0"/>
          <w:sz w:val="24"/>
          <w:szCs w:val="24"/>
        </w:rPr>
        <w:t xml:space="preserve"> the energy source for perturbations is baroclinic instability </w:t>
      </w:r>
      <w:r w:rsidR="00EB742E" w:rsidRPr="00764575">
        <w:rPr>
          <w:b w:val="0"/>
          <w:sz w:val="24"/>
          <w:szCs w:val="24"/>
        </w:rPr>
        <w:t>(</w:t>
      </w:r>
      <w:r w:rsidR="00A53112" w:rsidRPr="00764575">
        <w:rPr>
          <w:b w:val="0"/>
          <w:sz w:val="24"/>
          <w:szCs w:val="24"/>
        </w:rPr>
        <w:fldChar w:fldCharType="begin"/>
      </w:r>
      <w:r w:rsidR="00856173">
        <w:rPr>
          <w:b w:val="0"/>
          <w:sz w:val="24"/>
          <w:szCs w:val="24"/>
        </w:rPr>
        <w:instrText xml:space="preserve"> ADDIN EN.CITE &lt;EndNote&gt;&lt;Cite AuthorYear="1"&gt;&lt;Author&gt;Arzel&lt;/Author&gt;&lt;Year&gt;2018&lt;/Year&gt;&lt;RecNum&gt;6783&lt;/RecNum&gt;&lt;DisplayText&gt;Arzel et al. (2018)&lt;/DisplayText&gt;&lt;record&gt;&lt;rec-number&gt;6783&lt;/rec-number&gt;&lt;foreign-keys&gt;&lt;key app="EN" db-id="sexww2d2pxxax1eaw0ex0509sr22dt2a5frf" timestamp="1616327281"&gt;6783&lt;/key&gt;&lt;/foreign-keys&gt;&lt;ref-type name="Journal Article"&gt;17&lt;/ref-type&gt;&lt;contributors&gt;&lt;authors&gt;&lt;author&gt;Arzel, O.&lt;/author&gt;&lt;author&gt;Huck, T.&lt;/author&gt;&lt;author&gt;de Verdiere, A. C.&lt;/author&gt;&lt;/authors&gt;&lt;/contributors&gt;&lt;auth-address&gt;Univ Bretagne Occidentale, Lab Oceanog Phys &amp;amp; Spatiale, Brest, France&lt;/auth-address&gt;&lt;titles&gt;&lt;title&gt;The Internal Generation of the Atlantic Ocean Interdecadal Variability&lt;/title&gt;&lt;secondary-title&gt;Journal of Climate&lt;/secondary-title&gt;&lt;alt-title&gt;J Climate&lt;/alt-title&gt;&lt;/titles&gt;&lt;periodical&gt;&lt;full-title&gt;Journal of Climate&lt;/full-title&gt;&lt;abbr-1&gt;J Climate&lt;/abbr-1&gt;&lt;/periodical&gt;&lt;alt-periodical&gt;&lt;full-title&gt;Journal of Climate&lt;/full-title&gt;&lt;abbr-1&gt;J Climate&lt;/abbr-1&gt;&lt;/alt-periodical&gt;&lt;pages&gt;6411-6432&lt;/pages&gt;&lt;volume&gt;31&lt;/volume&gt;&lt;number&gt;16&lt;/number&gt;&lt;keywords&gt;&lt;keyword&gt;instability&lt;/keyword&gt;&lt;keyword&gt;meridional overturning circulation&lt;/keyword&gt;&lt;keyword&gt;ocean circulation&lt;/keyword&gt;&lt;keyword&gt;planetary waves&lt;/keyword&gt;&lt;keyword&gt;climate variability&lt;/keyword&gt;&lt;keyword&gt;multidecadal variability&lt;/keyword&gt;&lt;keyword&gt;meridional overturning circulation&lt;/keyword&gt;&lt;keyword&gt;sea-surface temperature&lt;/keyword&gt;&lt;keyword&gt;north-atlantic&lt;/keyword&gt;&lt;keyword&gt;thermohaline circulation&lt;/keyword&gt;&lt;keyword&gt;multidecadal variability&lt;/keyword&gt;&lt;keyword&gt;heat-flux&lt;/keyword&gt;&lt;keyword&gt;baroclinic instability&lt;/keyword&gt;&lt;keyword&gt;atmosphere model&lt;/keyword&gt;&lt;keyword&gt;decadal variability&lt;/keyword&gt;&lt;keyword&gt;bottom topography&lt;/keyword&gt;&lt;/keywords&gt;&lt;dates&gt;&lt;year&gt;2018&lt;/year&gt;&lt;pub-dates&gt;&lt;date&gt;Aug&lt;/date&gt;&lt;/pub-dates&gt;&lt;/dates&gt;&lt;isbn&gt;0894-8755&lt;/isbn&gt;&lt;accession-num&gt;WOS:000438488400003&lt;/accession-num&gt;&lt;urls&gt;&lt;related-urls&gt;&lt;url&gt;&amp;lt;Go to ISI&amp;gt;://WOS:000438488400003&lt;/url&gt;&lt;/related-urls&gt;&lt;/urls&gt;&lt;electronic-resource-num&gt;10.1175/Jcli-D-17-0884.1&lt;/electronic-resource-num&gt;&lt;language&gt;English&lt;/language&gt;&lt;/record&gt;&lt;/Cite&gt;&lt;/EndNote&gt;</w:instrText>
      </w:r>
      <w:r w:rsidR="00A53112" w:rsidRPr="00764575">
        <w:rPr>
          <w:b w:val="0"/>
          <w:sz w:val="24"/>
          <w:szCs w:val="24"/>
        </w:rPr>
        <w:fldChar w:fldCharType="separate"/>
      </w:r>
      <w:r w:rsidR="00856173">
        <w:rPr>
          <w:b w:val="0"/>
          <w:noProof/>
          <w:sz w:val="24"/>
          <w:szCs w:val="24"/>
        </w:rPr>
        <w:t>Arzel et al.</w:t>
      </w:r>
      <w:r w:rsidR="005F224E">
        <w:rPr>
          <w:b w:val="0"/>
          <w:noProof/>
          <w:sz w:val="24"/>
          <w:szCs w:val="24"/>
        </w:rPr>
        <w:t>,</w:t>
      </w:r>
      <w:r w:rsidR="00856173">
        <w:rPr>
          <w:b w:val="0"/>
          <w:noProof/>
          <w:sz w:val="24"/>
          <w:szCs w:val="24"/>
        </w:rPr>
        <w:t xml:space="preserve"> 2018)</w:t>
      </w:r>
      <w:r w:rsidR="00A53112" w:rsidRPr="00764575">
        <w:rPr>
          <w:b w:val="0"/>
          <w:sz w:val="24"/>
          <w:szCs w:val="24"/>
        </w:rPr>
        <w:fldChar w:fldCharType="end"/>
      </w:r>
      <w:r w:rsidR="00AD1FB5">
        <w:rPr>
          <w:b w:val="0"/>
          <w:sz w:val="24"/>
          <w:szCs w:val="24"/>
        </w:rPr>
        <w:t xml:space="preserve">, </w:t>
      </w:r>
      <w:r w:rsidR="00A53112" w:rsidRPr="00764575">
        <w:rPr>
          <w:b w:val="0"/>
          <w:sz w:val="24"/>
          <w:szCs w:val="24"/>
        </w:rPr>
        <w:fldChar w:fldCharType="begin">
          <w:fldData xml:space="preserve">PEVuZE5vdGU+PENpdGUgQXV0aG9yWWVhcj0iMSI+PEF1dGhvcj5BcnplbDwvQXV0aG9yPjxZZWFy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==
</w:fldData>
        </w:fldChar>
      </w:r>
      <w:r w:rsidR="00856173">
        <w:rPr>
          <w:b w:val="0"/>
          <w:sz w:val="24"/>
          <w:szCs w:val="24"/>
        </w:rPr>
        <w:instrText xml:space="preserve"> ADDIN EN.CITE </w:instrText>
      </w:r>
      <w:r w:rsidR="00856173">
        <w:rPr>
          <w:b w:val="0"/>
          <w:sz w:val="24"/>
          <w:szCs w:val="24"/>
        </w:rPr>
        <w:fldChar w:fldCharType="begin">
          <w:fldData xml:space="preserve">PEVuZE5vdGU+PENpdGUgQXV0aG9yWWVhcj0iMSI+PEF1dGhvcj5BcnplbDwvQXV0aG9yPjxZZWFy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==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A53112" w:rsidRPr="00764575">
        <w:rPr>
          <w:b w:val="0"/>
          <w:sz w:val="24"/>
          <w:szCs w:val="24"/>
        </w:rPr>
      </w:r>
      <w:r w:rsidR="00A53112" w:rsidRPr="00764575">
        <w:rPr>
          <w:b w:val="0"/>
          <w:sz w:val="24"/>
          <w:szCs w:val="24"/>
        </w:rPr>
        <w:fldChar w:fldCharType="separate"/>
      </w:r>
      <w:r w:rsidR="00856173">
        <w:rPr>
          <w:b w:val="0"/>
          <w:noProof/>
          <w:sz w:val="24"/>
          <w:szCs w:val="24"/>
        </w:rPr>
        <w:t xml:space="preserve">Arzel </w:t>
      </w:r>
      <w:r w:rsidR="005F224E">
        <w:rPr>
          <w:b w:val="0"/>
          <w:noProof/>
          <w:sz w:val="24"/>
          <w:szCs w:val="24"/>
        </w:rPr>
        <w:t xml:space="preserve">&amp; </w:t>
      </w:r>
      <w:r w:rsidR="00856173">
        <w:rPr>
          <w:b w:val="0"/>
          <w:noProof/>
          <w:sz w:val="24"/>
          <w:szCs w:val="24"/>
        </w:rPr>
        <w:t>Huck</w:t>
      </w:r>
      <w:r w:rsidR="005F224E">
        <w:rPr>
          <w:b w:val="0"/>
          <w:noProof/>
          <w:sz w:val="24"/>
          <w:szCs w:val="24"/>
        </w:rPr>
        <w:t>,</w:t>
      </w:r>
      <w:r w:rsidR="00856173">
        <w:rPr>
          <w:b w:val="0"/>
          <w:noProof/>
          <w:sz w:val="24"/>
          <w:szCs w:val="24"/>
        </w:rPr>
        <w:t xml:space="preserve"> 2020)</w:t>
      </w:r>
      <w:r w:rsidR="00A53112" w:rsidRPr="00764575">
        <w:rPr>
          <w:b w:val="0"/>
          <w:sz w:val="24"/>
          <w:szCs w:val="24"/>
        </w:rPr>
        <w:fldChar w:fldCharType="end"/>
      </w:r>
      <w:r w:rsidR="002A24E5" w:rsidRPr="00764575">
        <w:rPr>
          <w:b w:val="0"/>
          <w:sz w:val="24"/>
          <w:szCs w:val="24"/>
        </w:rPr>
        <w:t>.</w:t>
      </w:r>
      <w:r w:rsidR="00A53112" w:rsidRPr="00764575">
        <w:rPr>
          <w:b w:val="0"/>
          <w:sz w:val="24"/>
          <w:szCs w:val="24"/>
        </w:rPr>
        <w:t xml:space="preserve"> However, </w:t>
      </w:r>
      <w:r w:rsidR="00A53112" w:rsidRPr="00764575">
        <w:rPr>
          <w:b w:val="0"/>
          <w:sz w:val="24"/>
          <w:szCs w:val="24"/>
        </w:rPr>
        <w:fldChar w:fldCharType="begin"/>
      </w:r>
      <w:r w:rsidR="00A53112" w:rsidRPr="00764575">
        <w:rPr>
          <w:b w:val="0"/>
          <w:sz w:val="24"/>
          <w:szCs w:val="24"/>
        </w:rPr>
        <w:instrText xml:space="preserve"> ADDIN EN.CITE &lt;EndNote&gt;&lt;Cite AuthorYear="1"&gt;&lt;Author&gt;Seip&lt;/Author&gt;&lt;Year&gt;2019&lt;/Year&gt;&lt;RecNum&gt;5283&lt;/RecNum&gt;&lt;DisplayText&gt;Seip and Grøn (2019)&lt;/DisplayText&gt;&lt;record&gt;&lt;rec-number&gt;5283&lt;/rec-number&gt;&lt;foreign-keys&gt;&lt;key app="EN" db-id="sexww2d2pxxax1eaw0ex0509sr22dt2a5frf" timestamp="0"&gt;5283&lt;/key&gt;&lt;/foreign-keys&gt;&lt;ref-type name="Journal Article"&gt;17&lt;/ref-type&gt;&lt;contributors&gt;&lt;authors&gt;&lt;author&gt;Seip, K. L.&lt;/author&gt;&lt;author&gt;Grøn, Øyvind&lt;/author&gt;&lt;/authors&gt;&lt;/contributors&gt;&lt;titles&gt;&lt;title&gt;On the statistical nature of distinct cycles in global warming variables&lt;/title&gt;&lt;secondary-title&gt;Climate dynamics&lt;/secondary-title&gt;&lt;/titles&gt;&lt;periodical&gt;&lt;full-title&gt;Climate Dynamics&lt;/full-title&gt;&lt;abbr-1&gt;Clim Dynam&lt;/abbr-1&gt;&lt;/periodical&gt;&lt;pages&gt;7329-7337&lt;/pages&gt;&lt;volume&gt;52&lt;/volume&gt;&lt;edition&gt;December 20 2016&lt;/edition&gt;&lt;dates&gt;&lt;year&gt;2019&lt;/year&gt;&lt;/dates&gt;&lt;urls&gt;&lt;/urls&gt;&lt;electronic-resource-num&gt;10.1007/s00382-016- 3508-6&lt;/electronic-resource-num&gt;&lt;/record&gt;&lt;/Cite&gt;&lt;/EndNote&gt;</w:instrText>
      </w:r>
      <w:r w:rsidR="00A53112" w:rsidRPr="00764575">
        <w:rPr>
          <w:b w:val="0"/>
          <w:sz w:val="24"/>
          <w:szCs w:val="24"/>
        </w:rPr>
        <w:fldChar w:fldCharType="separate"/>
      </w:r>
      <w:r w:rsidR="00A53112" w:rsidRPr="00764575">
        <w:rPr>
          <w:b w:val="0"/>
          <w:noProof/>
          <w:sz w:val="24"/>
          <w:szCs w:val="24"/>
        </w:rPr>
        <w:t>Seip and Grøn (2019)</w:t>
      </w:r>
      <w:r w:rsidR="00A53112" w:rsidRPr="00764575">
        <w:rPr>
          <w:b w:val="0"/>
          <w:sz w:val="24"/>
          <w:szCs w:val="24"/>
        </w:rPr>
        <w:fldChar w:fldCharType="end"/>
      </w:r>
      <w:r w:rsidR="00A53112" w:rsidRPr="00764575">
        <w:rPr>
          <w:b w:val="0"/>
          <w:sz w:val="24"/>
          <w:szCs w:val="24"/>
        </w:rPr>
        <w:t xml:space="preserve"> found in a simulation study that when stochastic cycles in two adjacent ocean basins interact, they tend to show distinct cycle periods in both basins, but shift in time.</w:t>
      </w:r>
      <w:r w:rsidR="00B57382" w:rsidRPr="00764575">
        <w:rPr>
          <w:b w:val="0"/>
          <w:sz w:val="24"/>
          <w:szCs w:val="24"/>
        </w:rPr>
        <w:t xml:space="preserve"> </w:t>
      </w:r>
      <w:r w:rsidR="00386CDA" w:rsidRPr="00764575">
        <w:rPr>
          <w:b w:val="0"/>
          <w:sz w:val="24"/>
          <w:szCs w:val="24"/>
        </w:rPr>
        <w:t xml:space="preserve">Decadal cycle periods in the North Atlantic may </w:t>
      </w:r>
      <w:r w:rsidR="00E06D83" w:rsidRPr="00764575">
        <w:rPr>
          <w:b w:val="0"/>
          <w:sz w:val="24"/>
          <w:szCs w:val="24"/>
        </w:rPr>
        <w:t xml:space="preserve">also </w:t>
      </w:r>
      <w:r w:rsidR="00386CDA" w:rsidRPr="00764575">
        <w:rPr>
          <w:b w:val="0"/>
          <w:sz w:val="24"/>
          <w:szCs w:val="24"/>
        </w:rPr>
        <w:t xml:space="preserve">be related to local atmospheric processes that </w:t>
      </w:r>
      <w:r w:rsidR="000269FD" w:rsidRPr="00764575">
        <w:rPr>
          <w:b w:val="0"/>
          <w:sz w:val="24"/>
          <w:szCs w:val="24"/>
        </w:rPr>
        <w:t>generate</w:t>
      </w:r>
      <w:r w:rsidR="00386CDA" w:rsidRPr="00764575">
        <w:rPr>
          <w:b w:val="0"/>
          <w:sz w:val="24"/>
          <w:szCs w:val="24"/>
        </w:rPr>
        <w:t xml:space="preserve"> ocean circulation and changes in ocean heat transport </w:t>
      </w:r>
      <w:r w:rsidR="004B09F2" w:rsidRPr="00764575">
        <w:rPr>
          <w:b w:val="0"/>
          <w:sz w:val="24"/>
          <w:szCs w:val="24"/>
        </w:rPr>
        <w:fldChar w:fldCharType="begin">
          <w:fldData xml:space="preserve">PEVuZE5vdGU+PENpdGU+PEF1dGhvcj5IYW5kPC9BdXRob3I+PFllYXI+MjAyMDwvWWVhcj48UmVj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PEVuZE5vdGU+PENpdGU+PEF1dGhvcj5IYW5kPC9BdXRob3I+PFllYXI+MjAyMDwvWWVhcj48UmVj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4B09F2" w:rsidRPr="00764575">
        <w:rPr>
          <w:b w:val="0"/>
          <w:sz w:val="24"/>
          <w:szCs w:val="24"/>
        </w:rPr>
      </w:r>
      <w:r w:rsidR="004B09F2" w:rsidRPr="00764575">
        <w:rPr>
          <w:b w:val="0"/>
          <w:sz w:val="24"/>
          <w:szCs w:val="24"/>
        </w:rPr>
        <w:fldChar w:fldCharType="separate"/>
      </w:r>
      <w:r w:rsidR="00856173">
        <w:rPr>
          <w:b w:val="0"/>
          <w:noProof/>
          <w:sz w:val="24"/>
          <w:szCs w:val="24"/>
        </w:rPr>
        <w:t>(Hand et al., 2020)</w:t>
      </w:r>
      <w:r w:rsidR="004B09F2" w:rsidRPr="00764575">
        <w:rPr>
          <w:b w:val="0"/>
          <w:sz w:val="24"/>
          <w:szCs w:val="24"/>
        </w:rPr>
        <w:fldChar w:fldCharType="end"/>
      </w:r>
      <w:r w:rsidR="00D80B0F" w:rsidRPr="00764575">
        <w:rPr>
          <w:b w:val="0"/>
          <w:sz w:val="24"/>
          <w:szCs w:val="24"/>
        </w:rPr>
        <w:t xml:space="preserve">. </w:t>
      </w:r>
      <w:r w:rsidR="00D973A5" w:rsidRPr="00764575">
        <w:rPr>
          <w:b w:val="0"/>
          <w:sz w:val="24"/>
          <w:szCs w:val="24"/>
        </w:rPr>
        <w:t>In addition to the cyclic patterns, t</w:t>
      </w:r>
      <w:r w:rsidR="001F37BA" w:rsidRPr="00764575">
        <w:rPr>
          <w:b w:val="0"/>
          <w:sz w:val="24"/>
          <w:szCs w:val="24"/>
        </w:rPr>
        <w:t>here are LL relations between</w:t>
      </w:r>
      <w:r w:rsidR="00AF060C" w:rsidRPr="00764575">
        <w:rPr>
          <w:b w:val="0"/>
          <w:sz w:val="24"/>
          <w:szCs w:val="24"/>
        </w:rPr>
        <w:t xml:space="preserve"> cyclic components in</w:t>
      </w:r>
      <w:r w:rsidR="001F37BA" w:rsidRPr="00764575">
        <w:rPr>
          <w:b w:val="0"/>
          <w:sz w:val="24"/>
          <w:szCs w:val="24"/>
        </w:rPr>
        <w:t xml:space="preserve"> </w:t>
      </w:r>
      <w:r w:rsidR="00AF060C" w:rsidRPr="00764575">
        <w:rPr>
          <w:b w:val="0"/>
          <w:sz w:val="24"/>
          <w:szCs w:val="24"/>
        </w:rPr>
        <w:t>the AMOC, the AMO</w:t>
      </w:r>
      <w:r w:rsidR="00AD1FB5">
        <w:rPr>
          <w:b w:val="0"/>
          <w:sz w:val="24"/>
          <w:szCs w:val="24"/>
        </w:rPr>
        <w:t>,</w:t>
      </w:r>
      <w:r w:rsidR="00AF060C" w:rsidRPr="00764575">
        <w:rPr>
          <w:b w:val="0"/>
          <w:sz w:val="24"/>
          <w:szCs w:val="24"/>
        </w:rPr>
        <w:t xml:space="preserve"> and the NAO</w:t>
      </w:r>
      <w:r w:rsidR="003C63DF" w:rsidRPr="00764575">
        <w:rPr>
          <w:b w:val="0"/>
          <w:sz w:val="24"/>
          <w:szCs w:val="24"/>
        </w:rPr>
        <w:t xml:space="preserve"> </w:t>
      </w:r>
      <w:r w:rsidR="003C63DF" w:rsidRPr="00764575">
        <w:rPr>
          <w:b w:val="0"/>
          <w:sz w:val="24"/>
          <w:szCs w:val="24"/>
        </w:rPr>
        <w:fldChar w:fldCharType="begin"/>
      </w:r>
      <w:r w:rsidR="00856173">
        <w:rPr>
          <w:b w:val="0"/>
          <w:sz w:val="24"/>
          <w:szCs w:val="24"/>
        </w:rPr>
        <w:instrText xml:space="preserve"> ADDIN EN.CITE &lt;EndNote&gt;&lt;Cite&gt;&lt;Author&gt;Fang&lt;/Author&gt;&lt;Year&gt;2021&lt;/Year&gt;&lt;RecNum&gt;6930&lt;/RecNum&gt;&lt;DisplayText&gt;(S. W. Fang et al., 2021)&lt;/DisplayText&gt;&lt;record&gt;&lt;rec-number&gt;6930&lt;/rec-number&gt;&lt;foreign-keys&gt;&lt;key app="EN" db-id="sexww2d2pxxax1eaw0ex0509sr22dt2a5frf" timestamp="1672316615"&gt;6930&lt;/key&gt;&lt;/foreign-keys&gt;&lt;ref-type name="Journal Article"&gt;17&lt;/ref-type&gt;&lt;contributors&gt;&lt;authors&gt;&lt;author&gt;Fang, S. W.&lt;/author&gt;&lt;author&gt;Khodri, M.&lt;/author&gt;&lt;author&gt;Timmreck, C.&lt;/author&gt;&lt;author&gt;Zanchettin, D.&lt;/author&gt;&lt;author&gt;Jungclaus, J.&lt;/author&gt;&lt;/authors&gt;&lt;/contributors&gt;&lt;auth-address&gt;Max Planck Inst Meteorol, Hamburg, Germany&amp;#xD;IRD IPSL Lab Oceanog &amp;amp; Climat, Paris, France&amp;#xD;Univ CaFoscari Venice, Venice, Italy&lt;/auth-address&gt;&lt;titles&gt;&lt;title&gt;Disentangling Internal and External Contributions to Atlantic Multidecadal Variability Over the Past Millennium&lt;/title&gt;&lt;secondary-title&gt;Geophysical Research Letters&lt;/secondary-title&gt;&lt;alt-title&gt;Geophys Res Lett&lt;/alt-title&gt;&lt;/titles&gt;&lt;periodical&gt;&lt;full-title&gt;Geophysical Research Letters&lt;/full-title&gt;&lt;abbr-1&gt;Geophys Res Lett&lt;/abbr-1&gt;&lt;/periodical&gt;&lt;alt-periodical&gt;&lt;full-title&gt;Geophysical Research Letters&lt;/full-title&gt;&lt;abbr-1&gt;Geophys Res Lett&lt;/abbr-1&gt;&lt;/alt-periodical&gt;&lt;volume&gt;48&lt;/volume&gt;&lt;number&gt;23&lt;/number&gt;&lt;keywords&gt;&lt;keyword&gt;atlantic multidecadal variability&lt;/keyword&gt;&lt;keyword&gt;pmip4&lt;/keyword&gt;&lt;keyword&gt;past1000&lt;/keyword&gt;&lt;keyword&gt;paleo-climate&lt;/keyword&gt;&lt;keyword&gt;internal variability&lt;/keyword&gt;&lt;keyword&gt;volcano&lt;/keyword&gt;&lt;keyword&gt;pmip4 contribution&lt;/keyword&gt;&lt;keyword&gt;ocean&lt;/keyword&gt;&lt;keyword&gt;climate&lt;/keyword&gt;&lt;keyword&gt;north&lt;/keyword&gt;&lt;keyword&gt;oscillation&lt;/keyword&gt;&lt;keyword&gt;rainfall&lt;/keyword&gt;&lt;keyword&gt;pacific&lt;/keyword&gt;&lt;keyword&gt;amv&lt;/keyword&gt;&lt;/keywords&gt;&lt;dates&gt;&lt;year&gt;2021&lt;/year&gt;&lt;pub-dates&gt;&lt;date&gt;Dec 16&lt;/date&gt;&lt;/pub-dates&gt;&lt;/dates&gt;&lt;isbn&gt;0094-8276&lt;/isbn&gt;&lt;accession-num&gt;WOS:000730019700071&lt;/accession-num&gt;&lt;urls&gt;&lt;related-urls&gt;&lt;url&gt;&amp;lt;Go to ISI&amp;gt;://WOS:000730019700071&lt;/url&gt;&lt;/related-urls&gt;&lt;/urls&gt;&lt;electronic-resource-num&gt;ARTN e2021GL095990&amp;#xD;10.1029/2021GL095990&lt;/electronic-resource-num&gt;&lt;language&gt;English&lt;/language&gt;&lt;/record&gt;&lt;/Cite&gt;&lt;/EndNote&gt;</w:instrText>
      </w:r>
      <w:r w:rsidR="003C63DF" w:rsidRPr="00764575">
        <w:rPr>
          <w:b w:val="0"/>
          <w:sz w:val="24"/>
          <w:szCs w:val="24"/>
        </w:rPr>
        <w:fldChar w:fldCharType="separate"/>
      </w:r>
      <w:r w:rsidR="00856173">
        <w:rPr>
          <w:b w:val="0"/>
          <w:noProof/>
          <w:sz w:val="24"/>
          <w:szCs w:val="24"/>
        </w:rPr>
        <w:t>(Fang et al., 2021)</w:t>
      </w:r>
      <w:r w:rsidR="003C63DF" w:rsidRPr="00764575">
        <w:rPr>
          <w:b w:val="0"/>
          <w:sz w:val="24"/>
          <w:szCs w:val="24"/>
        </w:rPr>
        <w:fldChar w:fldCharType="end"/>
      </w:r>
      <w:r w:rsidR="007D5B83" w:rsidRPr="00764575">
        <w:rPr>
          <w:b w:val="0"/>
          <w:sz w:val="24"/>
          <w:szCs w:val="24"/>
        </w:rPr>
        <w:t>.</w:t>
      </w:r>
      <w:r w:rsidR="00112F16" w:rsidRPr="00764575">
        <w:rPr>
          <w:b w:val="0"/>
          <w:sz w:val="24"/>
          <w:szCs w:val="24"/>
        </w:rPr>
        <w:t xml:space="preserve"> </w:t>
      </w:r>
      <w:r w:rsidR="007D5B83" w:rsidRPr="00764575">
        <w:rPr>
          <w:b w:val="0"/>
          <w:sz w:val="24"/>
          <w:szCs w:val="24"/>
        </w:rPr>
        <w:t>There</w:t>
      </w:r>
      <w:r w:rsidR="00E132F8" w:rsidRPr="00764575">
        <w:rPr>
          <w:b w:val="0"/>
          <w:sz w:val="24"/>
          <w:szCs w:val="24"/>
        </w:rPr>
        <w:t xml:space="preserve"> are different </w:t>
      </w:r>
      <w:r w:rsidR="003F1268" w:rsidRPr="00764575">
        <w:rPr>
          <w:b w:val="0"/>
          <w:sz w:val="24"/>
          <w:szCs w:val="24"/>
        </w:rPr>
        <w:t xml:space="preserve">views on </w:t>
      </w:r>
      <w:r w:rsidR="00EA70FC" w:rsidRPr="00764575">
        <w:rPr>
          <w:b w:val="0"/>
          <w:sz w:val="24"/>
          <w:szCs w:val="24"/>
        </w:rPr>
        <w:t xml:space="preserve">the direction of </w:t>
      </w:r>
      <w:r w:rsidR="003F1268" w:rsidRPr="00764575">
        <w:rPr>
          <w:b w:val="0"/>
          <w:sz w:val="24"/>
          <w:szCs w:val="24"/>
        </w:rPr>
        <w:t>the LL relations</w:t>
      </w:r>
      <w:r w:rsidR="00E71ABA" w:rsidRPr="00764575">
        <w:rPr>
          <w:b w:val="0"/>
          <w:sz w:val="24"/>
          <w:szCs w:val="24"/>
        </w:rPr>
        <w:t xml:space="preserve">, </w:t>
      </w:r>
      <w:r w:rsidR="005B546E">
        <w:rPr>
          <w:b w:val="0"/>
          <w:sz w:val="24"/>
          <w:szCs w:val="24"/>
        </w:rPr>
        <w:t xml:space="preserve">such as </w:t>
      </w:r>
      <w:r w:rsidR="00E71ABA" w:rsidRPr="00764575">
        <w:rPr>
          <w:b w:val="0"/>
          <w:sz w:val="24"/>
          <w:szCs w:val="24"/>
        </w:rPr>
        <w:t xml:space="preserve">how they change and which </w:t>
      </w:r>
      <w:r w:rsidR="00EA70FC" w:rsidRPr="00764575">
        <w:rPr>
          <w:b w:val="0"/>
          <w:sz w:val="24"/>
          <w:szCs w:val="24"/>
        </w:rPr>
        <w:t>frequencies the relations apply to</w:t>
      </w:r>
      <w:r w:rsidR="00F80B0C" w:rsidRPr="00764575">
        <w:rPr>
          <w:b w:val="0"/>
          <w:sz w:val="24"/>
          <w:szCs w:val="24"/>
        </w:rPr>
        <w:t>.</w:t>
      </w:r>
      <w:r w:rsidR="00EA70FC" w:rsidRPr="00764575">
        <w:rPr>
          <w:b w:val="0"/>
          <w:sz w:val="24"/>
          <w:szCs w:val="24"/>
        </w:rPr>
        <w:t xml:space="preserve"> </w:t>
      </w:r>
      <w:r w:rsidR="00F80B0C" w:rsidRPr="00764575">
        <w:rPr>
          <w:b w:val="0"/>
          <w:sz w:val="24"/>
          <w:szCs w:val="24"/>
        </w:rPr>
        <w:fldChar w:fldCharType="begin">
          <w:fldData xml:space="preserve">PEVuZE5vdGU+PENpdGUgQXV0aG9yWWVhcj0iMSI+PEF1dGhvcj5GYW5nPC9BdXRob3I+PFllYXI+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</w:fldData>
        </w:fldChar>
      </w:r>
      <w:r w:rsidR="00856173">
        <w:rPr>
          <w:b w:val="0"/>
          <w:sz w:val="24"/>
          <w:szCs w:val="24"/>
        </w:rPr>
        <w:instrText xml:space="preserve"> ADDIN EN.CITE </w:instrText>
      </w:r>
      <w:r w:rsidR="00856173">
        <w:rPr>
          <w:b w:val="0"/>
          <w:sz w:val="24"/>
          <w:szCs w:val="24"/>
        </w:rPr>
        <w:fldChar w:fldCharType="begin">
          <w:fldData xml:space="preserve">PEVuZE5vdGU+PENpdGUgQXV0aG9yWWVhcj0iMSI+PEF1dGhvcj5GYW5nPC9BdXRob3I+PFllYXI+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00F80B0C" w:rsidRPr="00764575">
        <w:rPr>
          <w:b w:val="0"/>
          <w:sz w:val="24"/>
          <w:szCs w:val="24"/>
        </w:rPr>
      </w:r>
      <w:r w:rsidR="00F80B0C" w:rsidRPr="00764575">
        <w:rPr>
          <w:b w:val="0"/>
          <w:sz w:val="24"/>
          <w:szCs w:val="24"/>
        </w:rPr>
        <w:fldChar w:fldCharType="separate"/>
      </w:r>
      <w:r w:rsidR="00856173">
        <w:rPr>
          <w:b w:val="0"/>
          <w:noProof/>
          <w:sz w:val="24"/>
          <w:szCs w:val="24"/>
        </w:rPr>
        <w:t>Fang et al. (2021)</w:t>
      </w:r>
      <w:r w:rsidR="00F80B0C" w:rsidRPr="00764575">
        <w:rPr>
          <w:b w:val="0"/>
          <w:sz w:val="24"/>
          <w:szCs w:val="24"/>
        </w:rPr>
        <w:fldChar w:fldCharType="end"/>
      </w:r>
      <w:r w:rsidR="00EB742E" w:rsidRPr="00764575">
        <w:rPr>
          <w:b w:val="0"/>
          <w:sz w:val="24"/>
          <w:szCs w:val="24"/>
        </w:rPr>
        <w:t xml:space="preserve"> </w:t>
      </w:r>
      <w:r w:rsidR="00F80B0C" w:rsidRPr="00764575">
        <w:rPr>
          <w:b w:val="0"/>
          <w:sz w:val="24"/>
          <w:szCs w:val="24"/>
        </w:rPr>
        <w:t>argue</w:t>
      </w:r>
      <w:r w:rsidR="005B546E">
        <w:rPr>
          <w:b w:val="0"/>
          <w:sz w:val="24"/>
          <w:szCs w:val="24"/>
        </w:rPr>
        <w:t>d</w:t>
      </w:r>
      <w:r w:rsidR="00F80B0C" w:rsidRPr="00764575">
        <w:rPr>
          <w:b w:val="0"/>
          <w:sz w:val="24"/>
          <w:szCs w:val="24"/>
        </w:rPr>
        <w:t xml:space="preserve"> for the LL relation AMOC →AMO (AMV) on a decadal time scale</w:t>
      </w:r>
      <w:r w:rsidR="007F7912" w:rsidRPr="00764575">
        <w:rPr>
          <w:b w:val="0"/>
          <w:sz w:val="24"/>
          <w:szCs w:val="24"/>
        </w:rPr>
        <w:t xml:space="preserve">. </w:t>
      </w:r>
      <w:r w:rsidR="00AB1584" w:rsidRPr="00764575">
        <w:rPr>
          <w:b w:val="0"/>
          <w:sz w:val="24"/>
          <w:szCs w:val="24"/>
        </w:rPr>
        <w:fldChar w:fldCharType="begin">
          <w:fldData xml:space="preserve">PEVuZE5vdGU+PENpdGUgQXV0aG9yWWVhcj0iMSI+PEF1dGhvcj5OaWdhbTwvQXV0aG9yPjxZZWFy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</w:fldData>
        </w:fldChar>
      </w:r>
      <w:r w:rsidR="007F6A87" w:rsidRPr="00764575">
        <w:rPr>
          <w:b w:val="0"/>
          <w:sz w:val="24"/>
          <w:szCs w:val="24"/>
        </w:rPr>
        <w:instrText xml:space="preserve"> ADDIN EN.CITE </w:instrText>
      </w:r>
      <w:r w:rsidR="007F6A87" w:rsidRPr="00764575">
        <w:rPr>
          <w:b w:val="0"/>
          <w:sz w:val="24"/>
          <w:szCs w:val="24"/>
        </w:rPr>
        <w:fldChar w:fldCharType="begin">
          <w:fldData xml:space="preserve">PEVuZE5vdGU+PENpdGUgQXV0aG9yWWVhcj0iMSI+PEF1dGhvcj5OaWdhbTwvQXV0aG9yPjxZZWFy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</w:fldData>
        </w:fldChar>
      </w:r>
      <w:r w:rsidR="007F6A87" w:rsidRPr="00764575">
        <w:rPr>
          <w:b w:val="0"/>
          <w:sz w:val="24"/>
          <w:szCs w:val="24"/>
        </w:rPr>
        <w:instrText xml:space="preserve"> ADDIN EN.CITE.DATA </w:instrText>
      </w:r>
      <w:r w:rsidR="007F6A87" w:rsidRPr="00764575">
        <w:rPr>
          <w:b w:val="0"/>
          <w:sz w:val="24"/>
          <w:szCs w:val="24"/>
        </w:rPr>
      </w:r>
      <w:r w:rsidR="007F6A87" w:rsidRPr="00764575">
        <w:rPr>
          <w:b w:val="0"/>
          <w:sz w:val="24"/>
          <w:szCs w:val="24"/>
        </w:rPr>
        <w:fldChar w:fldCharType="end"/>
      </w:r>
      <w:r w:rsidR="00AB1584" w:rsidRPr="00764575">
        <w:rPr>
          <w:b w:val="0"/>
          <w:sz w:val="24"/>
          <w:szCs w:val="24"/>
        </w:rPr>
      </w:r>
      <w:r w:rsidR="00AB1584" w:rsidRPr="00764575">
        <w:rPr>
          <w:b w:val="0"/>
          <w:sz w:val="24"/>
          <w:szCs w:val="24"/>
        </w:rPr>
        <w:fldChar w:fldCharType="separate"/>
      </w:r>
      <w:r w:rsidR="007F6A87" w:rsidRPr="00764575">
        <w:rPr>
          <w:b w:val="0"/>
          <w:noProof/>
          <w:sz w:val="24"/>
          <w:szCs w:val="24"/>
        </w:rPr>
        <w:t>Nigam et al. (2020)</w:t>
      </w:r>
      <w:r w:rsidR="00AB1584" w:rsidRPr="00764575">
        <w:rPr>
          <w:b w:val="0"/>
          <w:sz w:val="24"/>
          <w:szCs w:val="24"/>
        </w:rPr>
        <w:fldChar w:fldCharType="end"/>
      </w:r>
      <w:r w:rsidR="00AB1584" w:rsidRPr="00764575">
        <w:rPr>
          <w:b w:val="0"/>
          <w:sz w:val="24"/>
          <w:szCs w:val="24"/>
        </w:rPr>
        <w:t xml:space="preserve"> suggest</w:t>
      </w:r>
      <w:r w:rsidR="005B546E">
        <w:rPr>
          <w:b w:val="0"/>
          <w:sz w:val="24"/>
          <w:szCs w:val="24"/>
        </w:rPr>
        <w:t>ed</w:t>
      </w:r>
      <w:r w:rsidR="00AB1584" w:rsidRPr="00764575">
        <w:rPr>
          <w:b w:val="0"/>
          <w:sz w:val="24"/>
          <w:szCs w:val="24"/>
        </w:rPr>
        <w:t xml:space="preserve"> </w:t>
      </w:r>
      <w:r w:rsidR="007F7912" w:rsidRPr="00764575">
        <w:rPr>
          <w:b w:val="0"/>
          <w:sz w:val="24"/>
          <w:szCs w:val="24"/>
        </w:rPr>
        <w:t xml:space="preserve">the </w:t>
      </w:r>
      <w:r w:rsidR="00DD74B7" w:rsidRPr="00764575">
        <w:rPr>
          <w:b w:val="0"/>
          <w:sz w:val="24"/>
          <w:szCs w:val="24"/>
        </w:rPr>
        <w:t>LL relation NAO →</w:t>
      </w:r>
      <w:r w:rsidR="00CE5614" w:rsidRPr="00764575">
        <w:rPr>
          <w:b w:val="0"/>
          <w:sz w:val="24"/>
          <w:szCs w:val="24"/>
        </w:rPr>
        <w:t>AMO</w:t>
      </w:r>
      <w:r w:rsidR="00A620AF" w:rsidRPr="00764575">
        <w:rPr>
          <w:b w:val="0"/>
          <w:sz w:val="24"/>
          <w:szCs w:val="24"/>
        </w:rPr>
        <w:t xml:space="preserve"> </w:t>
      </w:r>
      <w:r w:rsidR="004614F9" w:rsidRPr="00764575">
        <w:rPr>
          <w:b w:val="0"/>
          <w:sz w:val="24"/>
          <w:szCs w:val="24"/>
        </w:rPr>
        <w:t>on</w:t>
      </w:r>
      <w:r w:rsidR="007F7912" w:rsidRPr="00764575">
        <w:rPr>
          <w:b w:val="0"/>
          <w:sz w:val="24"/>
          <w:szCs w:val="24"/>
        </w:rPr>
        <w:t xml:space="preserve"> decadal time</w:t>
      </w:r>
      <w:r w:rsidR="00696E09" w:rsidRPr="00764575">
        <w:rPr>
          <w:b w:val="0"/>
          <w:sz w:val="24"/>
          <w:szCs w:val="24"/>
        </w:rPr>
        <w:t xml:space="preserve"> scale</w:t>
      </w:r>
      <w:r w:rsidR="004614F9" w:rsidRPr="00764575">
        <w:rPr>
          <w:b w:val="0"/>
          <w:sz w:val="24"/>
          <w:szCs w:val="24"/>
        </w:rPr>
        <w:t>s</w:t>
      </w:r>
      <w:r w:rsidR="00274C86" w:rsidRPr="00764575">
        <w:rPr>
          <w:b w:val="0"/>
          <w:sz w:val="24"/>
          <w:szCs w:val="24"/>
        </w:rPr>
        <w:t xml:space="preserve">. </w:t>
      </w:r>
      <w:r w:rsidR="002B3B97" w:rsidRPr="00764575">
        <w:rPr>
          <w:b w:val="0"/>
          <w:sz w:val="24"/>
          <w:szCs w:val="24"/>
        </w:rPr>
        <w:fldChar w:fldCharType="begin"/>
      </w:r>
      <w:r w:rsidR="00856173">
        <w:rPr>
          <w:b w:val="0"/>
          <w:sz w:val="24"/>
          <w:szCs w:val="24"/>
        </w:rPr>
        <w:instrText xml:space="preserve"> ADDIN EN.CITE &lt;EndNote&gt;&lt;Cite AuthorYear="1"&gt;&lt;Author&gt;Seip&lt;/Author&gt;&lt;Year&gt;2022&lt;/Year&gt;&lt;RecNum&gt;6943&lt;/RecNum&gt;&lt;Suffix&gt;`, Fig 7&lt;/Suffix&gt;&lt;DisplayText&gt;Knut Lehre Seip and Hui  Wang (2022, Fig 7)&lt;/DisplayText&gt;&lt;record&gt;&lt;rec-number&gt;6943&lt;/rec-number&gt;&lt;foreign-keys&gt;&lt;key app="EN" db-id="sexww2d2pxxax1eaw0ex0509sr22dt2a5frf" timestamp="1673871563"&gt;6943&lt;/key&gt;&lt;/foreign-keys&gt;&lt;ref-type name="Journal Article"&gt;17&lt;/ref-type&gt;&lt;contributors&gt;&lt;authors&gt;&lt;author&gt;Seip,Knut Lehre&lt;/author&gt;&lt;author&gt;Wang, Hui &lt;/author&gt;&lt;/authors&gt;&lt;/contributors&gt;&lt;titles&gt;&lt;title&gt;The North Atlantic Oscillations: Lead–Lag Relations for the NAO, the AMO, and the AMOC. A High-Resolution Lead–Lag Analysis&lt;/title&gt;&lt;secondary-title&gt;Climate&lt;/secondary-title&gt;&lt;/titles&gt;&lt;periodical&gt;&lt;full-title&gt;Climate&lt;/full-title&gt;&lt;abbr-1&gt;Climate&lt;/abbr-1&gt;&lt;/periodical&gt;&lt;pages&gt;19&lt;/pages&gt;&lt;volume&gt;10&lt;/volume&gt;&lt;keywords&gt;&lt;keyword&gt;climate&lt;/keyword&gt;&lt;keyword&gt;ocean oscillations&lt;/keyword&gt;&lt;keyword&gt;AMOC&lt;/keyword&gt;&lt;keyword&gt;AMO&lt;/keyword&gt;&lt;keyword&gt;NAO&lt;/keyword&gt;&lt;keyword&gt;lead–lag relations&lt;/keyword&gt;&lt;/keywords&gt;&lt;dates&gt;&lt;year&gt;2022&lt;/year&gt;&lt;/dates&gt;&lt;urls&gt;&lt;/urls&gt;&lt;custom7&gt;63&lt;/custom7&gt;&lt;electronic-resource-num&gt;https://doi.org/10.3390/cli10050063&lt;/electronic-resource-num&gt;&lt;/record&gt;&lt;/Cite&gt;&lt;/EndNote&gt;</w:instrText>
      </w:r>
      <w:r w:rsidR="002B3B97" w:rsidRPr="00764575">
        <w:rPr>
          <w:b w:val="0"/>
          <w:sz w:val="24"/>
          <w:szCs w:val="24"/>
        </w:rPr>
        <w:fldChar w:fldCharType="separate"/>
      </w:r>
      <w:r w:rsidR="00856173">
        <w:rPr>
          <w:b w:val="0"/>
          <w:noProof/>
          <w:sz w:val="24"/>
          <w:szCs w:val="24"/>
        </w:rPr>
        <w:t>Seip and Wang (2022, Fig 7)</w:t>
      </w:r>
      <w:r w:rsidR="002B3B97" w:rsidRPr="00764575">
        <w:rPr>
          <w:b w:val="0"/>
          <w:sz w:val="24"/>
          <w:szCs w:val="24"/>
        </w:rPr>
        <w:fldChar w:fldCharType="end"/>
      </w:r>
      <w:r w:rsidR="003E0574" w:rsidRPr="00764575">
        <w:rPr>
          <w:b w:val="0"/>
          <w:sz w:val="24"/>
          <w:szCs w:val="24"/>
        </w:rPr>
        <w:t xml:space="preserve"> </w:t>
      </w:r>
      <w:r w:rsidR="001A43A4" w:rsidRPr="00764575">
        <w:rPr>
          <w:b w:val="0"/>
          <w:sz w:val="24"/>
          <w:szCs w:val="24"/>
        </w:rPr>
        <w:t>found LL relations</w:t>
      </w:r>
      <w:r w:rsidR="0071015B" w:rsidRPr="00764575">
        <w:rPr>
          <w:b w:val="0"/>
          <w:sz w:val="24"/>
          <w:szCs w:val="24"/>
        </w:rPr>
        <w:t xml:space="preserve"> NAO →AMO </w:t>
      </w:r>
      <w:r w:rsidR="003B00AD" w:rsidRPr="00764575">
        <w:rPr>
          <w:b w:val="0"/>
          <w:sz w:val="24"/>
          <w:szCs w:val="24"/>
        </w:rPr>
        <w:t xml:space="preserve">→AMOC </w:t>
      </w:r>
      <w:r w:rsidR="004614F9" w:rsidRPr="00764575">
        <w:rPr>
          <w:b w:val="0"/>
          <w:sz w:val="24"/>
          <w:szCs w:val="24"/>
        </w:rPr>
        <w:t>on</w:t>
      </w:r>
      <w:r w:rsidR="003B00AD" w:rsidRPr="00764575">
        <w:rPr>
          <w:b w:val="0"/>
          <w:sz w:val="24"/>
          <w:szCs w:val="24"/>
        </w:rPr>
        <w:t xml:space="preserve"> </w:t>
      </w:r>
      <w:r w:rsidR="00FA62F8" w:rsidRPr="00764575">
        <w:rPr>
          <w:b w:val="0"/>
          <w:sz w:val="24"/>
          <w:szCs w:val="24"/>
        </w:rPr>
        <w:t>decadal time scale</w:t>
      </w:r>
      <w:r w:rsidR="003B00AD" w:rsidRPr="00764575">
        <w:rPr>
          <w:b w:val="0"/>
          <w:sz w:val="24"/>
          <w:szCs w:val="24"/>
        </w:rPr>
        <w:t xml:space="preserve">, </w:t>
      </w:r>
      <w:r w:rsidR="00FC0417" w:rsidRPr="00764575">
        <w:rPr>
          <w:b w:val="0"/>
          <w:sz w:val="24"/>
          <w:szCs w:val="24"/>
        </w:rPr>
        <w:t>but not for high frequency</w:t>
      </w:r>
      <w:r w:rsidR="00696E09" w:rsidRPr="00764575">
        <w:rPr>
          <w:b w:val="0"/>
          <w:sz w:val="24"/>
          <w:szCs w:val="24"/>
        </w:rPr>
        <w:t>, interannual</w:t>
      </w:r>
      <w:r w:rsidR="00FC0417" w:rsidRPr="00764575">
        <w:rPr>
          <w:b w:val="0"/>
          <w:sz w:val="24"/>
          <w:szCs w:val="24"/>
        </w:rPr>
        <w:t xml:space="preserve"> </w:t>
      </w:r>
      <w:r w:rsidR="00C06CC2" w:rsidRPr="00764575">
        <w:rPr>
          <w:b w:val="0"/>
          <w:sz w:val="24"/>
          <w:szCs w:val="24"/>
        </w:rPr>
        <w:t>time scales</w:t>
      </w:r>
      <w:r w:rsidR="00FC0417" w:rsidRPr="00764575">
        <w:rPr>
          <w:b w:val="0"/>
          <w:sz w:val="24"/>
          <w:szCs w:val="24"/>
        </w:rPr>
        <w:t>. However</w:t>
      </w:r>
      <w:r w:rsidR="00495E2A" w:rsidRPr="00764575">
        <w:rPr>
          <w:b w:val="0"/>
          <w:sz w:val="24"/>
          <w:szCs w:val="24"/>
        </w:rPr>
        <w:t>,</w:t>
      </w:r>
      <w:r w:rsidR="00FC0417" w:rsidRPr="00764575">
        <w:rPr>
          <w:b w:val="0"/>
          <w:sz w:val="24"/>
          <w:szCs w:val="24"/>
        </w:rPr>
        <w:t xml:space="preserve"> </w:t>
      </w:r>
      <w:r w:rsidR="00495E2A" w:rsidRPr="00764575">
        <w:rPr>
          <w:b w:val="0"/>
          <w:sz w:val="24"/>
          <w:szCs w:val="24"/>
        </w:rPr>
        <w:t>l</w:t>
      </w:r>
      <w:r w:rsidR="00DD10B7" w:rsidRPr="00764575">
        <w:rPr>
          <w:b w:val="0"/>
          <w:sz w:val="24"/>
          <w:szCs w:val="24"/>
        </w:rPr>
        <w:t>ow frequency oscillations</w:t>
      </w:r>
      <w:r w:rsidR="00845D0A" w:rsidRPr="00764575">
        <w:rPr>
          <w:b w:val="0"/>
          <w:sz w:val="24"/>
          <w:szCs w:val="24"/>
        </w:rPr>
        <w:t>,</w:t>
      </w:r>
      <w:r w:rsidR="00871290" w:rsidRPr="00764575">
        <w:rPr>
          <w:b w:val="0"/>
          <w:sz w:val="24"/>
          <w:szCs w:val="24"/>
        </w:rPr>
        <w:t xml:space="preserve"> with periods longer than ≈</w:t>
      </w:r>
      <w:r w:rsidR="00845D0A" w:rsidRPr="00764575">
        <w:rPr>
          <w:b w:val="0"/>
          <w:sz w:val="24"/>
          <w:szCs w:val="24"/>
        </w:rPr>
        <w:t xml:space="preserve"> </w:t>
      </w:r>
      <w:r w:rsidR="00871290" w:rsidRPr="00764575">
        <w:rPr>
          <w:b w:val="0"/>
          <w:sz w:val="24"/>
          <w:szCs w:val="24"/>
        </w:rPr>
        <w:t xml:space="preserve">80 years </w:t>
      </w:r>
      <w:r w:rsidR="00845D0A" w:rsidRPr="00764575">
        <w:rPr>
          <w:b w:val="0"/>
          <w:sz w:val="24"/>
          <w:szCs w:val="24"/>
        </w:rPr>
        <w:t xml:space="preserve">were not </w:t>
      </w:r>
      <w:r w:rsidR="00EB742E" w:rsidRPr="00764575">
        <w:rPr>
          <w:b w:val="0"/>
          <w:sz w:val="24"/>
          <w:szCs w:val="24"/>
        </w:rPr>
        <w:t xml:space="preserve">examined </w:t>
      </w:r>
      <w:r w:rsidR="001322AF" w:rsidRPr="00764575">
        <w:rPr>
          <w:b w:val="0"/>
          <w:sz w:val="24"/>
          <w:szCs w:val="24"/>
        </w:rPr>
        <w:t xml:space="preserve">in any of the </w:t>
      </w:r>
      <w:r w:rsidR="00C06CC2" w:rsidRPr="00764575">
        <w:rPr>
          <w:b w:val="0"/>
          <w:sz w:val="24"/>
          <w:szCs w:val="24"/>
        </w:rPr>
        <w:t>studies</w:t>
      </w:r>
      <w:r w:rsidR="001A43A4" w:rsidRPr="00764575">
        <w:rPr>
          <w:b w:val="0"/>
          <w:sz w:val="24"/>
          <w:szCs w:val="24"/>
        </w:rPr>
        <w:t>.</w:t>
      </w:r>
      <w:r w:rsidR="00135909" w:rsidRPr="00764575">
        <w:rPr>
          <w:b w:val="0"/>
          <w:sz w:val="24"/>
          <w:szCs w:val="24"/>
        </w:rPr>
        <w:t xml:space="preserve"> </w:t>
      </w:r>
    </w:p>
    <w:p w14:paraId="26CEA9F3" w14:textId="71852A6E" w:rsidR="00D80B0F" w:rsidRPr="00764575" w:rsidRDefault="00AB64B3" w:rsidP="00806BC2">
      <w:pPr>
        <w:pStyle w:val="H1"/>
        <w:rPr>
          <w:b w:val="0"/>
          <w:sz w:val="24"/>
          <w:szCs w:val="24"/>
        </w:rPr>
      </w:pPr>
      <w:r w:rsidRPr="00764575">
        <w:rPr>
          <w:b w:val="0"/>
          <w:sz w:val="24"/>
          <w:szCs w:val="24"/>
        </w:rPr>
        <w:t xml:space="preserve">With the time </w:t>
      </w:r>
      <w:r w:rsidR="001322AF" w:rsidRPr="00764575">
        <w:rPr>
          <w:b w:val="0"/>
          <w:sz w:val="24"/>
          <w:szCs w:val="24"/>
        </w:rPr>
        <w:t>span</w:t>
      </w:r>
      <w:r w:rsidRPr="00764575">
        <w:rPr>
          <w:b w:val="0"/>
          <w:sz w:val="24"/>
          <w:szCs w:val="24"/>
        </w:rPr>
        <w:t xml:space="preserve"> we are discussing </w:t>
      </w:r>
      <w:r w:rsidR="00EB742E" w:rsidRPr="00764575">
        <w:rPr>
          <w:b w:val="0"/>
          <w:sz w:val="24"/>
          <w:szCs w:val="24"/>
        </w:rPr>
        <w:t>(</w:t>
      </w:r>
      <w:r w:rsidR="00805D96" w:rsidRPr="00764575">
        <w:rPr>
          <w:b w:val="0"/>
          <w:sz w:val="24"/>
          <w:szCs w:val="24"/>
        </w:rPr>
        <w:t>≈ 50 years</w:t>
      </w:r>
      <w:r w:rsidR="00EB742E" w:rsidRPr="00764575">
        <w:rPr>
          <w:b w:val="0"/>
          <w:sz w:val="24"/>
          <w:szCs w:val="24"/>
        </w:rPr>
        <w:t>)</w:t>
      </w:r>
      <w:r w:rsidR="00805D96" w:rsidRPr="00764575">
        <w:rPr>
          <w:b w:val="0"/>
          <w:sz w:val="24"/>
          <w:szCs w:val="24"/>
        </w:rPr>
        <w:t xml:space="preserve">, </w:t>
      </w:r>
      <w:r w:rsidR="001322AF" w:rsidRPr="00764575">
        <w:rPr>
          <w:b w:val="0"/>
          <w:sz w:val="24"/>
          <w:szCs w:val="24"/>
        </w:rPr>
        <w:t>l</w:t>
      </w:r>
      <w:r w:rsidR="007A71C3" w:rsidRPr="00764575">
        <w:rPr>
          <w:b w:val="0"/>
          <w:sz w:val="24"/>
          <w:szCs w:val="24"/>
        </w:rPr>
        <w:t xml:space="preserve">ow frequency components with </w:t>
      </w:r>
      <w:r w:rsidR="00805D96" w:rsidRPr="00764575">
        <w:rPr>
          <w:b w:val="0"/>
          <w:sz w:val="24"/>
          <w:szCs w:val="24"/>
        </w:rPr>
        <w:t xml:space="preserve">multidecadal </w:t>
      </w:r>
      <w:r w:rsidR="00486A6F" w:rsidRPr="00764575">
        <w:rPr>
          <w:b w:val="0"/>
          <w:sz w:val="24"/>
          <w:szCs w:val="24"/>
        </w:rPr>
        <w:t xml:space="preserve">cycle periods are not possible to study numerically with </w:t>
      </w:r>
      <w:r w:rsidR="00FA4175" w:rsidRPr="00764575">
        <w:rPr>
          <w:b w:val="0"/>
          <w:sz w:val="24"/>
          <w:szCs w:val="24"/>
        </w:rPr>
        <w:t>sufficient</w:t>
      </w:r>
      <w:r w:rsidR="001104E0" w:rsidRPr="00764575">
        <w:rPr>
          <w:b w:val="0"/>
          <w:sz w:val="24"/>
          <w:szCs w:val="24"/>
        </w:rPr>
        <w:t xml:space="preserve"> confidence.  </w:t>
      </w:r>
      <w:r w:rsidR="004E4615" w:rsidRPr="00764575">
        <w:rPr>
          <w:b w:val="0"/>
          <w:sz w:val="24"/>
          <w:szCs w:val="24"/>
        </w:rPr>
        <w:fldChar w:fldCharType="begin"/>
      </w:r>
      <w:r w:rsidR="00856173">
        <w:rPr>
          <w:b w:val="0"/>
          <w:sz w:val="24"/>
          <w:szCs w:val="24"/>
        </w:rPr>
        <w:instrText xml:space="preserve"> ADDIN EN.CITE &lt;EndNote&gt;&lt;Cite AuthorYear="1"&gt;&lt;Author&gt;Moore&lt;/Author&gt;&lt;Year&gt;2022&lt;/Year&gt;&lt;RecNum&gt;6999&lt;/RecNum&gt;&lt;DisplayText&gt;G. W. K.   Moore et al. (2022)&lt;/DisplayText&gt;&lt;record&gt;&lt;rec-number&gt;6999&lt;/rec-number&gt;&lt;foreign-keys&gt;&lt;key app="EN" db-id="sexww2d2pxxax1eaw0ex0509sr22dt2a5frf" timestamp="1677061650"&gt;6999&lt;/key&gt;&lt;/foreign-keys&gt;&lt;ref-type name="Journal Article"&gt;17&lt;/ref-type&gt;&lt;contributors&gt;&lt;authors&gt;&lt;author&gt;Moore,G. W. K.  &lt;/author&gt;&lt;author&gt;Våge, K. &lt;/author&gt;&lt;author&gt;Renfrew,  I. A.  &lt;/author&gt;&lt;author&gt;Pickart,R. S. &lt;/author&gt;&lt;/authors&gt;&lt;/contributors&gt;&lt;titles&gt;&lt;title&gt;Sea-ice retreat suggests re-organization of water mass transformation in the Nordic and Barents Seas&lt;/title&gt;&lt;secondary-title&gt;Nature communications&lt;/secondary-title&gt;&lt;/titles&gt;&lt;periodical&gt;&lt;full-title&gt;Nature communications&lt;/full-title&gt;&lt;/periodical&gt;&lt;volume&gt;13&lt;/volume&gt;&lt;num-vols&gt;67&lt;/num-vols&gt;&lt;dates&gt;&lt;year&gt;2022&lt;/year&gt;&lt;/dates&gt;&lt;urls&gt;&lt;/urls&gt;&lt;electronic-resource-num&gt; https://doi.org/10.1038/s41467-021-27641-6 | www.nature.com/naturecommunications&lt;/electronic-resource-num&gt;&lt;/record&gt;&lt;/Cite&gt;&lt;/EndNote&gt;</w:instrText>
      </w:r>
      <w:r w:rsidR="004E4615" w:rsidRPr="00764575">
        <w:rPr>
          <w:b w:val="0"/>
          <w:sz w:val="24"/>
          <w:szCs w:val="24"/>
        </w:rPr>
        <w:fldChar w:fldCharType="separate"/>
      </w:r>
      <w:r w:rsidR="00856173">
        <w:rPr>
          <w:b w:val="0"/>
          <w:noProof/>
          <w:sz w:val="24"/>
          <w:szCs w:val="24"/>
        </w:rPr>
        <w:t>Moore et al. (2022)</w:t>
      </w:r>
      <w:r w:rsidR="004E4615" w:rsidRPr="00764575">
        <w:rPr>
          <w:b w:val="0"/>
          <w:sz w:val="24"/>
          <w:szCs w:val="24"/>
        </w:rPr>
        <w:fldChar w:fldCharType="end"/>
      </w:r>
      <w:r w:rsidR="004E4615" w:rsidRPr="00764575">
        <w:rPr>
          <w:b w:val="0"/>
          <w:sz w:val="24"/>
          <w:szCs w:val="24"/>
        </w:rPr>
        <w:t xml:space="preserve"> </w:t>
      </w:r>
      <w:r w:rsidR="00AD1FB5">
        <w:rPr>
          <w:b w:val="0"/>
          <w:sz w:val="24"/>
          <w:szCs w:val="24"/>
        </w:rPr>
        <w:t>demonstrate</w:t>
      </w:r>
      <w:r w:rsidR="005B546E">
        <w:rPr>
          <w:b w:val="0"/>
          <w:sz w:val="24"/>
          <w:szCs w:val="24"/>
        </w:rPr>
        <w:t>d</w:t>
      </w:r>
      <w:r w:rsidR="00AD1FB5" w:rsidRPr="00764575">
        <w:rPr>
          <w:b w:val="0"/>
          <w:sz w:val="24"/>
          <w:szCs w:val="24"/>
        </w:rPr>
        <w:t xml:space="preserve"> </w:t>
      </w:r>
      <w:r w:rsidR="004E4615" w:rsidRPr="00764575">
        <w:rPr>
          <w:b w:val="0"/>
          <w:sz w:val="24"/>
          <w:szCs w:val="24"/>
        </w:rPr>
        <w:t>that</w:t>
      </w:r>
      <w:r w:rsidR="009013BB" w:rsidRPr="00764575">
        <w:rPr>
          <w:b w:val="0"/>
          <w:sz w:val="24"/>
          <w:szCs w:val="24"/>
        </w:rPr>
        <w:t xml:space="preserve"> there </w:t>
      </w:r>
      <w:r w:rsidR="00220FD3" w:rsidRPr="00764575">
        <w:rPr>
          <w:b w:val="0"/>
          <w:sz w:val="24"/>
          <w:szCs w:val="24"/>
        </w:rPr>
        <w:t>is</w:t>
      </w:r>
      <w:r w:rsidR="009013BB" w:rsidRPr="00764575">
        <w:rPr>
          <w:b w:val="0"/>
          <w:sz w:val="24"/>
          <w:szCs w:val="24"/>
        </w:rPr>
        <w:t xml:space="preserve"> </w:t>
      </w:r>
      <w:r w:rsidR="004668B4" w:rsidRPr="00764575">
        <w:rPr>
          <w:b w:val="0"/>
          <w:sz w:val="24"/>
          <w:szCs w:val="24"/>
        </w:rPr>
        <w:t>a long-</w:t>
      </w:r>
      <w:r w:rsidR="00FB6BBA" w:rsidRPr="00764575">
        <w:rPr>
          <w:b w:val="0"/>
          <w:sz w:val="24"/>
          <w:szCs w:val="24"/>
        </w:rPr>
        <w:t>term trend</w:t>
      </w:r>
      <w:r w:rsidR="002C16B5" w:rsidRPr="00764575">
        <w:rPr>
          <w:b w:val="0"/>
          <w:sz w:val="24"/>
          <w:szCs w:val="24"/>
        </w:rPr>
        <w:t>, ≈</w:t>
      </w:r>
      <w:r w:rsidR="00212C28" w:rsidRPr="00764575">
        <w:rPr>
          <w:b w:val="0"/>
          <w:sz w:val="24"/>
          <w:szCs w:val="24"/>
        </w:rPr>
        <w:t xml:space="preserve"> </w:t>
      </w:r>
      <w:r w:rsidR="002C16B5" w:rsidRPr="00764575">
        <w:rPr>
          <w:b w:val="0"/>
          <w:sz w:val="24"/>
          <w:szCs w:val="24"/>
        </w:rPr>
        <w:t>50 years,</w:t>
      </w:r>
      <w:r w:rsidR="00FB6BBA" w:rsidRPr="00764575">
        <w:rPr>
          <w:b w:val="0"/>
          <w:sz w:val="24"/>
          <w:szCs w:val="24"/>
        </w:rPr>
        <w:t xml:space="preserve"> in the</w:t>
      </w:r>
      <w:r w:rsidR="00220FD3" w:rsidRPr="00764575">
        <w:rPr>
          <w:b w:val="0"/>
          <w:sz w:val="24"/>
          <w:szCs w:val="24"/>
        </w:rPr>
        <w:t xml:space="preserve"> </w:t>
      </w:r>
      <w:r w:rsidR="00FB6BBA" w:rsidRPr="00764575">
        <w:rPr>
          <w:b w:val="0"/>
          <w:sz w:val="24"/>
          <w:szCs w:val="24"/>
        </w:rPr>
        <w:t xml:space="preserve">heat flux </w:t>
      </w:r>
      <w:r w:rsidR="00F93599" w:rsidRPr="00764575">
        <w:rPr>
          <w:b w:val="0"/>
          <w:sz w:val="24"/>
          <w:szCs w:val="24"/>
        </w:rPr>
        <w:t xml:space="preserve">for the </w:t>
      </w:r>
      <w:r w:rsidR="00FA4175" w:rsidRPr="00764575">
        <w:rPr>
          <w:b w:val="0"/>
          <w:sz w:val="24"/>
          <w:szCs w:val="24"/>
        </w:rPr>
        <w:t>Barents</w:t>
      </w:r>
      <w:r w:rsidR="00F93599" w:rsidRPr="00764575">
        <w:rPr>
          <w:b w:val="0"/>
          <w:sz w:val="24"/>
          <w:szCs w:val="24"/>
        </w:rPr>
        <w:t xml:space="preserve"> Sea</w:t>
      </w:r>
      <w:r w:rsidR="00220FD3" w:rsidRPr="00764575">
        <w:rPr>
          <w:b w:val="0"/>
          <w:sz w:val="24"/>
          <w:szCs w:val="24"/>
        </w:rPr>
        <w:t xml:space="preserve"> Branch</w:t>
      </w:r>
      <w:r w:rsidR="003D5900" w:rsidRPr="00764575">
        <w:rPr>
          <w:b w:val="0"/>
          <w:sz w:val="24"/>
          <w:szCs w:val="24"/>
        </w:rPr>
        <w:t xml:space="preserve"> </w:t>
      </w:r>
      <w:r w:rsidR="00EB4549" w:rsidRPr="00764575">
        <w:rPr>
          <w:b w:val="0"/>
          <w:sz w:val="24"/>
          <w:szCs w:val="24"/>
        </w:rPr>
        <w:t>progressing from the Norwegian Sea</w:t>
      </w:r>
      <w:r w:rsidR="00DD3514" w:rsidRPr="00764575">
        <w:rPr>
          <w:b w:val="0"/>
          <w:sz w:val="24"/>
          <w:szCs w:val="24"/>
        </w:rPr>
        <w:t xml:space="preserve"> through the Barents Sea t</w:t>
      </w:r>
      <w:r w:rsidR="001926B5" w:rsidRPr="00764575">
        <w:rPr>
          <w:b w:val="0"/>
          <w:sz w:val="24"/>
          <w:szCs w:val="24"/>
        </w:rPr>
        <w:t>owards the Novaya Zemlya.</w:t>
      </w:r>
      <w:r w:rsidR="00220FD3" w:rsidRPr="00764575">
        <w:rPr>
          <w:b w:val="0"/>
          <w:sz w:val="24"/>
          <w:szCs w:val="24"/>
        </w:rPr>
        <w:t xml:space="preserve"> </w:t>
      </w:r>
      <w:r w:rsidR="001322AF" w:rsidRPr="00764575">
        <w:rPr>
          <w:b w:val="0"/>
          <w:sz w:val="24"/>
          <w:szCs w:val="24"/>
        </w:rPr>
        <w:t xml:space="preserve"> This heat </w:t>
      </w:r>
      <w:r w:rsidR="004802B3" w:rsidRPr="00764575">
        <w:rPr>
          <w:b w:val="0"/>
          <w:sz w:val="24"/>
          <w:szCs w:val="24"/>
        </w:rPr>
        <w:t>flux may impact the low frequency</w:t>
      </w:r>
      <w:r w:rsidR="004B4A74" w:rsidRPr="00764575">
        <w:rPr>
          <w:b w:val="0"/>
          <w:sz w:val="24"/>
          <w:szCs w:val="24"/>
        </w:rPr>
        <w:t xml:space="preserve"> component of the AMOC.</w:t>
      </w:r>
    </w:p>
    <w:p w14:paraId="02CC980E" w14:textId="6F53C02C" w:rsidR="000E3C90" w:rsidRPr="00764575" w:rsidRDefault="00742CA2" w:rsidP="00806BC2">
      <w:pPr>
        <w:pStyle w:val="H1"/>
        <w:rPr>
          <w:b w:val="0"/>
          <w:sz w:val="24"/>
          <w:szCs w:val="24"/>
        </w:rPr>
      </w:pPr>
      <w:r w:rsidRPr="00764575">
        <w:rPr>
          <w:b w:val="0"/>
          <w:sz w:val="24"/>
          <w:szCs w:val="24"/>
        </w:rPr>
        <w:lastRenderedPageBreak/>
        <w:t>M</w:t>
      </w:r>
      <w:r w:rsidR="000E3C90" w:rsidRPr="00764575">
        <w:rPr>
          <w:b w:val="0"/>
          <w:sz w:val="24"/>
          <w:szCs w:val="24"/>
        </w:rPr>
        <w:t>echanistic explanations are best formulated in modeling studies that are subsequently tested against observations and LL relations among paired variables.</w:t>
      </w:r>
    </w:p>
    <w:p w14:paraId="689CA315" w14:textId="670FE7E8" w:rsidR="000003E4" w:rsidRPr="00764575" w:rsidRDefault="002A3E9E" w:rsidP="00806BC2">
      <w:pPr>
        <w:pStyle w:val="H1"/>
        <w:rPr>
          <w:b w:val="0"/>
          <w:sz w:val="24"/>
          <w:szCs w:val="24"/>
        </w:rPr>
      </w:pPr>
      <w:r w:rsidRPr="00764575">
        <w:rPr>
          <w:b w:val="0"/>
          <w:sz w:val="24"/>
          <w:szCs w:val="24"/>
        </w:rPr>
        <w:t xml:space="preserve">In summary we </w:t>
      </w:r>
      <w:r w:rsidR="005B546E">
        <w:rPr>
          <w:b w:val="0"/>
          <w:sz w:val="24"/>
          <w:szCs w:val="24"/>
        </w:rPr>
        <w:t>find</w:t>
      </w:r>
      <w:r w:rsidR="005B546E" w:rsidRPr="00764575">
        <w:rPr>
          <w:b w:val="0"/>
          <w:sz w:val="24"/>
          <w:szCs w:val="24"/>
        </w:rPr>
        <w:t xml:space="preserve"> </w:t>
      </w:r>
      <w:r w:rsidRPr="00764575">
        <w:rPr>
          <w:b w:val="0"/>
          <w:sz w:val="24"/>
          <w:szCs w:val="24"/>
        </w:rPr>
        <w:t xml:space="preserve">that </w:t>
      </w:r>
      <w:r w:rsidR="00C16DD1" w:rsidRPr="00764575">
        <w:rPr>
          <w:b w:val="0"/>
          <w:sz w:val="24"/>
          <w:szCs w:val="24"/>
        </w:rPr>
        <w:t>until about 2000 the leading relation was</w:t>
      </w:r>
      <w:r w:rsidR="00436C06" w:rsidRPr="00764575">
        <w:rPr>
          <w:b w:val="0"/>
          <w:sz w:val="24"/>
          <w:szCs w:val="24"/>
        </w:rPr>
        <w:t xml:space="preserve"> from the UPP waters in the Barents Sea to the INT water</w:t>
      </w:r>
      <w:r w:rsidR="00ED03AE" w:rsidRPr="00764575">
        <w:rPr>
          <w:b w:val="0"/>
          <w:sz w:val="24"/>
          <w:szCs w:val="24"/>
        </w:rPr>
        <w:t>s</w:t>
      </w:r>
      <w:r w:rsidR="00323329" w:rsidRPr="00764575">
        <w:rPr>
          <w:b w:val="0"/>
          <w:sz w:val="24"/>
          <w:szCs w:val="24"/>
        </w:rPr>
        <w:t xml:space="preserve"> and the AMOC and AMO were both leading the UPP and the INT waters. </w:t>
      </w:r>
      <w:r w:rsidR="006936C8" w:rsidRPr="00764575">
        <w:rPr>
          <w:b w:val="0"/>
          <w:sz w:val="24"/>
          <w:szCs w:val="24"/>
        </w:rPr>
        <w:t>However, the BIT and the BS</w:t>
      </w:r>
      <w:r w:rsidR="004B7352" w:rsidRPr="00764575">
        <w:rPr>
          <w:b w:val="0"/>
          <w:sz w:val="24"/>
          <w:szCs w:val="24"/>
        </w:rPr>
        <w:t>-</w:t>
      </w:r>
      <w:r w:rsidR="006936C8" w:rsidRPr="00764575">
        <w:rPr>
          <w:b w:val="0"/>
          <w:sz w:val="24"/>
          <w:szCs w:val="24"/>
        </w:rPr>
        <w:t>N</w:t>
      </w:r>
      <w:r w:rsidR="001F01AC" w:rsidRPr="00764575">
        <w:rPr>
          <w:b w:val="0"/>
          <w:sz w:val="24"/>
          <w:szCs w:val="24"/>
        </w:rPr>
        <w:t>E</w:t>
      </w:r>
      <w:r w:rsidR="006936C8" w:rsidRPr="00764575">
        <w:rPr>
          <w:b w:val="0"/>
          <w:sz w:val="24"/>
          <w:szCs w:val="24"/>
        </w:rPr>
        <w:t xml:space="preserve"> </w:t>
      </w:r>
      <w:r w:rsidR="004B7352" w:rsidRPr="00764575">
        <w:rPr>
          <w:b w:val="0"/>
          <w:sz w:val="24"/>
          <w:szCs w:val="24"/>
        </w:rPr>
        <w:t xml:space="preserve">regions </w:t>
      </w:r>
      <w:r w:rsidR="00ED03AE" w:rsidRPr="00764575">
        <w:rPr>
          <w:b w:val="0"/>
          <w:sz w:val="24"/>
          <w:szCs w:val="24"/>
        </w:rPr>
        <w:t>show</w:t>
      </w:r>
      <w:r w:rsidR="004B7352" w:rsidRPr="00764575">
        <w:rPr>
          <w:b w:val="0"/>
          <w:sz w:val="24"/>
          <w:szCs w:val="24"/>
        </w:rPr>
        <w:t xml:space="preserve"> contrasting patterns.  </w:t>
      </w:r>
      <w:r w:rsidR="007469CA" w:rsidRPr="00764575">
        <w:rPr>
          <w:b w:val="0"/>
          <w:sz w:val="24"/>
          <w:szCs w:val="24"/>
        </w:rPr>
        <w:t xml:space="preserve">Whereas in the BIT region, the AMOC was </w:t>
      </w:r>
      <w:r w:rsidR="006D1FD0" w:rsidRPr="00764575">
        <w:rPr>
          <w:b w:val="0"/>
          <w:sz w:val="24"/>
          <w:szCs w:val="24"/>
        </w:rPr>
        <w:t xml:space="preserve">always leading, at the BS-NE region </w:t>
      </w:r>
      <w:r w:rsidR="00B1249E" w:rsidRPr="00764575">
        <w:rPr>
          <w:b w:val="0"/>
          <w:sz w:val="24"/>
          <w:szCs w:val="24"/>
        </w:rPr>
        <w:t xml:space="preserve">there was a cyclic </w:t>
      </w:r>
      <w:r w:rsidR="000003E4" w:rsidRPr="00764575">
        <w:rPr>
          <w:b w:val="0"/>
          <w:sz w:val="24"/>
          <w:szCs w:val="24"/>
        </w:rPr>
        <w:t xml:space="preserve">LL </w:t>
      </w:r>
      <w:r w:rsidR="00B1249E" w:rsidRPr="00764575">
        <w:rPr>
          <w:b w:val="0"/>
          <w:sz w:val="24"/>
          <w:szCs w:val="24"/>
        </w:rPr>
        <w:t xml:space="preserve">pattern </w:t>
      </w:r>
      <w:r w:rsidR="000003E4" w:rsidRPr="00764575">
        <w:rPr>
          <w:b w:val="0"/>
          <w:sz w:val="24"/>
          <w:szCs w:val="24"/>
        </w:rPr>
        <w:t xml:space="preserve">both for temperatures and salinities. </w:t>
      </w:r>
      <w:r w:rsidR="00BE3D5A" w:rsidRPr="00764575">
        <w:rPr>
          <w:b w:val="0"/>
          <w:sz w:val="24"/>
          <w:szCs w:val="24"/>
        </w:rPr>
        <w:t xml:space="preserve">Around the year 2000, </w:t>
      </w:r>
      <w:r w:rsidR="000A2E48" w:rsidRPr="00764575">
        <w:rPr>
          <w:b w:val="0"/>
          <w:sz w:val="24"/>
          <w:szCs w:val="24"/>
        </w:rPr>
        <w:t xml:space="preserve">persistent patterns ceased. </w:t>
      </w:r>
      <w:r w:rsidR="00050537" w:rsidRPr="00764575">
        <w:rPr>
          <w:b w:val="0"/>
          <w:sz w:val="24"/>
          <w:szCs w:val="24"/>
        </w:rPr>
        <w:t xml:space="preserve">An interpretation for the results </w:t>
      </w:r>
      <w:r w:rsidR="006430DB" w:rsidRPr="00764575">
        <w:rPr>
          <w:b w:val="0"/>
          <w:sz w:val="24"/>
          <w:szCs w:val="24"/>
        </w:rPr>
        <w:t xml:space="preserve">for the </w:t>
      </w:r>
      <w:r w:rsidR="00B062BE" w:rsidRPr="00764575">
        <w:rPr>
          <w:b w:val="0"/>
          <w:sz w:val="24"/>
          <w:szCs w:val="24"/>
        </w:rPr>
        <w:t xml:space="preserve">≈ 30 years </w:t>
      </w:r>
      <w:r w:rsidR="006430DB" w:rsidRPr="00764575">
        <w:rPr>
          <w:b w:val="0"/>
          <w:sz w:val="24"/>
          <w:szCs w:val="24"/>
        </w:rPr>
        <w:t xml:space="preserve">period </w:t>
      </w:r>
      <w:r w:rsidR="001F01AC" w:rsidRPr="00764575">
        <w:rPr>
          <w:b w:val="0"/>
          <w:sz w:val="24"/>
          <w:szCs w:val="24"/>
        </w:rPr>
        <w:t xml:space="preserve">from 1971 </w:t>
      </w:r>
      <w:r w:rsidR="00E452DF" w:rsidRPr="00764575">
        <w:rPr>
          <w:b w:val="0"/>
          <w:sz w:val="24"/>
          <w:szCs w:val="24"/>
        </w:rPr>
        <w:t>to</w:t>
      </w:r>
      <w:r w:rsidR="00050537" w:rsidRPr="00764575">
        <w:rPr>
          <w:b w:val="0"/>
          <w:sz w:val="24"/>
          <w:szCs w:val="24"/>
        </w:rPr>
        <w:t xml:space="preserve"> 2000 </w:t>
      </w:r>
      <w:r w:rsidR="00452C65" w:rsidRPr="00764575">
        <w:rPr>
          <w:b w:val="0"/>
          <w:sz w:val="24"/>
          <w:szCs w:val="24"/>
        </w:rPr>
        <w:t xml:space="preserve">would be that both atmospheric variability and </w:t>
      </w:r>
      <w:r w:rsidR="00A81052" w:rsidRPr="00764575">
        <w:rPr>
          <w:b w:val="0"/>
          <w:sz w:val="24"/>
          <w:szCs w:val="24"/>
        </w:rPr>
        <w:t>variabilities caused by AMOC and AMO influence the Barents Sea</w:t>
      </w:r>
      <w:r w:rsidR="002D61BA" w:rsidRPr="00764575">
        <w:rPr>
          <w:b w:val="0"/>
          <w:sz w:val="24"/>
          <w:szCs w:val="24"/>
        </w:rPr>
        <w:t xml:space="preserve"> variabilities</w:t>
      </w:r>
      <w:r w:rsidR="00A81052" w:rsidRPr="00764575">
        <w:rPr>
          <w:b w:val="0"/>
          <w:sz w:val="24"/>
          <w:szCs w:val="24"/>
        </w:rPr>
        <w:t xml:space="preserve">. </w:t>
      </w:r>
      <w:r w:rsidR="002D61BA" w:rsidRPr="00764575">
        <w:rPr>
          <w:b w:val="0"/>
          <w:sz w:val="24"/>
          <w:szCs w:val="24"/>
        </w:rPr>
        <w:t>It is</w:t>
      </w:r>
      <w:r w:rsidR="00D123E7" w:rsidRPr="00764575">
        <w:rPr>
          <w:b w:val="0"/>
          <w:sz w:val="24"/>
          <w:szCs w:val="24"/>
        </w:rPr>
        <w:t xml:space="preserve"> reasonable that </w:t>
      </w:r>
      <w:r w:rsidR="009165FE" w:rsidRPr="00764575">
        <w:rPr>
          <w:b w:val="0"/>
          <w:sz w:val="24"/>
          <w:szCs w:val="24"/>
        </w:rPr>
        <w:t xml:space="preserve">the atmospheric variabilities </w:t>
      </w:r>
      <w:r w:rsidR="00667DBB" w:rsidRPr="00764575">
        <w:rPr>
          <w:b w:val="0"/>
          <w:sz w:val="24"/>
          <w:szCs w:val="24"/>
        </w:rPr>
        <w:t xml:space="preserve">reflect variabilities in the AMOC </w:t>
      </w:r>
      <w:r w:rsidR="00B61F87" w:rsidRPr="00764575">
        <w:rPr>
          <w:b w:val="0"/>
          <w:sz w:val="24"/>
          <w:szCs w:val="24"/>
        </w:rPr>
        <w:t xml:space="preserve">and that the two forces act in </w:t>
      </w:r>
      <w:r w:rsidR="00F23537" w:rsidRPr="00764575">
        <w:rPr>
          <w:b w:val="0"/>
          <w:sz w:val="24"/>
          <w:szCs w:val="24"/>
        </w:rPr>
        <w:t xml:space="preserve">some type of </w:t>
      </w:r>
      <w:r w:rsidR="00B61F87" w:rsidRPr="00764575">
        <w:rPr>
          <w:b w:val="0"/>
          <w:sz w:val="24"/>
          <w:szCs w:val="24"/>
        </w:rPr>
        <w:t>concert</w:t>
      </w:r>
      <w:r w:rsidR="00F23537" w:rsidRPr="00764575">
        <w:rPr>
          <w:b w:val="0"/>
          <w:sz w:val="24"/>
          <w:szCs w:val="24"/>
        </w:rPr>
        <w:t xml:space="preserve"> to make their imprint on </w:t>
      </w:r>
      <w:r w:rsidR="00F33583" w:rsidRPr="00764575">
        <w:rPr>
          <w:b w:val="0"/>
          <w:sz w:val="24"/>
          <w:szCs w:val="24"/>
        </w:rPr>
        <w:t xml:space="preserve">Barents Sea variabilities. </w:t>
      </w:r>
      <w:r w:rsidR="003F0BDD" w:rsidRPr="00764575">
        <w:rPr>
          <w:b w:val="0"/>
          <w:sz w:val="24"/>
          <w:szCs w:val="24"/>
        </w:rPr>
        <w:t xml:space="preserve">The changing </w:t>
      </w:r>
      <w:r w:rsidR="00306C38" w:rsidRPr="00764575">
        <w:rPr>
          <w:b w:val="0"/>
          <w:sz w:val="24"/>
          <w:szCs w:val="24"/>
        </w:rPr>
        <w:t xml:space="preserve">LL patterns after 2000 may be </w:t>
      </w:r>
      <w:r w:rsidR="007724AB">
        <w:rPr>
          <w:b w:val="0"/>
          <w:sz w:val="24"/>
          <w:szCs w:val="24"/>
        </w:rPr>
        <w:t>the result of the</w:t>
      </w:r>
      <w:r w:rsidR="00306C38" w:rsidRPr="00764575">
        <w:rPr>
          <w:b w:val="0"/>
          <w:sz w:val="24"/>
          <w:szCs w:val="24"/>
        </w:rPr>
        <w:t xml:space="preserve"> increasing role for </w:t>
      </w:r>
      <w:r w:rsidR="006D2FC7" w:rsidRPr="00764575">
        <w:rPr>
          <w:b w:val="0"/>
          <w:sz w:val="24"/>
          <w:szCs w:val="24"/>
        </w:rPr>
        <w:t>greenhouse gas concentrations in the atmosphere</w:t>
      </w:r>
      <w:r w:rsidR="009C0688" w:rsidRPr="00764575">
        <w:rPr>
          <w:b w:val="0"/>
          <w:sz w:val="24"/>
          <w:szCs w:val="24"/>
        </w:rPr>
        <w:t xml:space="preserve"> since about 1880</w:t>
      </w:r>
      <w:r w:rsidR="004A625B" w:rsidRPr="00764575">
        <w:rPr>
          <w:b w:val="0"/>
          <w:sz w:val="24"/>
          <w:szCs w:val="24"/>
        </w:rPr>
        <w:t xml:space="preserve">, </w:t>
      </w:r>
      <w:r w:rsidR="00682678" w:rsidRPr="00764575">
        <w:rPr>
          <w:b w:val="0"/>
          <w:sz w:val="24"/>
          <w:szCs w:val="24"/>
        </w:rPr>
        <w:t xml:space="preserve">but </w:t>
      </w:r>
      <w:r w:rsidR="00F53111" w:rsidRPr="00764575">
        <w:rPr>
          <w:b w:val="0"/>
          <w:sz w:val="24"/>
          <w:szCs w:val="24"/>
        </w:rPr>
        <w:fldChar w:fldCharType="begin"/>
      </w:r>
      <w:r w:rsidR="00AB1305" w:rsidRPr="00764575">
        <w:rPr>
          <w:b w:val="0"/>
          <w:sz w:val="24"/>
          <w:szCs w:val="24"/>
        </w:rPr>
        <w:instrText xml:space="preserve"> ADDIN EN.CITE &lt;EndNote&gt;&lt;Cite AuthorYear="1"&gt;&lt;Author&gt;Klavans&lt;/Author&gt;&lt;Year&gt;2022&lt;/Year&gt;&lt;RecNum&gt;6889&lt;/RecNum&gt;&lt;DisplayText&gt;Klavans et al. (2022)&lt;/DisplayText&gt;&lt;record&gt;&lt;rec-number&gt;6889&lt;/rec-number&gt;&lt;foreign-keys&gt;&lt;key app="EN" db-id="sexww2d2pxxax1eaw0ex0509sr22dt2a5frf" timestamp="1653651514"&gt;6889&lt;/key&gt;&lt;/foreign-keys&gt;&lt;ref-type name="Journal Article"&gt;17&lt;/ref-type&gt;&lt;contributors&gt;&lt;authors&gt;&lt;author&gt;Klavans, Jeremy M. &lt;/author&gt;&lt;author&gt;Clement,AMY C. &lt;/author&gt;&lt;author&gt;Cane, MARK A. &lt;/author&gt;&lt;author&gt;Murphy, LISA N. &lt;/author&gt;&lt;/authors&gt;&lt;/contributors&gt;&lt;titles&gt;&lt;title&gt;The Evolving Role of External Forcing in North Atlantic SST Variability over the Last Millennium&lt;/title&gt;&lt;/titles&gt;&lt;dates&gt;&lt;year&gt;2022&lt;/year&gt;&lt;/dates&gt;&lt;urls&gt;&lt;/urls&gt;&lt;/record&gt;&lt;/Cite&gt;&lt;/EndNote&gt;</w:instrText>
      </w:r>
      <w:r w:rsidR="00F53111" w:rsidRPr="00764575">
        <w:rPr>
          <w:b w:val="0"/>
          <w:sz w:val="24"/>
          <w:szCs w:val="24"/>
        </w:rPr>
        <w:fldChar w:fldCharType="separate"/>
      </w:r>
      <w:r w:rsidR="00A366F2" w:rsidRPr="00764575">
        <w:rPr>
          <w:b w:val="0"/>
          <w:noProof/>
          <w:sz w:val="24"/>
          <w:szCs w:val="24"/>
        </w:rPr>
        <w:t>Klavans et al. (2022)</w:t>
      </w:r>
      <w:r w:rsidR="00F53111" w:rsidRPr="00764575">
        <w:rPr>
          <w:b w:val="0"/>
          <w:sz w:val="24"/>
          <w:szCs w:val="24"/>
        </w:rPr>
        <w:fldChar w:fldCharType="end"/>
      </w:r>
      <w:r w:rsidR="00F53111" w:rsidRPr="00764575">
        <w:rPr>
          <w:b w:val="0"/>
          <w:sz w:val="24"/>
          <w:szCs w:val="24"/>
        </w:rPr>
        <w:t xml:space="preserve"> </w:t>
      </w:r>
      <w:r w:rsidR="00BA3B0B" w:rsidRPr="00764575">
        <w:rPr>
          <w:b w:val="0"/>
          <w:sz w:val="24"/>
          <w:szCs w:val="24"/>
        </w:rPr>
        <w:t>suggest</w:t>
      </w:r>
      <w:r w:rsidR="005B546E">
        <w:rPr>
          <w:b w:val="0"/>
          <w:sz w:val="24"/>
          <w:szCs w:val="24"/>
        </w:rPr>
        <w:t>ed</w:t>
      </w:r>
      <w:r w:rsidR="00BA3B0B" w:rsidRPr="00764575">
        <w:rPr>
          <w:b w:val="0"/>
          <w:sz w:val="24"/>
          <w:szCs w:val="24"/>
        </w:rPr>
        <w:t xml:space="preserve"> that the dominating role</w:t>
      </w:r>
      <w:r w:rsidR="002C3A05" w:rsidRPr="00764575">
        <w:rPr>
          <w:b w:val="0"/>
          <w:sz w:val="24"/>
          <w:szCs w:val="24"/>
        </w:rPr>
        <w:t xml:space="preserve"> start </w:t>
      </w:r>
      <w:r w:rsidR="00585AA2" w:rsidRPr="00764575">
        <w:rPr>
          <w:b w:val="0"/>
          <w:sz w:val="24"/>
          <w:szCs w:val="24"/>
        </w:rPr>
        <w:t>after 1950.</w:t>
      </w:r>
    </w:p>
    <w:p w14:paraId="3C771378" w14:textId="073D52CC" w:rsidR="000613BE" w:rsidRPr="00584B15" w:rsidRDefault="00C051B4" w:rsidP="009F673A">
      <w:pPr>
        <w:pStyle w:val="Heading2"/>
        <w:spacing w:line="480" w:lineRule="auto"/>
        <w:rPr>
          <w:rFonts w:ascii="Times New Roman" w:hAnsi="Times New Roman" w:cs="Times New Roman"/>
          <w:color w:val="auto"/>
          <w:sz w:val="24"/>
          <w:szCs w:val="24"/>
        </w:rPr>
      </w:pPr>
      <w:bookmarkStart w:id="42" w:name="_Toc103347876"/>
      <w:bookmarkStart w:id="43" w:name="_Toc135765706"/>
      <w:r w:rsidRPr="00584B15">
        <w:rPr>
          <w:rFonts w:ascii="Times New Roman" w:hAnsi="Times New Roman" w:cs="Times New Roman"/>
          <w:color w:val="auto"/>
          <w:sz w:val="24"/>
          <w:szCs w:val="24"/>
        </w:rPr>
        <w:t>5.</w:t>
      </w:r>
      <w:r w:rsidR="0052209B" w:rsidRPr="00584B15">
        <w:rPr>
          <w:rFonts w:ascii="Times New Roman" w:hAnsi="Times New Roman" w:cs="Times New Roman"/>
          <w:color w:val="auto"/>
          <w:sz w:val="24"/>
          <w:szCs w:val="24"/>
        </w:rPr>
        <w:t>4</w:t>
      </w:r>
      <w:r w:rsidRPr="00584B15">
        <w:rPr>
          <w:rFonts w:ascii="Times New Roman" w:hAnsi="Times New Roman" w:cs="Times New Roman"/>
          <w:color w:val="auto"/>
          <w:sz w:val="24"/>
          <w:szCs w:val="24"/>
        </w:rPr>
        <w:t xml:space="preserve">. </w:t>
      </w:r>
      <w:r w:rsidR="000613BE" w:rsidRPr="00584B15">
        <w:rPr>
          <w:rFonts w:ascii="Times New Roman" w:hAnsi="Times New Roman" w:cs="Times New Roman"/>
          <w:color w:val="auto"/>
          <w:sz w:val="24"/>
          <w:szCs w:val="24"/>
        </w:rPr>
        <w:t>Robustnes</w:t>
      </w:r>
      <w:r w:rsidR="006A1D68" w:rsidRPr="00584B15">
        <w:rPr>
          <w:rFonts w:ascii="Times New Roman" w:hAnsi="Times New Roman" w:cs="Times New Roman"/>
          <w:color w:val="auto"/>
          <w:sz w:val="24"/>
          <w:szCs w:val="24"/>
        </w:rPr>
        <w:t>s</w:t>
      </w:r>
      <w:bookmarkEnd w:id="42"/>
      <w:bookmarkEnd w:id="43"/>
    </w:p>
    <w:p w14:paraId="45F24957" w14:textId="261E9AFE" w:rsidR="002E2086" w:rsidRPr="00764575" w:rsidRDefault="002945CD" w:rsidP="00806BC2">
      <w:pPr>
        <w:pStyle w:val="H1"/>
        <w:rPr>
          <w:b w:val="0"/>
          <w:bCs/>
          <w:sz w:val="24"/>
          <w:szCs w:val="24"/>
        </w:rPr>
      </w:pPr>
      <w:r w:rsidRPr="00764575">
        <w:rPr>
          <w:b w:val="0"/>
          <w:bCs/>
          <w:sz w:val="24"/>
          <w:szCs w:val="24"/>
        </w:rPr>
        <w:t xml:space="preserve">The AMOC can be measured and presented in </w:t>
      </w:r>
      <w:r w:rsidR="00321AB9" w:rsidRPr="00764575">
        <w:rPr>
          <w:b w:val="0"/>
          <w:bCs/>
          <w:sz w:val="24"/>
          <w:szCs w:val="24"/>
        </w:rPr>
        <w:t>several</w:t>
      </w:r>
      <w:r w:rsidRPr="00764575">
        <w:rPr>
          <w:b w:val="0"/>
          <w:bCs/>
          <w:sz w:val="24"/>
          <w:szCs w:val="24"/>
        </w:rPr>
        <w:t xml:space="preserve"> ways</w:t>
      </w:r>
      <w:r w:rsidR="005B6907">
        <w:rPr>
          <w:b w:val="0"/>
          <w:bCs/>
          <w:sz w:val="24"/>
          <w:szCs w:val="24"/>
        </w:rPr>
        <w:t>. For example</w:t>
      </w:r>
      <w:r w:rsidRPr="00764575">
        <w:rPr>
          <w:b w:val="0"/>
          <w:bCs/>
          <w:sz w:val="24"/>
          <w:szCs w:val="24"/>
        </w:rPr>
        <w:t xml:space="preserve">, </w:t>
      </w:r>
      <w:r w:rsidRPr="00764575">
        <w:rPr>
          <w:b w:val="0"/>
          <w:bCs/>
          <w:sz w:val="24"/>
          <w:szCs w:val="24"/>
        </w:rPr>
        <w:fldChar w:fldCharType="begin">
          <w:fldData xml:space="preserve">PEVuZE5vdGU+PENpdGUgQXV0aG9yWWVhcj0iMSI+PEF1dGhvcj5XYW5nPC9BdXRob3I+PFllYXI+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==
</w:fldData>
        </w:fldChar>
      </w:r>
      <w:r w:rsidR="00EC7DC5" w:rsidRPr="00764575">
        <w:rPr>
          <w:b w:val="0"/>
          <w:bCs/>
          <w:sz w:val="24"/>
          <w:szCs w:val="24"/>
        </w:rPr>
        <w:instrText xml:space="preserve"> ADDIN EN.CITE </w:instrText>
      </w:r>
      <w:r w:rsidR="00EC7DC5" w:rsidRPr="00764575">
        <w:rPr>
          <w:b w:val="0"/>
          <w:bCs/>
          <w:sz w:val="24"/>
          <w:szCs w:val="24"/>
        </w:rPr>
        <w:fldChar w:fldCharType="begin">
          <w:fldData xml:space="preserve">PEVuZE5vdGU+PENpdGUgQXV0aG9yWWVhcj0iMSI+PEF1dGhvcj5XYW5nPC9BdXRob3I+PFllYXI+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==
</w:fldData>
        </w:fldChar>
      </w:r>
      <w:r w:rsidR="00EC7DC5" w:rsidRPr="00764575">
        <w:rPr>
          <w:b w:val="0"/>
          <w:bCs/>
          <w:sz w:val="24"/>
          <w:szCs w:val="24"/>
        </w:rPr>
        <w:instrText xml:space="preserve"> ADDIN EN.CITE.DATA </w:instrText>
      </w:r>
      <w:r w:rsidR="00EC7DC5" w:rsidRPr="00764575">
        <w:rPr>
          <w:b w:val="0"/>
          <w:bCs/>
          <w:sz w:val="24"/>
          <w:szCs w:val="24"/>
        </w:rPr>
      </w:r>
      <w:r w:rsidR="00EC7DC5" w:rsidRPr="00764575">
        <w:rPr>
          <w:b w:val="0"/>
          <w:bCs/>
          <w:sz w:val="24"/>
          <w:szCs w:val="24"/>
        </w:rPr>
        <w:fldChar w:fldCharType="end"/>
      </w:r>
      <w:r w:rsidRPr="00764575">
        <w:rPr>
          <w:b w:val="0"/>
          <w:bCs/>
          <w:sz w:val="24"/>
          <w:szCs w:val="24"/>
        </w:rPr>
      </w:r>
      <w:r w:rsidRPr="00764575">
        <w:rPr>
          <w:b w:val="0"/>
          <w:bCs/>
          <w:sz w:val="24"/>
          <w:szCs w:val="24"/>
        </w:rPr>
        <w:fldChar w:fldCharType="separate"/>
      </w:r>
      <w:r w:rsidR="00FC3D84" w:rsidRPr="00764575">
        <w:rPr>
          <w:b w:val="0"/>
          <w:bCs/>
          <w:noProof/>
          <w:sz w:val="24"/>
          <w:szCs w:val="24"/>
        </w:rPr>
        <w:t>Wang et al. (2019)</w:t>
      </w:r>
      <w:r w:rsidRPr="00764575">
        <w:rPr>
          <w:b w:val="0"/>
          <w:bCs/>
          <w:sz w:val="24"/>
          <w:szCs w:val="24"/>
        </w:rPr>
        <w:fldChar w:fldCharType="end"/>
      </w:r>
      <w:r w:rsidRPr="00764575">
        <w:rPr>
          <w:b w:val="0"/>
          <w:bCs/>
          <w:sz w:val="24"/>
          <w:szCs w:val="24"/>
        </w:rPr>
        <w:t xml:space="preserve"> </w:t>
      </w:r>
      <w:r w:rsidR="00CB4C8B" w:rsidRPr="00764575">
        <w:rPr>
          <w:b w:val="0"/>
          <w:bCs/>
          <w:sz w:val="24"/>
          <w:szCs w:val="24"/>
        </w:rPr>
        <w:t xml:space="preserve">and </w:t>
      </w:r>
      <w:r w:rsidR="004C2AB1" w:rsidRPr="00764575">
        <w:rPr>
          <w:b w:val="0"/>
          <w:bCs/>
          <w:sz w:val="24"/>
          <w:szCs w:val="24"/>
        </w:rPr>
        <w:t>the</w:t>
      </w:r>
      <w:r w:rsidR="00CB4C8B" w:rsidRPr="00764575">
        <w:rPr>
          <w:b w:val="0"/>
          <w:bCs/>
          <w:sz w:val="24"/>
          <w:szCs w:val="24"/>
        </w:rPr>
        <w:t xml:space="preserve"> version</w:t>
      </w:r>
      <w:r w:rsidR="00F134CF" w:rsidRPr="00764575">
        <w:rPr>
          <w:b w:val="0"/>
          <w:bCs/>
          <w:sz w:val="24"/>
          <w:szCs w:val="24"/>
        </w:rPr>
        <w:t xml:space="preserve"> by </w:t>
      </w:r>
      <w:r w:rsidR="008F2AB3" w:rsidRPr="00764575">
        <w:rPr>
          <w:b w:val="0"/>
          <w:bCs/>
          <w:sz w:val="24"/>
          <w:szCs w:val="24"/>
        </w:rPr>
        <w:fldChar w:fldCharType="begin"/>
      </w:r>
      <w:r w:rsidR="00856173">
        <w:rPr>
          <w:b w:val="0"/>
          <w:bCs/>
          <w:sz w:val="24"/>
          <w:szCs w:val="24"/>
        </w:rPr>
        <w:instrText xml:space="preserve"> ADDIN EN.CITE &lt;EndNote&gt;&lt;Cite AuthorYear="1"&gt;&lt;Author&gt;Caesar&lt;/Author&gt;&lt;Year&gt;2021&lt;/Year&gt;&lt;RecNum&gt;6812&lt;/RecNum&gt;&lt;DisplayText&gt;L. Caesar et al. (2021)&lt;/DisplayText&gt;&lt;record&gt;&lt;rec-number&gt;6812&lt;/rec-number&gt;&lt;foreign-keys&gt;&lt;key app="EN" db-id="sexww2d2pxxax1eaw0ex0509sr22dt2a5frf" timestamp="1620570427"&gt;6812&lt;/key&gt;&lt;/foreign-keys&gt;&lt;ref-type name="Journal Article"&gt;17&lt;/ref-type&gt;&lt;contributors&gt;&lt;authors&gt;&lt;author&gt;Caesar, L.&lt;/author&gt;&lt;author&gt;McCarthy, G. D.&lt;/author&gt;&lt;author&gt;Thornalley, D. J. R.&lt;/author&gt;&lt;author&gt;Cahill, N.&lt;/author&gt;&lt;author&gt;Rahmstorf, S.&lt;/author&gt;&lt;/authors&gt;&lt;/contributors&gt;&lt;auth-address&gt;Maynooth Univ, Dept Geog, Irish Climate Anal &amp;amp; Res Units ICARUS, Maynooth, Kildare, Ireland&amp;#xD;Potsdam Inst Climate Impact Res PIK, Potsdam, Germany&amp;#xD;Leibniz Assoc, Potsdam, Germany&amp;#xD;UCL, Dept Geog, London, England&amp;#xD;Maynooth Univ, Dept Math &amp;amp; Stat, Maynooth, Kildare, Ireland&amp;#xD;Univ Potsdam, Inst Phys &amp;amp; Astron, Potsdam, Germany&lt;/auth-address&gt;&lt;titles&gt;&lt;title&gt;Current Atlantic Meridional Overturning Circulation weakest in last millennium&lt;/title&gt;&lt;secondary-title&gt;Nature Geoscience&lt;/secondary-title&gt;&lt;alt-title&gt;Nat Geosci&lt;/alt-title&gt;&lt;/titles&gt;&lt;periodical&gt;&lt;full-title&gt;Nature Geoscience&lt;/full-title&gt;&lt;abbr-1&gt;Nat Geosci&lt;/abbr-1&gt;&lt;/periodical&gt;&lt;alt-periodical&gt;&lt;full-title&gt;Nature Geoscience&lt;/full-title&gt;&lt;abbr-1&gt;Nat Geosci&lt;/abbr-1&gt;&lt;/alt-periodical&gt;&lt;pages&gt;118-+&lt;/pages&gt;&lt;volume&gt;14&lt;/volume&gt;&lt;number&gt;3&lt;/number&gt;&lt;keywords&gt;&lt;keyword&gt;open access link to it: rdcu.be/cfPxA&lt;/keyword&gt;&lt;/keywords&gt;&lt;dates&gt;&lt;year&gt;2021&lt;/year&gt;&lt;pub-dates&gt;&lt;date&gt;Mar&lt;/date&gt;&lt;/pub-dates&gt;&lt;/dates&gt;&lt;isbn&gt;1752-0894&lt;/isbn&gt;&lt;accession-num&gt;WOS:000621737100002&lt;/accession-num&gt;&lt;urls&gt;&lt;related-urls&gt;&lt;url&gt;&lt;style face="underline" font="default" size="100%"&gt;&amp;lt;Go to ISI&amp;gt;://WOS:000621737100002&lt;/style&gt;&lt;/url&gt;&lt;/related-urls&gt;&lt;/urls&gt;&lt;electronic-resource-num&gt;10.1038/s41561-021-00699-z&lt;/electronic-resource-num&gt;&lt;language&gt;English&lt;/language&gt;&lt;/record&gt;&lt;/Cite&gt;&lt;/EndNote&gt;</w:instrText>
      </w:r>
      <w:r w:rsidR="008F2AB3" w:rsidRPr="00764575">
        <w:rPr>
          <w:b w:val="0"/>
          <w:bCs/>
          <w:sz w:val="24"/>
          <w:szCs w:val="24"/>
        </w:rPr>
        <w:fldChar w:fldCharType="separate"/>
      </w:r>
      <w:r w:rsidR="00856173">
        <w:rPr>
          <w:b w:val="0"/>
          <w:bCs/>
          <w:noProof/>
          <w:sz w:val="24"/>
          <w:szCs w:val="24"/>
        </w:rPr>
        <w:t xml:space="preserve"> Caesar et al. (2021)</w:t>
      </w:r>
      <w:r w:rsidR="008F2AB3" w:rsidRPr="00764575">
        <w:rPr>
          <w:b w:val="0"/>
          <w:bCs/>
          <w:sz w:val="24"/>
          <w:szCs w:val="24"/>
        </w:rPr>
        <w:fldChar w:fldCharType="end"/>
      </w:r>
      <w:r w:rsidR="00CB4C8B" w:rsidRPr="00764575">
        <w:rPr>
          <w:b w:val="0"/>
          <w:bCs/>
          <w:sz w:val="24"/>
          <w:szCs w:val="24"/>
        </w:rPr>
        <w:t xml:space="preserve"> </w:t>
      </w:r>
      <w:r w:rsidR="00E6391A" w:rsidRPr="00764575">
        <w:rPr>
          <w:b w:val="0"/>
          <w:bCs/>
          <w:sz w:val="24"/>
          <w:szCs w:val="24"/>
        </w:rPr>
        <w:t>generally</w:t>
      </w:r>
      <w:r w:rsidR="00CB4C8B" w:rsidRPr="00764575">
        <w:rPr>
          <w:b w:val="0"/>
          <w:bCs/>
          <w:sz w:val="24"/>
          <w:szCs w:val="24"/>
        </w:rPr>
        <w:t xml:space="preserve"> fit</w:t>
      </w:r>
      <w:r w:rsidR="00E6391A" w:rsidRPr="00764575">
        <w:rPr>
          <w:b w:val="0"/>
          <w:bCs/>
          <w:sz w:val="24"/>
          <w:szCs w:val="24"/>
        </w:rPr>
        <w:t xml:space="preserve"> peaks and troughs</w:t>
      </w:r>
      <w:r w:rsidR="000B5367" w:rsidRPr="00764575">
        <w:rPr>
          <w:b w:val="0"/>
          <w:bCs/>
          <w:sz w:val="24"/>
          <w:szCs w:val="24"/>
        </w:rPr>
        <w:t xml:space="preserve"> in</w:t>
      </w:r>
      <w:r w:rsidR="00CB4C8B" w:rsidRPr="00764575">
        <w:rPr>
          <w:b w:val="0"/>
          <w:bCs/>
          <w:sz w:val="24"/>
          <w:szCs w:val="24"/>
        </w:rPr>
        <w:t xml:space="preserve"> the AMOC as </w:t>
      </w:r>
      <w:r w:rsidR="00586491" w:rsidRPr="00764575">
        <w:rPr>
          <w:b w:val="0"/>
          <w:bCs/>
          <w:sz w:val="24"/>
          <w:szCs w:val="24"/>
        </w:rPr>
        <w:t>measured at 26.5</w:t>
      </w:r>
      <w:r w:rsidR="00586491" w:rsidRPr="00764575">
        <w:rPr>
          <w:b w:val="0"/>
          <w:bCs/>
          <w:sz w:val="24"/>
          <w:szCs w:val="24"/>
          <w:vertAlign w:val="superscript"/>
        </w:rPr>
        <w:t>o</w:t>
      </w:r>
      <w:r w:rsidR="00586491" w:rsidRPr="00764575">
        <w:rPr>
          <w:b w:val="0"/>
          <w:bCs/>
          <w:sz w:val="24"/>
          <w:szCs w:val="24"/>
        </w:rPr>
        <w:t>N</w:t>
      </w:r>
      <w:r w:rsidR="009D19F3" w:rsidRPr="00764575">
        <w:rPr>
          <w:b w:val="0"/>
          <w:bCs/>
          <w:sz w:val="24"/>
          <w:szCs w:val="24"/>
        </w:rPr>
        <w:t xml:space="preserve"> (</w:t>
      </w:r>
      <w:r w:rsidR="00854BD7" w:rsidRPr="00764575">
        <w:rPr>
          <w:b w:val="0"/>
          <w:bCs/>
          <w:sz w:val="24"/>
          <w:szCs w:val="24"/>
        </w:rPr>
        <w:t xml:space="preserve">2004 – 2016, </w:t>
      </w:r>
      <w:r w:rsidR="009D19F3" w:rsidRPr="00764575">
        <w:rPr>
          <w:b w:val="0"/>
          <w:bCs/>
          <w:sz w:val="24"/>
          <w:szCs w:val="24"/>
        </w:rPr>
        <w:t>but not in absolute values)</w:t>
      </w:r>
      <w:r w:rsidR="00586491" w:rsidRPr="00764575">
        <w:rPr>
          <w:b w:val="0"/>
          <w:bCs/>
          <w:sz w:val="24"/>
          <w:szCs w:val="24"/>
        </w:rPr>
        <w:t xml:space="preserve">. </w:t>
      </w:r>
      <w:r w:rsidR="00FC3D84" w:rsidRPr="00764575">
        <w:rPr>
          <w:b w:val="0"/>
          <w:bCs/>
          <w:sz w:val="24"/>
          <w:szCs w:val="24"/>
        </w:rPr>
        <w:t xml:space="preserve"> </w:t>
      </w:r>
      <w:r w:rsidR="002E2086" w:rsidRPr="00764575">
        <w:rPr>
          <w:b w:val="0"/>
          <w:bCs/>
          <w:sz w:val="24"/>
          <w:szCs w:val="24"/>
        </w:rPr>
        <w:t xml:space="preserve">We chose to use the AMOC (C ) series from </w:t>
      </w:r>
      <w:r w:rsidR="002E2086" w:rsidRPr="00764575">
        <w:rPr>
          <w:b w:val="0"/>
          <w:bCs/>
          <w:sz w:val="24"/>
          <w:szCs w:val="24"/>
        </w:rPr>
        <w:fldChar w:fldCharType="begin"/>
      </w:r>
      <w:r w:rsidR="00856173">
        <w:rPr>
          <w:b w:val="0"/>
          <w:bCs/>
          <w:sz w:val="24"/>
          <w:szCs w:val="24"/>
        </w:rPr>
        <w:instrText xml:space="preserve"> ADDIN EN.CITE &lt;EndNote&gt;&lt;Cite AuthorYear="1"&gt;&lt;Author&gt;Caesar&lt;/Author&gt;&lt;Year&gt;2021&lt;/Year&gt;&lt;RecNum&gt;6812&lt;/RecNum&gt;&lt;DisplayText&gt;L. Caesar et al. (2021)&lt;/DisplayText&gt;&lt;record&gt;&lt;rec-number&gt;6812&lt;/rec-number&gt;&lt;foreign-keys&gt;&lt;key app="EN" db-id="sexww2d2pxxax1eaw0ex0509sr22dt2a5frf" timestamp="1620570427"&gt;6812&lt;/key&gt;&lt;/foreign-keys&gt;&lt;ref-type name="Journal Article"&gt;17&lt;/ref-type&gt;&lt;contributors&gt;&lt;authors&gt;&lt;author&gt;Caesar, L.&lt;/author&gt;&lt;author&gt;McCarthy, G. D.&lt;/author&gt;&lt;author&gt;Thornalley, D. J. R.&lt;/author&gt;&lt;author&gt;Cahill, N.&lt;/author&gt;&lt;author&gt;Rahmstorf, S.&lt;/author&gt;&lt;/authors&gt;&lt;/contributors&gt;&lt;auth-address&gt;Maynooth Univ, Dept Geog, Irish Climate Anal &amp;amp; Res Units ICARUS, Maynooth, Kildare, Ireland&amp;#xD;Potsdam Inst Climate Impact Res PIK, Potsdam, Germany&amp;#xD;Leibniz Assoc, Potsdam, Germany&amp;#xD;UCL, Dept Geog, London, England&amp;#xD;Maynooth Univ, Dept Math &amp;amp; Stat, Maynooth, Kildare, Ireland&amp;#xD;Univ Potsdam, Inst Phys &amp;amp; Astron, Potsdam, Germany&lt;/auth-address&gt;&lt;titles&gt;&lt;title&gt;Current Atlantic Meridional Overturning Circulation weakest in last millennium&lt;/title&gt;&lt;secondary-title&gt;Nature Geoscience&lt;/secondary-title&gt;&lt;alt-title&gt;Nat Geosci&lt;/alt-title&gt;&lt;/titles&gt;&lt;periodical&gt;&lt;full-title&gt;Nature Geoscience&lt;/full-title&gt;&lt;abbr-1&gt;Nat Geosci&lt;/abbr-1&gt;&lt;/periodical&gt;&lt;alt-periodical&gt;&lt;full-title&gt;Nature Geoscience&lt;/full-title&gt;&lt;abbr-1&gt;Nat Geosci&lt;/abbr-1&gt;&lt;/alt-periodical&gt;&lt;pages&gt;118-+&lt;/pages&gt;&lt;volume&gt;14&lt;/volume&gt;&lt;number&gt;3&lt;/number&gt;&lt;keywords&gt;&lt;keyword&gt;open access link to it: rdcu.be/cfPxA&lt;/keyword&gt;&lt;/keywords&gt;&lt;dates&gt;&lt;year&gt;2021&lt;/year&gt;&lt;pub-dates&gt;&lt;date&gt;Mar&lt;/date&gt;&lt;/pub-dates&gt;&lt;/dates&gt;&lt;isbn&gt;1752-0894&lt;/isbn&gt;&lt;accession-num&gt;WOS:000621737100002&lt;/accession-num&gt;&lt;urls&gt;&lt;related-urls&gt;&lt;url&gt;&lt;style face="underline" font="default" size="100%"&gt;&amp;lt;Go to ISI&amp;gt;://WOS:000621737100002&lt;/style&gt;&lt;/url&gt;&lt;/related-urls&gt;&lt;/urls&gt;&lt;electronic-resource-num&gt;10.1038/s41561-021-00699-z&lt;/electronic-resource-num&gt;&lt;language&gt;English&lt;/language&gt;&lt;/record&gt;&lt;/Cite&gt;&lt;/EndNote&gt;</w:instrText>
      </w:r>
      <w:r w:rsidR="002E2086" w:rsidRPr="00764575">
        <w:rPr>
          <w:b w:val="0"/>
          <w:bCs/>
          <w:sz w:val="24"/>
          <w:szCs w:val="24"/>
        </w:rPr>
        <w:fldChar w:fldCharType="separate"/>
      </w:r>
      <w:r w:rsidR="00856173">
        <w:rPr>
          <w:b w:val="0"/>
          <w:bCs/>
          <w:noProof/>
          <w:sz w:val="24"/>
          <w:szCs w:val="24"/>
        </w:rPr>
        <w:t xml:space="preserve"> Caesar et al. (2021)</w:t>
      </w:r>
      <w:r w:rsidR="002E2086" w:rsidRPr="00764575">
        <w:rPr>
          <w:b w:val="0"/>
          <w:bCs/>
          <w:sz w:val="24"/>
          <w:szCs w:val="24"/>
        </w:rPr>
        <w:fldChar w:fldCharType="end"/>
      </w:r>
      <w:r w:rsidR="002E2086" w:rsidRPr="00764575">
        <w:rPr>
          <w:b w:val="0"/>
          <w:bCs/>
          <w:sz w:val="24"/>
          <w:szCs w:val="24"/>
        </w:rPr>
        <w:t xml:space="preserve"> because the RAPID AMOC series from </w:t>
      </w:r>
      <w:r w:rsidR="002E2086" w:rsidRPr="00764575">
        <w:rPr>
          <w:b w:val="0"/>
          <w:bCs/>
          <w:sz w:val="24"/>
          <w:szCs w:val="24"/>
        </w:rPr>
        <w:fldChar w:fldCharType="begin"/>
      </w:r>
      <w:r w:rsidR="002E2086" w:rsidRPr="00764575">
        <w:rPr>
          <w:b w:val="0"/>
          <w:bCs/>
          <w:sz w:val="24"/>
          <w:szCs w:val="24"/>
        </w:rPr>
        <w:instrText xml:space="preserve"> ADDIN EN.CITE &lt;EndNote&gt;&lt;Cite AuthorYear="1"&gt;&lt;Author&gt;Moat&lt;/Author&gt;&lt;Year&gt;2022&lt;/Year&gt;&lt;RecNum&gt;6916&lt;/RecNum&gt;&lt;DisplayText&gt;Moat et al. (2022)&lt;/DisplayText&gt;&lt;record&gt;&lt;rec-number&gt;6916&lt;/rec-number&gt;&lt;foreign-keys&gt;&lt;key app="EN" db-id="sexww2d2pxxax1eaw0ex0509sr22dt2a5frf" timestamp="1669979306"&gt;6916&lt;/key&gt;&lt;/foreign-keys&gt;&lt;ref-type name="Dataset"&gt;59&lt;/ref-type&gt;&lt;contributors&gt;&lt;authors&gt;&lt;author&gt;Moat, B.I.&lt;/author&gt;&lt;author&gt;Frajka-Williams, E.&lt;/author&gt;&lt;author&gt;Smeed, D.A.&lt;/author&gt;&lt;author&gt;Rayner, D.&lt;/author&gt;&lt;author&gt;Johns, W.E.&lt;/author&gt;&lt;author&gt;Baringer, M.O.&lt;/author&gt;&lt;author&gt;Volkov, D.&lt;/author&gt;&lt;author&gt;Collins, J. M.&lt;/author&gt;&lt;/authors&gt;&lt;secondary-authors&gt;&lt;author&gt;British Oceanographic Data Centre - Natural Environment Research Council, UK.&lt;/author&gt;&lt;/secondary-authors&gt;&lt;/contributors&gt;&lt;titles&gt;&lt;title&gt;Atlantic meridional overturning circulation observed by the RAPID-MOCHA-WBTS (RAPID-Meridional Overturning Circulation and Heatflux Array-Western Boundary Time Series) array at 26N from 2004 to 2020 &lt;/title&gt;&lt;/titles&gt;&lt;dates&gt;&lt;year&gt;2022&lt;/year&gt;&lt;/dates&gt;&lt;publisher&gt;https://rapid.ac.uk/rapidmoc/rapid_data/datadl.php&lt;/publisher&gt;&lt;urls&gt;&lt;/urls&gt;&lt;electronic-resource-num&gt;10.5285/e91b10af-6f0a-7fa7-e053-6c86abc05a09&lt;/electronic-resource-num&gt;&lt;/record&gt;&lt;/Cite&gt;&lt;/EndNote&gt;</w:instrText>
      </w:r>
      <w:r w:rsidR="002E2086" w:rsidRPr="00764575">
        <w:rPr>
          <w:b w:val="0"/>
          <w:bCs/>
          <w:sz w:val="24"/>
          <w:szCs w:val="24"/>
        </w:rPr>
        <w:fldChar w:fldCharType="separate"/>
      </w:r>
      <w:r w:rsidR="002E2086" w:rsidRPr="00764575">
        <w:rPr>
          <w:b w:val="0"/>
          <w:bCs/>
          <w:noProof/>
          <w:sz w:val="24"/>
          <w:szCs w:val="24"/>
        </w:rPr>
        <w:t>Moat et al. (2022)</w:t>
      </w:r>
      <w:r w:rsidR="002E2086" w:rsidRPr="00764575">
        <w:rPr>
          <w:b w:val="0"/>
          <w:bCs/>
          <w:sz w:val="24"/>
          <w:szCs w:val="24"/>
        </w:rPr>
        <w:fldChar w:fldCharType="end"/>
      </w:r>
      <w:r w:rsidR="002E2086" w:rsidRPr="00764575">
        <w:rPr>
          <w:b w:val="0"/>
          <w:bCs/>
          <w:sz w:val="24"/>
          <w:szCs w:val="24"/>
        </w:rPr>
        <w:t xml:space="preserve"> starts at 2004 and is</w:t>
      </w:r>
      <w:r w:rsidR="005B6907">
        <w:rPr>
          <w:b w:val="0"/>
          <w:bCs/>
          <w:sz w:val="24"/>
          <w:szCs w:val="24"/>
        </w:rPr>
        <w:t xml:space="preserve">, therefore, </w:t>
      </w:r>
      <w:r w:rsidR="002E2086" w:rsidRPr="00764575">
        <w:rPr>
          <w:b w:val="0"/>
          <w:bCs/>
          <w:sz w:val="24"/>
          <w:szCs w:val="24"/>
        </w:rPr>
        <w:t xml:space="preserve">much shorter than our time </w:t>
      </w:r>
      <w:r w:rsidR="00B25560" w:rsidRPr="00764575">
        <w:rPr>
          <w:b w:val="0"/>
          <w:bCs/>
          <w:sz w:val="24"/>
          <w:szCs w:val="24"/>
        </w:rPr>
        <w:t>period</w:t>
      </w:r>
      <w:r w:rsidR="005B6907">
        <w:rPr>
          <w:b w:val="0"/>
          <w:bCs/>
          <w:sz w:val="24"/>
          <w:szCs w:val="24"/>
        </w:rPr>
        <w:t xml:space="preserve">. Additionally, </w:t>
      </w:r>
      <w:r w:rsidR="002E2086" w:rsidRPr="00764575">
        <w:rPr>
          <w:b w:val="0"/>
          <w:bCs/>
          <w:sz w:val="24"/>
          <w:szCs w:val="24"/>
        </w:rPr>
        <w:t xml:space="preserve">it is characteristic for the Atlantic </w:t>
      </w:r>
      <w:r w:rsidR="003716F8" w:rsidRPr="00764575">
        <w:rPr>
          <w:b w:val="0"/>
          <w:bCs/>
          <w:sz w:val="24"/>
          <w:szCs w:val="24"/>
        </w:rPr>
        <w:t>O</w:t>
      </w:r>
      <w:r w:rsidR="002E2086" w:rsidRPr="00764575">
        <w:rPr>
          <w:b w:val="0"/>
          <w:bCs/>
          <w:sz w:val="24"/>
          <w:szCs w:val="24"/>
        </w:rPr>
        <w:t xml:space="preserve">cean </w:t>
      </w:r>
      <w:r w:rsidR="003716F8" w:rsidRPr="00764575">
        <w:rPr>
          <w:b w:val="0"/>
          <w:bCs/>
          <w:sz w:val="24"/>
          <w:szCs w:val="24"/>
        </w:rPr>
        <w:t xml:space="preserve">south </w:t>
      </w:r>
      <w:r w:rsidR="002E2086" w:rsidRPr="00764575">
        <w:rPr>
          <w:b w:val="0"/>
          <w:bCs/>
          <w:sz w:val="24"/>
          <w:szCs w:val="24"/>
        </w:rPr>
        <w:t>of 26</w:t>
      </w:r>
      <w:r w:rsidR="002E2086" w:rsidRPr="00764575">
        <w:rPr>
          <w:b w:val="0"/>
          <w:bCs/>
          <w:sz w:val="24"/>
          <w:szCs w:val="24"/>
          <w:vertAlign w:val="superscript"/>
        </w:rPr>
        <w:t>o</w:t>
      </w:r>
      <w:r w:rsidR="002E2086" w:rsidRPr="00764575">
        <w:rPr>
          <w:b w:val="0"/>
          <w:bCs/>
          <w:sz w:val="24"/>
          <w:szCs w:val="24"/>
        </w:rPr>
        <w:t xml:space="preserve">N. In Supplementary </w:t>
      </w:r>
      <w:r w:rsidR="005B6907">
        <w:rPr>
          <w:b w:val="0"/>
          <w:bCs/>
          <w:sz w:val="24"/>
          <w:szCs w:val="24"/>
        </w:rPr>
        <w:t>M</w:t>
      </w:r>
      <w:r w:rsidR="002E2086" w:rsidRPr="00764575">
        <w:rPr>
          <w:b w:val="0"/>
          <w:bCs/>
          <w:sz w:val="24"/>
          <w:szCs w:val="24"/>
        </w:rPr>
        <w:t xml:space="preserve">aterial A, we calculate </w:t>
      </w:r>
      <w:r w:rsidR="00441D79">
        <w:rPr>
          <w:b w:val="0"/>
          <w:bCs/>
          <w:sz w:val="24"/>
          <w:szCs w:val="24"/>
        </w:rPr>
        <w:t xml:space="preserve">the </w:t>
      </w:r>
      <w:r w:rsidR="002E2086" w:rsidRPr="00764575">
        <w:rPr>
          <w:b w:val="0"/>
          <w:bCs/>
          <w:sz w:val="24"/>
          <w:szCs w:val="24"/>
        </w:rPr>
        <w:t xml:space="preserve">LL </w:t>
      </w:r>
      <w:r w:rsidR="00441D79">
        <w:rPr>
          <w:b w:val="0"/>
          <w:bCs/>
          <w:sz w:val="24"/>
          <w:szCs w:val="24"/>
        </w:rPr>
        <w:t xml:space="preserve">relation </w:t>
      </w:r>
      <w:r w:rsidR="002E2086" w:rsidRPr="00764575">
        <w:rPr>
          <w:b w:val="0"/>
          <w:bCs/>
          <w:sz w:val="24"/>
          <w:szCs w:val="24"/>
        </w:rPr>
        <w:t xml:space="preserve">between INT and AMOC based on an extension of AMOC (C) with the observed </w:t>
      </w:r>
      <w:r w:rsidR="00321AB9" w:rsidRPr="00764575">
        <w:rPr>
          <w:b w:val="0"/>
          <w:bCs/>
          <w:sz w:val="24"/>
          <w:szCs w:val="24"/>
        </w:rPr>
        <w:t xml:space="preserve">AMOC </w:t>
      </w:r>
      <w:r w:rsidR="002E2086" w:rsidRPr="00764575">
        <w:rPr>
          <w:b w:val="0"/>
          <w:bCs/>
          <w:sz w:val="24"/>
          <w:szCs w:val="24"/>
        </w:rPr>
        <w:t>RAPID series from 2007, LL (INT, AMOC Ext.). The results from 20</w:t>
      </w:r>
      <w:r w:rsidR="002F6270" w:rsidRPr="00764575">
        <w:rPr>
          <w:b w:val="0"/>
          <w:bCs/>
          <w:sz w:val="24"/>
          <w:szCs w:val="24"/>
        </w:rPr>
        <w:t>10</w:t>
      </w:r>
      <w:r w:rsidR="002E2086" w:rsidRPr="00764575">
        <w:rPr>
          <w:b w:val="0"/>
          <w:bCs/>
          <w:sz w:val="24"/>
          <w:szCs w:val="24"/>
        </w:rPr>
        <w:t xml:space="preserve"> to 2020 </w:t>
      </w:r>
      <w:r w:rsidR="002F6270" w:rsidRPr="00764575">
        <w:rPr>
          <w:b w:val="0"/>
          <w:bCs/>
          <w:sz w:val="24"/>
          <w:szCs w:val="24"/>
        </w:rPr>
        <w:t>suggest</w:t>
      </w:r>
      <w:r w:rsidR="002E2086" w:rsidRPr="00764575">
        <w:rPr>
          <w:b w:val="0"/>
          <w:bCs/>
          <w:sz w:val="24"/>
          <w:szCs w:val="24"/>
        </w:rPr>
        <w:t xml:space="preserve"> that INT leads AMOC, that is opposite from the AMOC (C) results</w:t>
      </w:r>
      <w:r w:rsidR="002F6270" w:rsidRPr="00764575">
        <w:rPr>
          <w:b w:val="0"/>
          <w:bCs/>
          <w:sz w:val="24"/>
          <w:szCs w:val="24"/>
        </w:rPr>
        <w:t xml:space="preserve"> for the </w:t>
      </w:r>
      <w:r w:rsidR="002F6270" w:rsidRPr="00764575">
        <w:rPr>
          <w:b w:val="0"/>
          <w:bCs/>
          <w:sz w:val="24"/>
          <w:szCs w:val="24"/>
        </w:rPr>
        <w:lastRenderedPageBreak/>
        <w:t>last 10 years</w:t>
      </w:r>
      <w:r w:rsidR="002E2086" w:rsidRPr="00764575">
        <w:rPr>
          <w:b w:val="0"/>
          <w:bCs/>
          <w:sz w:val="24"/>
          <w:szCs w:val="24"/>
        </w:rPr>
        <w:t xml:space="preserve">. However, the two series have opposite slopes after 2007. The LL(UPP, AMO) series and the LL(INT, AMOC(C)) series </w:t>
      </w:r>
      <w:r w:rsidR="005B6907">
        <w:rPr>
          <w:b w:val="0"/>
          <w:bCs/>
          <w:sz w:val="24"/>
          <w:szCs w:val="24"/>
        </w:rPr>
        <w:t>provide</w:t>
      </w:r>
      <w:r w:rsidR="005B6907" w:rsidRPr="00764575">
        <w:rPr>
          <w:b w:val="0"/>
          <w:bCs/>
          <w:sz w:val="24"/>
          <w:szCs w:val="24"/>
        </w:rPr>
        <w:t xml:space="preserve"> </w:t>
      </w:r>
      <w:r w:rsidR="002E2086" w:rsidRPr="00764575">
        <w:rPr>
          <w:b w:val="0"/>
          <w:bCs/>
          <w:sz w:val="24"/>
          <w:szCs w:val="24"/>
        </w:rPr>
        <w:t>similar LL relations from 1971 to 2007, but ambiguous results after that time, supporting none of the AMOC versions</w:t>
      </w:r>
      <w:r w:rsidR="00B25560" w:rsidRPr="00764575">
        <w:rPr>
          <w:b w:val="0"/>
          <w:bCs/>
          <w:sz w:val="24"/>
          <w:szCs w:val="24"/>
        </w:rPr>
        <w:t>, Figure 3 d and f</w:t>
      </w:r>
      <w:r w:rsidR="002E2086" w:rsidRPr="00764575">
        <w:rPr>
          <w:b w:val="0"/>
          <w:bCs/>
          <w:sz w:val="24"/>
          <w:szCs w:val="24"/>
        </w:rPr>
        <w:t xml:space="preserve">.  </w:t>
      </w:r>
    </w:p>
    <w:p w14:paraId="7ACDE127" w14:textId="5D5E9462" w:rsidR="005237DA" w:rsidRPr="00764575" w:rsidRDefault="00BA0938" w:rsidP="00806BC2">
      <w:pPr>
        <w:pStyle w:val="H1"/>
        <w:rPr>
          <w:b w:val="0"/>
          <w:sz w:val="24"/>
          <w:szCs w:val="24"/>
        </w:rPr>
      </w:pPr>
      <w:r w:rsidRPr="00764575">
        <w:rPr>
          <w:b w:val="0"/>
          <w:sz w:val="24"/>
          <w:szCs w:val="24"/>
        </w:rPr>
        <w:t xml:space="preserve">The robustness of the LL relations can be evaluated by comparing LL relations between peaks and troughs in the paired </w:t>
      </w:r>
      <w:r w:rsidR="002F6270" w:rsidRPr="00764575">
        <w:rPr>
          <w:b w:val="0"/>
          <w:sz w:val="24"/>
          <w:szCs w:val="24"/>
        </w:rPr>
        <w:t>time series</w:t>
      </w:r>
      <w:r w:rsidRPr="00764575">
        <w:rPr>
          <w:b w:val="0"/>
          <w:sz w:val="24"/>
          <w:szCs w:val="24"/>
        </w:rPr>
        <w:t xml:space="preserve">. </w:t>
      </w:r>
      <w:r w:rsidR="004D46D6" w:rsidRPr="00764575">
        <w:rPr>
          <w:b w:val="0"/>
          <w:sz w:val="24"/>
          <w:szCs w:val="24"/>
        </w:rPr>
        <w:t xml:space="preserve"> In </w:t>
      </w:r>
      <w:r w:rsidR="002F6270" w:rsidRPr="00764575">
        <w:rPr>
          <w:b w:val="0"/>
          <w:sz w:val="24"/>
          <w:szCs w:val="24"/>
        </w:rPr>
        <w:t>S</w:t>
      </w:r>
      <w:r w:rsidR="004D46D6" w:rsidRPr="00764575">
        <w:rPr>
          <w:b w:val="0"/>
          <w:sz w:val="24"/>
          <w:szCs w:val="24"/>
        </w:rPr>
        <w:t xml:space="preserve">upplementary </w:t>
      </w:r>
      <w:r w:rsidR="005B6907">
        <w:rPr>
          <w:b w:val="0"/>
          <w:sz w:val="24"/>
          <w:szCs w:val="24"/>
        </w:rPr>
        <w:t>M</w:t>
      </w:r>
      <w:r w:rsidR="004D46D6" w:rsidRPr="00764575">
        <w:rPr>
          <w:b w:val="0"/>
          <w:sz w:val="24"/>
          <w:szCs w:val="24"/>
        </w:rPr>
        <w:t xml:space="preserve">aterial </w:t>
      </w:r>
      <w:r w:rsidR="00CA35BA" w:rsidRPr="00764575">
        <w:rPr>
          <w:b w:val="0"/>
          <w:sz w:val="24"/>
          <w:szCs w:val="24"/>
        </w:rPr>
        <w:t xml:space="preserve">B we </w:t>
      </w:r>
      <w:r w:rsidR="00D704A7" w:rsidRPr="00764575">
        <w:rPr>
          <w:b w:val="0"/>
          <w:sz w:val="24"/>
          <w:szCs w:val="24"/>
        </w:rPr>
        <w:t>calculate</w:t>
      </w:r>
      <w:r w:rsidR="00397E90" w:rsidRPr="00764575">
        <w:rPr>
          <w:b w:val="0"/>
          <w:sz w:val="24"/>
          <w:szCs w:val="24"/>
        </w:rPr>
        <w:t xml:space="preserve"> the time series for</w:t>
      </w:r>
      <w:r w:rsidR="00DB358F" w:rsidRPr="00764575">
        <w:rPr>
          <w:b w:val="0"/>
          <w:sz w:val="24"/>
          <w:szCs w:val="24"/>
        </w:rPr>
        <w:t xml:space="preserve"> INT and AMOC</w:t>
      </w:r>
      <w:r w:rsidR="00FF1281" w:rsidRPr="00764575">
        <w:rPr>
          <w:b w:val="0"/>
          <w:sz w:val="24"/>
          <w:szCs w:val="24"/>
        </w:rPr>
        <w:t>(C)</w:t>
      </w:r>
      <w:r w:rsidR="00D704A7" w:rsidRPr="00764575">
        <w:rPr>
          <w:b w:val="0"/>
          <w:sz w:val="24"/>
          <w:szCs w:val="24"/>
        </w:rPr>
        <w:t xml:space="preserve"> with </w:t>
      </w:r>
      <w:r w:rsidR="00530AB5" w:rsidRPr="00764575">
        <w:rPr>
          <w:b w:val="0"/>
          <w:sz w:val="24"/>
          <w:szCs w:val="24"/>
        </w:rPr>
        <w:t xml:space="preserve">two LL methods, the </w:t>
      </w:r>
      <w:r w:rsidR="00C101FD" w:rsidRPr="00764575">
        <w:rPr>
          <w:b w:val="0"/>
          <w:sz w:val="24"/>
          <w:szCs w:val="24"/>
        </w:rPr>
        <w:t>HRLL method</w:t>
      </w:r>
      <w:r w:rsidR="00530AB5" w:rsidRPr="00764575">
        <w:rPr>
          <w:b w:val="0"/>
          <w:sz w:val="24"/>
          <w:szCs w:val="24"/>
        </w:rPr>
        <w:t xml:space="preserve"> used here and the </w:t>
      </w:r>
      <w:r w:rsidR="00503CDB" w:rsidRPr="00764575">
        <w:rPr>
          <w:b w:val="0"/>
          <w:sz w:val="24"/>
          <w:szCs w:val="24"/>
        </w:rPr>
        <w:t xml:space="preserve">CCA </w:t>
      </w:r>
      <w:r w:rsidR="00530AB5" w:rsidRPr="00764575">
        <w:rPr>
          <w:b w:val="0"/>
          <w:sz w:val="24"/>
          <w:szCs w:val="24"/>
        </w:rPr>
        <w:t xml:space="preserve">method where </w:t>
      </w:r>
      <w:r w:rsidR="00945D42" w:rsidRPr="00764575">
        <w:rPr>
          <w:b w:val="0"/>
          <w:sz w:val="24"/>
          <w:szCs w:val="24"/>
        </w:rPr>
        <w:t xml:space="preserve">one </w:t>
      </w:r>
      <w:r w:rsidR="00530AB5" w:rsidRPr="00764575">
        <w:rPr>
          <w:b w:val="0"/>
          <w:sz w:val="24"/>
          <w:szCs w:val="24"/>
        </w:rPr>
        <w:t>series</w:t>
      </w:r>
      <w:r w:rsidR="00945D42" w:rsidRPr="00764575">
        <w:rPr>
          <w:b w:val="0"/>
          <w:sz w:val="24"/>
          <w:szCs w:val="24"/>
        </w:rPr>
        <w:t xml:space="preserve"> (here the AMOC)</w:t>
      </w:r>
      <w:r w:rsidR="00530AB5" w:rsidRPr="00764575">
        <w:rPr>
          <w:b w:val="0"/>
          <w:sz w:val="24"/>
          <w:szCs w:val="24"/>
        </w:rPr>
        <w:t xml:space="preserve"> </w:t>
      </w:r>
      <w:r w:rsidR="00945D42" w:rsidRPr="00764575">
        <w:rPr>
          <w:b w:val="0"/>
          <w:sz w:val="24"/>
          <w:szCs w:val="24"/>
        </w:rPr>
        <w:t>is</w:t>
      </w:r>
      <w:r w:rsidR="00530AB5" w:rsidRPr="00764575">
        <w:rPr>
          <w:b w:val="0"/>
          <w:sz w:val="24"/>
          <w:szCs w:val="24"/>
        </w:rPr>
        <w:t xml:space="preserve"> shifted </w:t>
      </w:r>
      <w:r w:rsidR="00945D42" w:rsidRPr="00764575">
        <w:rPr>
          <w:b w:val="0"/>
          <w:sz w:val="24"/>
          <w:szCs w:val="24"/>
        </w:rPr>
        <w:t>relative to the other.</w:t>
      </w:r>
      <w:r w:rsidR="00142D6D" w:rsidRPr="00764575">
        <w:rPr>
          <w:b w:val="0"/>
          <w:sz w:val="24"/>
          <w:szCs w:val="24"/>
        </w:rPr>
        <w:t xml:space="preserve"> First, we apply CCA to the time window 1971 -1998, where we </w:t>
      </w:r>
      <w:r w:rsidR="007426DD">
        <w:rPr>
          <w:b w:val="0"/>
          <w:sz w:val="24"/>
          <w:szCs w:val="24"/>
        </w:rPr>
        <w:t>find</w:t>
      </w:r>
      <w:r w:rsidR="00142D6D" w:rsidRPr="00764575">
        <w:rPr>
          <w:b w:val="0"/>
          <w:sz w:val="24"/>
          <w:szCs w:val="24"/>
        </w:rPr>
        <w:t xml:space="preserve"> that INT persistently lags AMOC and we </w:t>
      </w:r>
      <w:r w:rsidR="007426DD">
        <w:rPr>
          <w:b w:val="0"/>
          <w:sz w:val="24"/>
          <w:szCs w:val="24"/>
        </w:rPr>
        <w:t>find</w:t>
      </w:r>
      <w:r w:rsidR="00B74CE5" w:rsidRPr="00764575">
        <w:rPr>
          <w:b w:val="0"/>
          <w:sz w:val="24"/>
          <w:szCs w:val="24"/>
        </w:rPr>
        <w:t xml:space="preserve"> </w:t>
      </w:r>
      <w:r w:rsidR="00142D6D" w:rsidRPr="00764575">
        <w:rPr>
          <w:b w:val="0"/>
          <w:sz w:val="24"/>
          <w:szCs w:val="24"/>
        </w:rPr>
        <w:t>that the regression coefficient, R, peaks at time steps -</w:t>
      </w:r>
      <w:r w:rsidR="007E6A86" w:rsidRPr="00764575">
        <w:rPr>
          <w:b w:val="0"/>
          <w:sz w:val="24"/>
          <w:szCs w:val="24"/>
        </w:rPr>
        <w:t xml:space="preserve"> </w:t>
      </w:r>
      <w:r w:rsidR="00142D6D" w:rsidRPr="00764575">
        <w:rPr>
          <w:b w:val="0"/>
          <w:sz w:val="24"/>
          <w:szCs w:val="24"/>
        </w:rPr>
        <w:t>4 and + 4</w:t>
      </w:r>
      <w:r w:rsidR="00441D79">
        <w:rPr>
          <w:b w:val="0"/>
          <w:sz w:val="24"/>
          <w:szCs w:val="24"/>
        </w:rPr>
        <w:t>,</w:t>
      </w:r>
      <w:r w:rsidR="00142D6D" w:rsidRPr="00764575">
        <w:rPr>
          <w:b w:val="0"/>
          <w:sz w:val="24"/>
          <w:szCs w:val="24"/>
        </w:rPr>
        <w:t xml:space="preserve"> suggesting that there is no identifiable LL relation. However, visually inspecting the </w:t>
      </w:r>
      <w:proofErr w:type="gramStart"/>
      <w:r w:rsidR="00142D6D" w:rsidRPr="00764575">
        <w:rPr>
          <w:b w:val="0"/>
          <w:sz w:val="24"/>
          <w:szCs w:val="24"/>
        </w:rPr>
        <w:t>two time</w:t>
      </w:r>
      <w:proofErr w:type="gramEnd"/>
      <w:r w:rsidR="00142D6D" w:rsidRPr="00764575">
        <w:rPr>
          <w:b w:val="0"/>
          <w:sz w:val="24"/>
          <w:szCs w:val="24"/>
        </w:rPr>
        <w:t xml:space="preserve"> series, INT appears to lag AMOC</w:t>
      </w:r>
      <w:r w:rsidR="00C703D2" w:rsidRPr="00764575">
        <w:rPr>
          <w:b w:val="0"/>
          <w:sz w:val="24"/>
          <w:szCs w:val="24"/>
        </w:rPr>
        <w:t xml:space="preserve"> with 2 to 3 years</w:t>
      </w:r>
      <w:r w:rsidR="00142D6D" w:rsidRPr="00764575">
        <w:rPr>
          <w:b w:val="0"/>
          <w:sz w:val="24"/>
          <w:szCs w:val="24"/>
        </w:rPr>
        <w:t xml:space="preserve">, consistent with the results from the </w:t>
      </w:r>
      <w:r w:rsidR="00C703D2" w:rsidRPr="00764575">
        <w:rPr>
          <w:b w:val="0"/>
          <w:sz w:val="24"/>
          <w:szCs w:val="24"/>
        </w:rPr>
        <w:t>HR</w:t>
      </w:r>
      <w:r w:rsidR="00142D6D" w:rsidRPr="00764575">
        <w:rPr>
          <w:b w:val="0"/>
          <w:sz w:val="24"/>
          <w:szCs w:val="24"/>
        </w:rPr>
        <w:t xml:space="preserve">LL method.  Second, we apply CCA method to the whole series 1971-2021, the </w:t>
      </w:r>
      <w:r w:rsidR="00441D79" w:rsidRPr="00764575">
        <w:rPr>
          <w:b w:val="0"/>
          <w:sz w:val="24"/>
          <w:szCs w:val="24"/>
        </w:rPr>
        <w:t>cross</w:t>
      </w:r>
      <w:r w:rsidR="00441D79">
        <w:rPr>
          <w:b w:val="0"/>
          <w:sz w:val="24"/>
          <w:szCs w:val="24"/>
        </w:rPr>
        <w:t>-</w:t>
      </w:r>
      <w:r w:rsidR="00142D6D" w:rsidRPr="00764575">
        <w:rPr>
          <w:b w:val="0"/>
          <w:sz w:val="24"/>
          <w:szCs w:val="24"/>
        </w:rPr>
        <w:t>correlation pattern is much less regular, suggesting that AMOC lags INT with more than 8 years</w:t>
      </w:r>
      <w:r w:rsidR="00452C5F" w:rsidRPr="00764575">
        <w:rPr>
          <w:b w:val="0"/>
          <w:sz w:val="24"/>
          <w:szCs w:val="24"/>
        </w:rPr>
        <w:t xml:space="preserve">. </w:t>
      </w:r>
      <w:r w:rsidR="00C21F77" w:rsidRPr="00764575">
        <w:rPr>
          <w:b w:val="0"/>
          <w:sz w:val="24"/>
          <w:szCs w:val="24"/>
        </w:rPr>
        <w:t>We</w:t>
      </w:r>
      <w:r w:rsidR="00142D6D" w:rsidRPr="00764575">
        <w:rPr>
          <w:b w:val="0"/>
          <w:sz w:val="24"/>
          <w:szCs w:val="24"/>
        </w:rPr>
        <w:t xml:space="preserve"> </w:t>
      </w:r>
      <w:r w:rsidR="0087625B" w:rsidRPr="00764575">
        <w:rPr>
          <w:b w:val="0"/>
          <w:sz w:val="24"/>
          <w:szCs w:val="24"/>
        </w:rPr>
        <w:t>conclude that the</w:t>
      </w:r>
      <w:r w:rsidR="00D0694F" w:rsidRPr="00764575">
        <w:rPr>
          <w:b w:val="0"/>
          <w:sz w:val="24"/>
          <w:szCs w:val="24"/>
        </w:rPr>
        <w:t xml:space="preserve"> results with the</w:t>
      </w:r>
      <w:r w:rsidR="007E6A86" w:rsidRPr="00764575">
        <w:rPr>
          <w:b w:val="0"/>
          <w:sz w:val="24"/>
          <w:szCs w:val="24"/>
        </w:rPr>
        <w:t xml:space="preserve"> </w:t>
      </w:r>
      <w:r w:rsidR="003269F0" w:rsidRPr="00764575">
        <w:rPr>
          <w:b w:val="0"/>
          <w:sz w:val="24"/>
          <w:szCs w:val="24"/>
        </w:rPr>
        <w:t>HRLL method</w:t>
      </w:r>
      <w:r w:rsidR="00D0694F" w:rsidRPr="00764575">
        <w:rPr>
          <w:b w:val="0"/>
          <w:sz w:val="24"/>
          <w:szCs w:val="24"/>
        </w:rPr>
        <w:t xml:space="preserve"> fit better </w:t>
      </w:r>
      <w:r w:rsidR="00D71C50" w:rsidRPr="00764575">
        <w:rPr>
          <w:b w:val="0"/>
          <w:sz w:val="24"/>
          <w:szCs w:val="24"/>
        </w:rPr>
        <w:t>to the visual LL patte</w:t>
      </w:r>
      <w:r w:rsidR="005B6907">
        <w:rPr>
          <w:b w:val="0"/>
          <w:sz w:val="24"/>
          <w:szCs w:val="24"/>
        </w:rPr>
        <w:t>r</w:t>
      </w:r>
      <w:r w:rsidR="00D71C50" w:rsidRPr="00764575">
        <w:rPr>
          <w:b w:val="0"/>
          <w:sz w:val="24"/>
          <w:szCs w:val="24"/>
        </w:rPr>
        <w:t xml:space="preserve">ns </w:t>
      </w:r>
      <w:r w:rsidR="00ED7B1B" w:rsidRPr="00764575">
        <w:rPr>
          <w:b w:val="0"/>
          <w:sz w:val="24"/>
          <w:szCs w:val="24"/>
        </w:rPr>
        <w:t xml:space="preserve">than </w:t>
      </w:r>
      <w:r w:rsidR="003269F0" w:rsidRPr="00764575">
        <w:rPr>
          <w:b w:val="0"/>
          <w:sz w:val="24"/>
          <w:szCs w:val="24"/>
        </w:rPr>
        <w:t>the results from the CCA method</w:t>
      </w:r>
      <w:r w:rsidR="00B74CE5" w:rsidRPr="00764575">
        <w:rPr>
          <w:b w:val="0"/>
          <w:sz w:val="24"/>
          <w:szCs w:val="24"/>
        </w:rPr>
        <w:t>.</w:t>
      </w:r>
      <w:r w:rsidR="0087625B" w:rsidRPr="00764575">
        <w:rPr>
          <w:b w:val="0"/>
          <w:sz w:val="24"/>
          <w:szCs w:val="24"/>
        </w:rPr>
        <w:t xml:space="preserve"> </w:t>
      </w:r>
    </w:p>
    <w:p w14:paraId="6E18F7F4" w14:textId="046B9A90" w:rsidR="00BA0938" w:rsidRPr="00764575" w:rsidRDefault="005B6907" w:rsidP="00806BC2">
      <w:pPr>
        <w:pStyle w:val="H1"/>
        <w:rPr>
          <w:b w:val="0"/>
          <w:sz w:val="24"/>
          <w:szCs w:val="24"/>
        </w:rPr>
      </w:pPr>
      <w:r>
        <w:rPr>
          <w:b w:val="0"/>
          <w:sz w:val="24"/>
          <w:szCs w:val="24"/>
        </w:rPr>
        <w:t xml:space="preserve">An additional way </w:t>
      </w:r>
      <w:r w:rsidR="00BA0938" w:rsidRPr="00764575">
        <w:rPr>
          <w:b w:val="0"/>
          <w:sz w:val="24"/>
          <w:szCs w:val="24"/>
        </w:rPr>
        <w:t>to evaluate the robustness</w:t>
      </w:r>
      <w:r w:rsidR="00BA6FCE" w:rsidRPr="00764575">
        <w:rPr>
          <w:b w:val="0"/>
          <w:sz w:val="24"/>
          <w:szCs w:val="24"/>
        </w:rPr>
        <w:t xml:space="preserve"> of the method</w:t>
      </w:r>
      <w:r w:rsidR="00BA0938" w:rsidRPr="00764575">
        <w:rPr>
          <w:b w:val="0"/>
          <w:sz w:val="24"/>
          <w:szCs w:val="24"/>
        </w:rPr>
        <w:t xml:space="preserve"> </w:t>
      </w:r>
      <w:r w:rsidR="00BA6FCE" w:rsidRPr="00764575">
        <w:rPr>
          <w:b w:val="0"/>
          <w:sz w:val="24"/>
          <w:szCs w:val="24"/>
        </w:rPr>
        <w:t xml:space="preserve">is to apply the </w:t>
      </w:r>
      <w:r w:rsidR="00484120" w:rsidRPr="00764575">
        <w:rPr>
          <w:b w:val="0"/>
          <w:sz w:val="24"/>
          <w:szCs w:val="24"/>
        </w:rPr>
        <w:t>HR</w:t>
      </w:r>
      <w:r w:rsidR="00BA6FCE" w:rsidRPr="00764575">
        <w:rPr>
          <w:b w:val="0"/>
          <w:sz w:val="24"/>
          <w:szCs w:val="24"/>
        </w:rPr>
        <w:t>LL method to identical time series where one series is shifted backward in time (δ)</w:t>
      </w:r>
      <w:r w:rsidR="00A366F2" w:rsidRPr="00764575">
        <w:rPr>
          <w:b w:val="0"/>
          <w:sz w:val="24"/>
          <w:szCs w:val="24"/>
        </w:rPr>
        <w:t xml:space="preserve"> units</w:t>
      </w:r>
      <w:r w:rsidR="00BA6FCE" w:rsidRPr="00764575">
        <w:rPr>
          <w:b w:val="0"/>
          <w:sz w:val="24"/>
          <w:szCs w:val="24"/>
        </w:rPr>
        <w:t xml:space="preserve"> to mimic a causal relation between them.  However, the parameter δ should be less than ½ of the series cycle period to obtain a positive LL relation, </w:t>
      </w:r>
      <w:r w:rsidR="00C051B4" w:rsidRPr="00764575">
        <w:rPr>
          <w:b w:val="0"/>
          <w:sz w:val="24"/>
          <w:szCs w:val="24"/>
        </w:rPr>
        <w:t xml:space="preserve">Supplementary </w:t>
      </w:r>
      <w:r>
        <w:rPr>
          <w:b w:val="0"/>
          <w:sz w:val="24"/>
          <w:szCs w:val="24"/>
        </w:rPr>
        <w:t>M</w:t>
      </w:r>
      <w:r w:rsidR="00C051B4" w:rsidRPr="00764575">
        <w:rPr>
          <w:b w:val="0"/>
          <w:sz w:val="24"/>
          <w:szCs w:val="24"/>
        </w:rPr>
        <w:t>aterial</w:t>
      </w:r>
      <w:r w:rsidR="00BA6FCE" w:rsidRPr="00764575">
        <w:rPr>
          <w:b w:val="0"/>
          <w:sz w:val="24"/>
          <w:szCs w:val="24"/>
        </w:rPr>
        <w:t xml:space="preserve"> </w:t>
      </w:r>
      <w:r w:rsidR="00ED03AE" w:rsidRPr="00764575">
        <w:rPr>
          <w:b w:val="0"/>
          <w:sz w:val="24"/>
          <w:szCs w:val="24"/>
        </w:rPr>
        <w:t>D</w:t>
      </w:r>
      <w:r w:rsidR="00C37FED" w:rsidRPr="00764575">
        <w:rPr>
          <w:b w:val="0"/>
          <w:sz w:val="24"/>
          <w:szCs w:val="24"/>
        </w:rPr>
        <w:t>.</w:t>
      </w:r>
      <w:r w:rsidR="003A18BC" w:rsidRPr="00764575">
        <w:rPr>
          <w:b w:val="0"/>
          <w:sz w:val="24"/>
          <w:szCs w:val="24"/>
        </w:rPr>
        <w:t xml:space="preserve">   </w:t>
      </w:r>
    </w:p>
    <w:p w14:paraId="2EFC3D6C" w14:textId="48F253F8" w:rsidR="009B245C" w:rsidRPr="00764575" w:rsidRDefault="009B245C" w:rsidP="00806BC2">
      <w:pPr>
        <w:pStyle w:val="H1"/>
        <w:rPr>
          <w:b w:val="0"/>
          <w:sz w:val="24"/>
          <w:szCs w:val="24"/>
        </w:rPr>
      </w:pPr>
      <w:r w:rsidRPr="00764575">
        <w:rPr>
          <w:b w:val="0"/>
          <w:sz w:val="24"/>
          <w:szCs w:val="24"/>
        </w:rPr>
        <w:t>There are four</w:t>
      </w:r>
      <w:r w:rsidR="00A366F2" w:rsidRPr="00764575">
        <w:rPr>
          <w:b w:val="0"/>
          <w:sz w:val="24"/>
          <w:szCs w:val="24"/>
        </w:rPr>
        <w:t xml:space="preserve"> </w:t>
      </w:r>
      <w:r w:rsidR="00CB3549" w:rsidRPr="00764575">
        <w:rPr>
          <w:b w:val="0"/>
          <w:sz w:val="24"/>
          <w:szCs w:val="24"/>
        </w:rPr>
        <w:t>additional</w:t>
      </w:r>
      <w:r w:rsidRPr="00764575">
        <w:rPr>
          <w:b w:val="0"/>
          <w:sz w:val="24"/>
          <w:szCs w:val="24"/>
        </w:rPr>
        <w:t xml:space="preserve"> important caveats in the interpretation of the </w:t>
      </w:r>
      <w:r w:rsidR="00CB3549" w:rsidRPr="00764575">
        <w:rPr>
          <w:b w:val="0"/>
          <w:sz w:val="24"/>
          <w:szCs w:val="24"/>
        </w:rPr>
        <w:t>LL results</w:t>
      </w:r>
      <w:r w:rsidRPr="00764575">
        <w:rPr>
          <w:b w:val="0"/>
          <w:sz w:val="24"/>
          <w:szCs w:val="24"/>
        </w:rPr>
        <w:t xml:space="preserve">.  The time series we discuss are short (≈ 40 years) and the LL relations between temperature variabilities among ocean basins may change on a interdecadal time scale </w:t>
      </w:r>
      <w:r w:rsidRPr="00764575">
        <w:rPr>
          <w:b w:val="0"/>
          <w:sz w:val="24"/>
          <w:szCs w:val="24"/>
        </w:rPr>
        <w:fldChar w:fldCharType="begin"/>
      </w:r>
      <w:r w:rsidR="00856173">
        <w:rPr>
          <w:b w:val="0"/>
          <w:sz w:val="24"/>
          <w:szCs w:val="24"/>
        </w:rPr>
        <w:instrText xml:space="preserve"> ADDIN EN.CITE &lt;EndNote&gt;&lt;Cite&gt;&lt;Author&gt;Seip&lt;/Author&gt;&lt;Year&gt;2019&lt;/Year&gt;&lt;RecNum&gt;5951&lt;/RecNum&gt;&lt;DisplayText&gt;(K.L. Seip et al., 2019)&lt;/DisplayText&gt;&lt;record&gt;&lt;rec-number&gt;5951&lt;/rec-number&gt;&lt;foreign-keys&gt;&lt;key app="EN" db-id="sexww2d2pxxax1eaw0ex0509sr22dt2a5frf" timestamp="0"&gt;5951&lt;/key&gt;&lt;/foreign-keys&gt;&lt;ref-type name="Journal Article"&gt;17&lt;/ref-type&gt;&lt;contributors&gt;&lt;authors&gt;&lt;author&gt;Seip, K.L.&lt;/author&gt;&lt;author&gt;Grøn, Øyvind&lt;/author&gt;&lt;author&gt;Wang,Hui&lt;/author&gt;&lt;/authors&gt;&lt;/contributors&gt;&lt;titles&gt;&lt;title&gt;The North Atlantic oscillations: cycle times for the NAO, the AMO and the AMOC&lt;/title&gt;&lt;secondary-title&gt;Climate &lt;/secondary-title&gt;&lt;/titles&gt;&lt;volume&gt;7&lt;/volume&gt;&lt;section&gt;1&lt;/section&gt;&lt;dates&gt;&lt;year&gt;2019&lt;/year&gt;&lt;/dates&gt;&lt;urls&gt;&lt;/urls&gt;&lt;electronic-resource-num&gt;0.3390/cli7030043&lt;/electronic-resource-num&gt;&lt;/record&gt;&lt;/Cite&gt;&lt;/EndNote&gt;</w:instrText>
      </w:r>
      <w:r w:rsidRPr="00764575">
        <w:rPr>
          <w:b w:val="0"/>
          <w:sz w:val="24"/>
          <w:szCs w:val="24"/>
        </w:rPr>
        <w:fldChar w:fldCharType="separate"/>
      </w:r>
      <w:r w:rsidR="00856173">
        <w:rPr>
          <w:b w:val="0"/>
          <w:noProof/>
          <w:sz w:val="24"/>
          <w:szCs w:val="24"/>
        </w:rPr>
        <w:t>(Seip et al., 2019)</w:t>
      </w:r>
      <w:r w:rsidRPr="00764575">
        <w:rPr>
          <w:b w:val="0"/>
          <w:sz w:val="24"/>
          <w:szCs w:val="24"/>
        </w:rPr>
        <w:fldChar w:fldCharType="end"/>
      </w:r>
      <w:r w:rsidRPr="00764575">
        <w:rPr>
          <w:b w:val="0"/>
          <w:sz w:val="24"/>
          <w:szCs w:val="24"/>
        </w:rPr>
        <w:t xml:space="preserve">. </w:t>
      </w:r>
      <w:r w:rsidR="00311FDD">
        <w:rPr>
          <w:b w:val="0"/>
          <w:sz w:val="24"/>
          <w:szCs w:val="24"/>
        </w:rPr>
        <w:t>Therefore</w:t>
      </w:r>
      <w:r w:rsidRPr="00764575">
        <w:rPr>
          <w:b w:val="0"/>
          <w:sz w:val="24"/>
          <w:szCs w:val="24"/>
        </w:rPr>
        <w:t>, our results may not apply to heat fluxes between the North Atlantic and the Barents Sea on multidecadal or centennial time scales. Second, we chose LOESS</w:t>
      </w:r>
      <w:r w:rsidR="005C0F4D" w:rsidRPr="00764575">
        <w:rPr>
          <w:b w:val="0"/>
          <w:sz w:val="24"/>
          <w:szCs w:val="24"/>
        </w:rPr>
        <w:t>(0.3)</w:t>
      </w:r>
      <w:r w:rsidRPr="00764575">
        <w:rPr>
          <w:b w:val="0"/>
          <w:sz w:val="24"/>
          <w:szCs w:val="24"/>
        </w:rPr>
        <w:t xml:space="preserve"> smooth</w:t>
      </w:r>
      <w:r w:rsidR="005C0F4D" w:rsidRPr="00764575">
        <w:rPr>
          <w:b w:val="0"/>
          <w:sz w:val="24"/>
          <w:szCs w:val="24"/>
        </w:rPr>
        <w:t>ing</w:t>
      </w:r>
      <w:r w:rsidRPr="00764575">
        <w:rPr>
          <w:b w:val="0"/>
          <w:sz w:val="24"/>
          <w:szCs w:val="24"/>
        </w:rPr>
        <w:t xml:space="preserve"> to avoid </w:t>
      </w:r>
      <w:r w:rsidRPr="00764575">
        <w:rPr>
          <w:b w:val="0"/>
          <w:sz w:val="24"/>
          <w:szCs w:val="24"/>
        </w:rPr>
        <w:lastRenderedPageBreak/>
        <w:t>high frequency variability</w:t>
      </w:r>
      <w:r w:rsidR="00CB3549" w:rsidRPr="00764575">
        <w:rPr>
          <w:b w:val="0"/>
          <w:sz w:val="24"/>
          <w:szCs w:val="24"/>
        </w:rPr>
        <w:t>,</w:t>
      </w:r>
      <w:r w:rsidR="00AC491D" w:rsidRPr="00764575">
        <w:rPr>
          <w:b w:val="0"/>
          <w:sz w:val="24"/>
          <w:szCs w:val="24"/>
        </w:rPr>
        <w:t xml:space="preserve"> </w:t>
      </w:r>
      <w:r w:rsidR="00CB3549" w:rsidRPr="00764575">
        <w:rPr>
          <w:b w:val="0"/>
          <w:sz w:val="24"/>
          <w:szCs w:val="24"/>
        </w:rPr>
        <w:t>but</w:t>
      </w:r>
      <w:r w:rsidR="00AC491D" w:rsidRPr="00764575">
        <w:rPr>
          <w:b w:val="0"/>
          <w:sz w:val="24"/>
          <w:szCs w:val="24"/>
        </w:rPr>
        <w:t xml:space="preserve"> smoothing </w:t>
      </w:r>
      <w:r w:rsidR="007563B2" w:rsidRPr="00764575">
        <w:rPr>
          <w:b w:val="0"/>
          <w:sz w:val="24"/>
          <w:szCs w:val="24"/>
        </w:rPr>
        <w:t>might</w:t>
      </w:r>
      <w:r w:rsidR="00AC491D" w:rsidRPr="00764575">
        <w:rPr>
          <w:b w:val="0"/>
          <w:sz w:val="24"/>
          <w:szCs w:val="24"/>
        </w:rPr>
        <w:t xml:space="preserve"> distort the series</w:t>
      </w:r>
      <w:r w:rsidRPr="00764575">
        <w:rPr>
          <w:b w:val="0"/>
          <w:sz w:val="24"/>
          <w:szCs w:val="24"/>
        </w:rPr>
        <w:t xml:space="preserve">. There appears to be variabilities in the series with long cycle periods, </w:t>
      </w:r>
      <w:r w:rsidR="00EA02EC">
        <w:rPr>
          <w:b w:val="0"/>
          <w:sz w:val="24"/>
          <w:szCs w:val="24"/>
        </w:rPr>
        <w:t>for example</w:t>
      </w:r>
      <w:r w:rsidRPr="00764575">
        <w:rPr>
          <w:b w:val="0"/>
          <w:sz w:val="24"/>
          <w:szCs w:val="24"/>
        </w:rPr>
        <w:t xml:space="preserve">, 60 – 80 years for the AMOC </w:t>
      </w:r>
      <w:r w:rsidRPr="00764575">
        <w:rPr>
          <w:b w:val="0"/>
          <w:sz w:val="24"/>
          <w:szCs w:val="24"/>
        </w:rPr>
        <w:fldChar w:fldCharType="begin">
          <w:fldData xml:space="preserve">PEVuZE5vdGU+PENpdGU+PEF1dGhvcj5DaGVuZzwvQXV0aG9yPjxZZWFyPjIwMTM8L1llYXI+PFJl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PEVuZE5vdGU+PENpdGU+PEF1dGhvcj5DaGVuZzwvQXV0aG9yPjxZZWFyPjIwMTM8L1llYXI+PFJl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Pr="00764575">
        <w:rPr>
          <w:b w:val="0"/>
          <w:sz w:val="24"/>
          <w:szCs w:val="24"/>
        </w:rPr>
      </w:r>
      <w:r w:rsidRPr="00764575">
        <w:rPr>
          <w:b w:val="0"/>
          <w:sz w:val="24"/>
          <w:szCs w:val="24"/>
        </w:rPr>
        <w:fldChar w:fldCharType="separate"/>
      </w:r>
      <w:r w:rsidR="00856173">
        <w:rPr>
          <w:b w:val="0"/>
          <w:noProof/>
          <w:sz w:val="24"/>
          <w:szCs w:val="24"/>
        </w:rPr>
        <w:t>(Arzel &amp; Huck, 2020; Cheng et al., 2013)</w:t>
      </w:r>
      <w:r w:rsidRPr="00764575">
        <w:rPr>
          <w:b w:val="0"/>
          <w:sz w:val="24"/>
          <w:szCs w:val="24"/>
        </w:rPr>
        <w:fldChar w:fldCharType="end"/>
      </w:r>
      <w:r w:rsidRPr="00764575">
        <w:rPr>
          <w:b w:val="0"/>
          <w:sz w:val="24"/>
          <w:szCs w:val="24"/>
        </w:rPr>
        <w:t xml:space="preserve">, but those long periods may be due to other mechanisms than those responsible for decadal variability. Third, the </w:t>
      </w:r>
      <w:proofErr w:type="gramStart"/>
      <w:r w:rsidRPr="00764575">
        <w:rPr>
          <w:b w:val="0"/>
          <w:sz w:val="24"/>
          <w:szCs w:val="24"/>
        </w:rPr>
        <w:t>deep water</w:t>
      </w:r>
      <w:proofErr w:type="gramEnd"/>
      <w:r w:rsidRPr="00764575">
        <w:rPr>
          <w:b w:val="0"/>
          <w:sz w:val="24"/>
          <w:szCs w:val="24"/>
        </w:rPr>
        <w:t xml:space="preserve"> observations </w:t>
      </w:r>
      <w:r w:rsidR="00CA03E0">
        <w:rPr>
          <w:b w:val="0"/>
          <w:sz w:val="24"/>
          <w:szCs w:val="24"/>
        </w:rPr>
        <w:t>are</w:t>
      </w:r>
      <w:r w:rsidR="00CA03E0" w:rsidRPr="00764575">
        <w:rPr>
          <w:b w:val="0"/>
          <w:sz w:val="24"/>
          <w:szCs w:val="24"/>
        </w:rPr>
        <w:t xml:space="preserve"> </w:t>
      </w:r>
      <w:r w:rsidRPr="00764575">
        <w:rPr>
          <w:b w:val="0"/>
          <w:sz w:val="24"/>
          <w:szCs w:val="24"/>
        </w:rPr>
        <w:t xml:space="preserve">down to 200 m (≈ 400 m being close to bottom temperatures), but the relevant depths for the AMOC variability is down to </w:t>
      </w:r>
      <w:r w:rsidR="00D95E06" w:rsidRPr="00764575">
        <w:rPr>
          <w:b w:val="0"/>
          <w:sz w:val="24"/>
          <w:szCs w:val="24"/>
        </w:rPr>
        <w:t>35</w:t>
      </w:r>
      <w:r w:rsidRPr="00764575">
        <w:rPr>
          <w:b w:val="0"/>
          <w:sz w:val="24"/>
          <w:szCs w:val="24"/>
        </w:rPr>
        <w:t xml:space="preserve">00 m </w:t>
      </w:r>
      <w:r w:rsidRPr="00764575">
        <w:rPr>
          <w:b w:val="0"/>
          <w:sz w:val="24"/>
          <w:szCs w:val="24"/>
        </w:rPr>
        <w:fldChar w:fldCharType="begin">
          <w:fldData xml:space="preserve">PEVuZE5vdGU+PENpdGU+PEF1dGhvcj5QZXJlejwvQXV0aG9yPjxZZWFyPjIwMTU8L1llYXI+PFJl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PEVuZE5vdGU+PENpdGU+PEF1dGhvcj5QZXJlejwvQXV0aG9yPjxZZWFyPjIwMTU8L1llYXI+PFJl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Pr="00764575">
        <w:rPr>
          <w:b w:val="0"/>
          <w:sz w:val="24"/>
          <w:szCs w:val="24"/>
        </w:rPr>
      </w:r>
      <w:r w:rsidRPr="00764575">
        <w:rPr>
          <w:b w:val="0"/>
          <w:sz w:val="24"/>
          <w:szCs w:val="24"/>
        </w:rPr>
        <w:fldChar w:fldCharType="separate"/>
      </w:r>
      <w:r w:rsidR="00856173">
        <w:rPr>
          <w:b w:val="0"/>
          <w:noProof/>
          <w:sz w:val="24"/>
          <w:szCs w:val="24"/>
        </w:rPr>
        <w:t>(Perez et al., 2015; Wang et al., 2019)</w:t>
      </w:r>
      <w:r w:rsidRPr="00764575">
        <w:rPr>
          <w:b w:val="0"/>
          <w:sz w:val="24"/>
          <w:szCs w:val="24"/>
        </w:rPr>
        <w:fldChar w:fldCharType="end"/>
      </w:r>
      <w:r w:rsidRPr="00764575">
        <w:rPr>
          <w:b w:val="0"/>
          <w:sz w:val="24"/>
          <w:szCs w:val="24"/>
        </w:rPr>
        <w:t>.  However, the AMOC and the AMO</w:t>
      </w:r>
      <w:r w:rsidR="006070F6" w:rsidRPr="00764575">
        <w:rPr>
          <w:b w:val="0"/>
          <w:sz w:val="24"/>
          <w:szCs w:val="24"/>
        </w:rPr>
        <w:t xml:space="preserve"> covary </w:t>
      </w:r>
      <w:r w:rsidR="00990018" w:rsidRPr="00764575">
        <w:rPr>
          <w:b w:val="0"/>
          <w:sz w:val="24"/>
          <w:szCs w:val="24"/>
        </w:rPr>
        <w:t xml:space="preserve">(R </w:t>
      </w:r>
      <w:r w:rsidR="00D22F8D" w:rsidRPr="00764575">
        <w:rPr>
          <w:b w:val="0"/>
          <w:sz w:val="24"/>
          <w:szCs w:val="24"/>
        </w:rPr>
        <w:t>≈</w:t>
      </w:r>
      <w:r w:rsidR="00990018" w:rsidRPr="00764575">
        <w:rPr>
          <w:b w:val="0"/>
          <w:sz w:val="24"/>
          <w:szCs w:val="24"/>
        </w:rPr>
        <w:t xml:space="preserve"> 0.5) </w:t>
      </w:r>
      <w:r w:rsidR="00EA02EC">
        <w:rPr>
          <w:b w:val="0"/>
          <w:sz w:val="24"/>
          <w:szCs w:val="24"/>
        </w:rPr>
        <w:t>result in roughly</w:t>
      </w:r>
      <w:r w:rsidRPr="00764575">
        <w:rPr>
          <w:b w:val="0"/>
          <w:sz w:val="24"/>
          <w:szCs w:val="24"/>
        </w:rPr>
        <w:t xml:space="preserve"> the same </w:t>
      </w:r>
      <w:r w:rsidR="007C369B" w:rsidRPr="00764575">
        <w:rPr>
          <w:b w:val="0"/>
          <w:sz w:val="24"/>
          <w:szCs w:val="24"/>
        </w:rPr>
        <w:t>LL</w:t>
      </w:r>
      <w:r w:rsidRPr="00764575">
        <w:rPr>
          <w:b w:val="0"/>
          <w:sz w:val="24"/>
          <w:szCs w:val="24"/>
        </w:rPr>
        <w:t xml:space="preserve"> relations</w:t>
      </w:r>
      <w:r w:rsidR="008158EE" w:rsidRPr="00764575">
        <w:rPr>
          <w:b w:val="0"/>
          <w:sz w:val="24"/>
          <w:szCs w:val="24"/>
        </w:rPr>
        <w:t>.</w:t>
      </w:r>
      <w:r w:rsidRPr="00764575">
        <w:rPr>
          <w:b w:val="0"/>
          <w:sz w:val="24"/>
          <w:szCs w:val="24"/>
        </w:rPr>
        <w:t xml:space="preserve"> Furthermore, the exact pathways and properties of the deep waters entering the North Atlantic from the Nordic Seas/Barents Sea/Arctic are strongly influenced by the complex bottom topography, including ridges </w:t>
      </w:r>
      <w:r w:rsidRPr="00764575">
        <w:rPr>
          <w:b w:val="0"/>
          <w:sz w:val="24"/>
          <w:szCs w:val="24"/>
        </w:rPr>
        <w:fldChar w:fldCharType="begin">
          <w:fldData xml:space="preserve">PEVuZE5vdGU+PENpdGU+PEF1dGhvcj5IYW5kPC9BdXRob3I+PFllYXI+MjAyMDwvWWVhcj48UmVj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</w:fldData>
        </w:fldChar>
      </w:r>
      <w:r w:rsidR="00856173">
        <w:rPr>
          <w:b w:val="0"/>
          <w:sz w:val="24"/>
          <w:szCs w:val="24"/>
        </w:rPr>
        <w:instrText xml:space="preserve"> ADDIN EN.CITE </w:instrText>
      </w:r>
      <w:r w:rsidR="00856173">
        <w:rPr>
          <w:b w:val="0"/>
          <w:sz w:val="24"/>
          <w:szCs w:val="24"/>
        </w:rPr>
        <w:fldChar w:fldCharType="begin">
          <w:fldData xml:space="preserve">PEVuZE5vdGU+PENpdGU+PEF1dGhvcj5IYW5kPC9BdXRob3I+PFllYXI+MjAyMDwvWWVhcj48UmVj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</w:fldData>
        </w:fldChar>
      </w:r>
      <w:r w:rsidR="00856173">
        <w:rPr>
          <w:b w:val="0"/>
          <w:sz w:val="24"/>
          <w:szCs w:val="24"/>
        </w:rPr>
        <w:instrText xml:space="preserve"> ADDIN EN.CITE.DATA </w:instrText>
      </w:r>
      <w:r w:rsidR="00856173">
        <w:rPr>
          <w:b w:val="0"/>
          <w:sz w:val="24"/>
          <w:szCs w:val="24"/>
        </w:rPr>
      </w:r>
      <w:r w:rsidR="00856173">
        <w:rPr>
          <w:b w:val="0"/>
          <w:sz w:val="24"/>
          <w:szCs w:val="24"/>
        </w:rPr>
        <w:fldChar w:fldCharType="end"/>
      </w:r>
      <w:r w:rsidRPr="00764575">
        <w:rPr>
          <w:b w:val="0"/>
          <w:sz w:val="24"/>
          <w:szCs w:val="24"/>
        </w:rPr>
      </w:r>
      <w:r w:rsidRPr="00764575">
        <w:rPr>
          <w:b w:val="0"/>
          <w:sz w:val="24"/>
          <w:szCs w:val="24"/>
        </w:rPr>
        <w:fldChar w:fldCharType="separate"/>
      </w:r>
      <w:r w:rsidR="00856173">
        <w:rPr>
          <w:b w:val="0"/>
          <w:noProof/>
          <w:sz w:val="24"/>
          <w:szCs w:val="24"/>
        </w:rPr>
        <w:t>(Hand et al., 2020)</w:t>
      </w:r>
      <w:r w:rsidRPr="00764575">
        <w:rPr>
          <w:b w:val="0"/>
          <w:sz w:val="24"/>
          <w:szCs w:val="24"/>
        </w:rPr>
        <w:fldChar w:fldCharType="end"/>
      </w:r>
      <w:r w:rsidR="00BA6FCE" w:rsidRPr="00764575">
        <w:rPr>
          <w:b w:val="0"/>
          <w:sz w:val="24"/>
          <w:szCs w:val="24"/>
        </w:rPr>
        <w:t>, and our results suggest that bottom topography</w:t>
      </w:r>
      <w:r w:rsidR="00C37FED" w:rsidRPr="00764575">
        <w:rPr>
          <w:b w:val="0"/>
          <w:sz w:val="24"/>
          <w:szCs w:val="24"/>
        </w:rPr>
        <w:t>,</w:t>
      </w:r>
      <w:r w:rsidR="00BA6FCE" w:rsidRPr="00764575">
        <w:rPr>
          <w:b w:val="0"/>
          <w:sz w:val="24"/>
          <w:szCs w:val="24"/>
        </w:rPr>
        <w:t xml:space="preserve"> as well as the </w:t>
      </w:r>
      <w:r w:rsidR="0094767A" w:rsidRPr="00764575">
        <w:rPr>
          <w:b w:val="0"/>
          <w:sz w:val="24"/>
          <w:szCs w:val="24"/>
        </w:rPr>
        <w:t>Coriolis</w:t>
      </w:r>
      <w:r w:rsidR="00BA6FCE" w:rsidRPr="00764575">
        <w:rPr>
          <w:b w:val="0"/>
          <w:sz w:val="24"/>
          <w:szCs w:val="24"/>
        </w:rPr>
        <w:t xml:space="preserve"> force</w:t>
      </w:r>
      <w:r w:rsidR="00C37FED" w:rsidRPr="00764575">
        <w:rPr>
          <w:b w:val="0"/>
          <w:sz w:val="24"/>
          <w:szCs w:val="24"/>
        </w:rPr>
        <w:t>,</w:t>
      </w:r>
      <w:r w:rsidR="00BA6FCE" w:rsidRPr="00764575">
        <w:rPr>
          <w:b w:val="0"/>
          <w:sz w:val="24"/>
          <w:szCs w:val="24"/>
        </w:rPr>
        <w:t xml:space="preserve"> may be candidates for explaining the difference between the BIT</w:t>
      </w:r>
      <w:r w:rsidR="00D22F8D" w:rsidRPr="00764575">
        <w:rPr>
          <w:b w:val="0"/>
          <w:sz w:val="24"/>
          <w:szCs w:val="24"/>
        </w:rPr>
        <w:t xml:space="preserve"> </w:t>
      </w:r>
      <w:r w:rsidR="00BA6FCE" w:rsidRPr="00764575">
        <w:rPr>
          <w:b w:val="0"/>
          <w:sz w:val="24"/>
          <w:szCs w:val="24"/>
        </w:rPr>
        <w:t xml:space="preserve">and the BS-NE </w:t>
      </w:r>
      <w:r w:rsidR="003E5854" w:rsidRPr="00764575">
        <w:rPr>
          <w:b w:val="0"/>
          <w:sz w:val="24"/>
          <w:szCs w:val="24"/>
        </w:rPr>
        <w:t>regions</w:t>
      </w:r>
      <w:r w:rsidRPr="00764575">
        <w:rPr>
          <w:b w:val="0"/>
          <w:sz w:val="24"/>
          <w:szCs w:val="24"/>
        </w:rPr>
        <w:t xml:space="preserve">. </w:t>
      </w:r>
      <w:r w:rsidR="005D5752" w:rsidRPr="00764575">
        <w:rPr>
          <w:b w:val="0"/>
          <w:sz w:val="24"/>
          <w:szCs w:val="24"/>
        </w:rPr>
        <w:t xml:space="preserve"> </w:t>
      </w:r>
      <w:r w:rsidR="00B05CC1" w:rsidRPr="00764575">
        <w:rPr>
          <w:b w:val="0"/>
          <w:sz w:val="24"/>
          <w:szCs w:val="24"/>
        </w:rPr>
        <w:t>Last</w:t>
      </w:r>
      <w:r w:rsidR="00CA03E0">
        <w:rPr>
          <w:b w:val="0"/>
          <w:sz w:val="24"/>
          <w:szCs w:val="24"/>
        </w:rPr>
        <w:t>ly</w:t>
      </w:r>
      <w:r w:rsidR="00B05CC1" w:rsidRPr="00764575">
        <w:rPr>
          <w:b w:val="0"/>
          <w:sz w:val="24"/>
          <w:szCs w:val="24"/>
        </w:rPr>
        <w:t xml:space="preserve">, we </w:t>
      </w:r>
      <w:r w:rsidR="008158EE" w:rsidRPr="00764575">
        <w:rPr>
          <w:b w:val="0"/>
          <w:sz w:val="24"/>
          <w:szCs w:val="24"/>
        </w:rPr>
        <w:t>could have lengthened the period of</w:t>
      </w:r>
      <w:r w:rsidR="00B03AD3" w:rsidRPr="00764575">
        <w:rPr>
          <w:b w:val="0"/>
          <w:sz w:val="24"/>
          <w:szCs w:val="24"/>
        </w:rPr>
        <w:t xml:space="preserve"> </w:t>
      </w:r>
      <w:proofErr w:type="gramStart"/>
      <w:r w:rsidR="00B03AD3" w:rsidRPr="00764575">
        <w:rPr>
          <w:b w:val="0"/>
          <w:sz w:val="24"/>
          <w:szCs w:val="24"/>
        </w:rPr>
        <w:t>nine time</w:t>
      </w:r>
      <w:proofErr w:type="gramEnd"/>
      <w:r w:rsidR="00B03AD3" w:rsidRPr="00764575">
        <w:rPr>
          <w:b w:val="0"/>
          <w:sz w:val="24"/>
          <w:szCs w:val="24"/>
        </w:rPr>
        <w:t xml:space="preserve"> steps</w:t>
      </w:r>
      <w:r w:rsidR="008158EE" w:rsidRPr="00764575">
        <w:rPr>
          <w:b w:val="0"/>
          <w:sz w:val="24"/>
          <w:szCs w:val="24"/>
        </w:rPr>
        <w:t xml:space="preserve"> for calculating the</w:t>
      </w:r>
      <w:r w:rsidR="00B03AD3" w:rsidRPr="00764575">
        <w:rPr>
          <w:b w:val="0"/>
          <w:sz w:val="24"/>
          <w:szCs w:val="24"/>
        </w:rPr>
        <w:t xml:space="preserve"> moving </w:t>
      </w:r>
      <w:r w:rsidR="003E5854" w:rsidRPr="00764575">
        <w:rPr>
          <w:b w:val="0"/>
          <w:sz w:val="24"/>
          <w:szCs w:val="24"/>
        </w:rPr>
        <w:t xml:space="preserve">LL </w:t>
      </w:r>
      <w:r w:rsidR="00B03AD3" w:rsidRPr="00764575">
        <w:rPr>
          <w:b w:val="0"/>
          <w:sz w:val="24"/>
          <w:szCs w:val="24"/>
        </w:rPr>
        <w:t xml:space="preserve">window, </w:t>
      </w:r>
      <w:r w:rsidR="008158EE" w:rsidRPr="00764575">
        <w:rPr>
          <w:b w:val="0"/>
          <w:sz w:val="24"/>
          <w:szCs w:val="24"/>
        </w:rPr>
        <w:t xml:space="preserve">but preferred the nine time </w:t>
      </w:r>
      <w:r w:rsidR="00A72D47" w:rsidRPr="00764575">
        <w:rPr>
          <w:b w:val="0"/>
          <w:sz w:val="24"/>
          <w:szCs w:val="24"/>
        </w:rPr>
        <w:t xml:space="preserve">intervals </w:t>
      </w:r>
      <w:r w:rsidR="008158EE" w:rsidRPr="00764575">
        <w:rPr>
          <w:b w:val="0"/>
          <w:sz w:val="24"/>
          <w:szCs w:val="24"/>
        </w:rPr>
        <w:t xml:space="preserve">to be able to detect </w:t>
      </w:r>
      <w:r w:rsidR="005E1E04" w:rsidRPr="00764575">
        <w:rPr>
          <w:b w:val="0"/>
          <w:sz w:val="24"/>
          <w:szCs w:val="24"/>
        </w:rPr>
        <w:t xml:space="preserve">rapid changes in </w:t>
      </w:r>
      <w:r w:rsidR="007C369B" w:rsidRPr="00764575">
        <w:rPr>
          <w:b w:val="0"/>
          <w:sz w:val="24"/>
          <w:szCs w:val="24"/>
        </w:rPr>
        <w:t>LL</w:t>
      </w:r>
      <w:r w:rsidR="005E1E04" w:rsidRPr="00764575">
        <w:rPr>
          <w:b w:val="0"/>
          <w:sz w:val="24"/>
          <w:szCs w:val="24"/>
        </w:rPr>
        <w:t xml:space="preserve"> relations</w:t>
      </w:r>
      <w:r w:rsidR="00B03AD3" w:rsidRPr="00764575">
        <w:rPr>
          <w:b w:val="0"/>
          <w:sz w:val="24"/>
          <w:szCs w:val="24"/>
        </w:rPr>
        <w:t>.</w:t>
      </w:r>
    </w:p>
    <w:p w14:paraId="269CFE74" w14:textId="0F91537A" w:rsidR="00386CDA" w:rsidRPr="00377707" w:rsidRDefault="00C051B4" w:rsidP="00806BC2">
      <w:pPr>
        <w:pStyle w:val="Heading1"/>
        <w:spacing w:line="480" w:lineRule="auto"/>
        <w:rPr>
          <w:rFonts w:ascii="Times New Roman" w:hAnsi="Times New Roman" w:cs="Times New Roman"/>
          <w:color w:val="auto"/>
          <w:sz w:val="24"/>
          <w:szCs w:val="24"/>
        </w:rPr>
      </w:pPr>
      <w:bookmarkStart w:id="44" w:name="_Toc103347877"/>
      <w:bookmarkStart w:id="45" w:name="_Toc135765707"/>
      <w:r w:rsidRPr="00377707">
        <w:rPr>
          <w:rFonts w:ascii="Times New Roman" w:hAnsi="Times New Roman" w:cs="Times New Roman"/>
          <w:color w:val="auto"/>
          <w:sz w:val="24"/>
          <w:szCs w:val="24"/>
        </w:rPr>
        <w:t xml:space="preserve">6. </w:t>
      </w:r>
      <w:r w:rsidR="00386CDA" w:rsidRPr="00377707">
        <w:rPr>
          <w:rFonts w:ascii="Times New Roman" w:hAnsi="Times New Roman" w:cs="Times New Roman"/>
          <w:color w:val="auto"/>
          <w:sz w:val="24"/>
          <w:szCs w:val="24"/>
        </w:rPr>
        <w:t>Conclusion</w:t>
      </w:r>
      <w:bookmarkEnd w:id="44"/>
      <w:bookmarkEnd w:id="45"/>
    </w:p>
    <w:p w14:paraId="6FDA6641" w14:textId="6E2CB1BF" w:rsidR="00386CDA" w:rsidRPr="00764575" w:rsidRDefault="00386CDA" w:rsidP="00806BC2">
      <w:pPr>
        <w:pStyle w:val="H1"/>
        <w:rPr>
          <w:b w:val="0"/>
          <w:sz w:val="24"/>
          <w:szCs w:val="24"/>
        </w:rPr>
      </w:pPr>
      <w:r w:rsidRPr="00764575">
        <w:rPr>
          <w:b w:val="0"/>
          <w:sz w:val="24"/>
          <w:szCs w:val="24"/>
        </w:rPr>
        <w:t xml:space="preserve">Applying </w:t>
      </w:r>
      <w:r w:rsidR="00D041B3" w:rsidRPr="00764575">
        <w:rPr>
          <w:b w:val="0"/>
          <w:sz w:val="24"/>
          <w:szCs w:val="24"/>
        </w:rPr>
        <w:t xml:space="preserve">the </w:t>
      </w:r>
      <w:r w:rsidR="00D95E06" w:rsidRPr="00764575">
        <w:rPr>
          <w:b w:val="0"/>
          <w:sz w:val="24"/>
          <w:szCs w:val="24"/>
        </w:rPr>
        <w:t>high-resolution</w:t>
      </w:r>
      <w:r w:rsidRPr="00764575">
        <w:rPr>
          <w:b w:val="0"/>
          <w:sz w:val="24"/>
          <w:szCs w:val="24"/>
        </w:rPr>
        <w:t xml:space="preserve"> method for identifying lead-lag relations between paired time series, we </w:t>
      </w:r>
      <w:r w:rsidR="000E17DC">
        <w:rPr>
          <w:b w:val="0"/>
          <w:sz w:val="24"/>
          <w:szCs w:val="24"/>
        </w:rPr>
        <w:t>find</w:t>
      </w:r>
      <w:r w:rsidRPr="00764575">
        <w:rPr>
          <w:b w:val="0"/>
          <w:sz w:val="24"/>
          <w:szCs w:val="24"/>
        </w:rPr>
        <w:t xml:space="preserve"> that the upper </w:t>
      </w:r>
      <w:r w:rsidR="00C7086D" w:rsidRPr="00764575">
        <w:rPr>
          <w:b w:val="0"/>
          <w:sz w:val="24"/>
          <w:szCs w:val="24"/>
        </w:rPr>
        <w:t xml:space="preserve">ocean </w:t>
      </w:r>
      <w:r w:rsidRPr="00764575">
        <w:rPr>
          <w:b w:val="0"/>
          <w:sz w:val="24"/>
          <w:szCs w:val="24"/>
        </w:rPr>
        <w:t xml:space="preserve">temperatures (0 </w:t>
      </w:r>
      <w:r w:rsidR="00CA03E0" w:rsidRPr="00764575">
        <w:rPr>
          <w:sz w:val="24"/>
          <w:szCs w:val="24"/>
        </w:rPr>
        <w:t>–</w:t>
      </w:r>
      <w:r w:rsidRPr="00764575">
        <w:rPr>
          <w:b w:val="0"/>
          <w:sz w:val="24"/>
          <w:szCs w:val="24"/>
        </w:rPr>
        <w:t xml:space="preserve"> 30 m) in the Barents Sea from 1971 to 2018 were leading temperature changes in intermediate waters (100</w:t>
      </w:r>
      <w:r w:rsidR="00CA03E0" w:rsidRPr="00764575">
        <w:rPr>
          <w:sz w:val="24"/>
          <w:szCs w:val="24"/>
        </w:rPr>
        <w:t>–</w:t>
      </w:r>
      <w:r w:rsidRPr="00764575">
        <w:rPr>
          <w:b w:val="0"/>
          <w:sz w:val="24"/>
          <w:szCs w:val="24"/>
        </w:rPr>
        <w:t xml:space="preserve">200 m).  We </w:t>
      </w:r>
      <w:r w:rsidR="000E17DC">
        <w:rPr>
          <w:b w:val="0"/>
          <w:sz w:val="24"/>
          <w:szCs w:val="24"/>
        </w:rPr>
        <w:t>find</w:t>
      </w:r>
      <w:r w:rsidRPr="00764575">
        <w:rPr>
          <w:b w:val="0"/>
          <w:sz w:val="24"/>
          <w:szCs w:val="24"/>
        </w:rPr>
        <w:t xml:space="preserve"> that both the AMOC and the AMO were a leading variable to the temperature series in the Barents Sea at 100 to 200 m depth during the period 1971 to 2018 and at the Bear Island trough 400</w:t>
      </w:r>
      <w:r w:rsidR="005C0F4D" w:rsidRPr="00764575">
        <w:rPr>
          <w:b w:val="0"/>
          <w:sz w:val="24"/>
          <w:szCs w:val="24"/>
        </w:rPr>
        <w:t xml:space="preserve"> </w:t>
      </w:r>
      <w:r w:rsidRPr="00764575">
        <w:rPr>
          <w:b w:val="0"/>
          <w:sz w:val="24"/>
          <w:szCs w:val="24"/>
        </w:rPr>
        <w:t>-</w:t>
      </w:r>
      <w:r w:rsidR="005C0F4D" w:rsidRPr="00764575">
        <w:rPr>
          <w:b w:val="0"/>
          <w:sz w:val="24"/>
          <w:szCs w:val="24"/>
        </w:rPr>
        <w:t xml:space="preserve"> </w:t>
      </w:r>
      <w:r w:rsidRPr="00764575">
        <w:rPr>
          <w:b w:val="0"/>
          <w:sz w:val="24"/>
          <w:szCs w:val="24"/>
        </w:rPr>
        <w:t>420 m during the period 1980 to 2018. In contrast, the AMOC was both a leading and a lagging series to temperature and salinity in the BS-NE</w:t>
      </w:r>
      <w:r w:rsidR="00FC1417" w:rsidRPr="00764575">
        <w:rPr>
          <w:b w:val="0"/>
          <w:sz w:val="24"/>
          <w:szCs w:val="24"/>
        </w:rPr>
        <w:t xml:space="preserve"> region</w:t>
      </w:r>
      <w:r w:rsidRPr="00764575">
        <w:rPr>
          <w:b w:val="0"/>
          <w:sz w:val="24"/>
          <w:szCs w:val="24"/>
        </w:rPr>
        <w:t xml:space="preserve">. </w:t>
      </w:r>
    </w:p>
    <w:p w14:paraId="461982E5" w14:textId="4E4A6D4A" w:rsidR="00270733" w:rsidRPr="00764575" w:rsidRDefault="00386CDA" w:rsidP="00806BC2">
      <w:pPr>
        <w:pStyle w:val="H1"/>
        <w:rPr>
          <w:b w:val="0"/>
          <w:sz w:val="24"/>
          <w:szCs w:val="24"/>
        </w:rPr>
      </w:pPr>
      <w:r w:rsidRPr="00764575">
        <w:rPr>
          <w:b w:val="0"/>
          <w:sz w:val="24"/>
          <w:szCs w:val="24"/>
        </w:rPr>
        <w:t>Our results support the view that</w:t>
      </w:r>
      <w:r w:rsidR="00543692">
        <w:rPr>
          <w:b w:val="0"/>
          <w:sz w:val="24"/>
          <w:szCs w:val="24"/>
        </w:rPr>
        <w:t xml:space="preserve">, at least over the most recent 30 years from 1971 to 2000, </w:t>
      </w:r>
      <w:r w:rsidRPr="00764575">
        <w:rPr>
          <w:b w:val="0"/>
          <w:sz w:val="24"/>
          <w:szCs w:val="24"/>
        </w:rPr>
        <w:t xml:space="preserve">it is the AMOC and the AMO that influence the Arctic waters, but there are important </w:t>
      </w:r>
      <w:r w:rsidRPr="00764575">
        <w:rPr>
          <w:b w:val="0"/>
          <w:sz w:val="24"/>
          <w:szCs w:val="24"/>
        </w:rPr>
        <w:lastRenderedPageBreak/>
        <w:t xml:space="preserve">exceptions after the year 2000 for the AMO </w:t>
      </w:r>
      <w:r w:rsidR="00C37FED" w:rsidRPr="00764575">
        <w:rPr>
          <w:b w:val="0"/>
          <w:sz w:val="24"/>
          <w:szCs w:val="24"/>
        </w:rPr>
        <w:t>(</w:t>
      </w:r>
      <w:r w:rsidRPr="00764575">
        <w:rPr>
          <w:b w:val="0"/>
          <w:sz w:val="24"/>
          <w:szCs w:val="24"/>
        </w:rPr>
        <w:t xml:space="preserve">Figure </w:t>
      </w:r>
      <w:r w:rsidR="00BA6FCE" w:rsidRPr="00764575">
        <w:rPr>
          <w:b w:val="0"/>
          <w:sz w:val="24"/>
          <w:szCs w:val="24"/>
        </w:rPr>
        <w:t>3</w:t>
      </w:r>
      <w:r w:rsidRPr="00764575">
        <w:rPr>
          <w:b w:val="0"/>
          <w:sz w:val="24"/>
          <w:szCs w:val="24"/>
        </w:rPr>
        <w:t>f</w:t>
      </w:r>
      <w:r w:rsidR="00C37FED" w:rsidRPr="00764575">
        <w:rPr>
          <w:b w:val="0"/>
          <w:sz w:val="24"/>
          <w:szCs w:val="24"/>
        </w:rPr>
        <w:t>)</w:t>
      </w:r>
      <w:r w:rsidRPr="00764575">
        <w:rPr>
          <w:b w:val="0"/>
          <w:sz w:val="24"/>
          <w:szCs w:val="24"/>
        </w:rPr>
        <w:t xml:space="preserve"> and for the AMOC in </w:t>
      </w:r>
      <w:r w:rsidR="00440539" w:rsidRPr="00764575">
        <w:rPr>
          <w:b w:val="0"/>
          <w:sz w:val="24"/>
          <w:szCs w:val="24"/>
        </w:rPr>
        <w:t>Northeast</w:t>
      </w:r>
      <w:r w:rsidRPr="00764575">
        <w:rPr>
          <w:b w:val="0"/>
          <w:sz w:val="24"/>
          <w:szCs w:val="24"/>
        </w:rPr>
        <w:t xml:space="preserve"> Barents Sea</w:t>
      </w:r>
      <w:r w:rsidR="0094767A" w:rsidRPr="00764575">
        <w:rPr>
          <w:b w:val="0"/>
          <w:sz w:val="24"/>
          <w:szCs w:val="24"/>
        </w:rPr>
        <w:t xml:space="preserve"> throughout the full period</w:t>
      </w:r>
      <w:r w:rsidRPr="00764575">
        <w:rPr>
          <w:b w:val="0"/>
          <w:sz w:val="24"/>
          <w:szCs w:val="24"/>
        </w:rPr>
        <w:t xml:space="preserve"> </w:t>
      </w:r>
      <w:r w:rsidR="00C37FED" w:rsidRPr="00764575">
        <w:rPr>
          <w:b w:val="0"/>
          <w:sz w:val="24"/>
          <w:szCs w:val="24"/>
        </w:rPr>
        <w:t>(</w:t>
      </w:r>
      <w:r w:rsidRPr="00764575">
        <w:rPr>
          <w:b w:val="0"/>
          <w:sz w:val="24"/>
          <w:szCs w:val="24"/>
        </w:rPr>
        <w:t xml:space="preserve">Figure </w:t>
      </w:r>
      <w:r w:rsidR="00BA6FCE" w:rsidRPr="00764575">
        <w:rPr>
          <w:b w:val="0"/>
          <w:sz w:val="24"/>
          <w:szCs w:val="24"/>
        </w:rPr>
        <w:t>4</w:t>
      </w:r>
      <w:r w:rsidRPr="00764575">
        <w:rPr>
          <w:b w:val="0"/>
          <w:sz w:val="24"/>
          <w:szCs w:val="24"/>
        </w:rPr>
        <w:t>b</w:t>
      </w:r>
      <w:r w:rsidR="00C37FED" w:rsidRPr="00764575">
        <w:rPr>
          <w:b w:val="0"/>
          <w:sz w:val="24"/>
          <w:szCs w:val="24"/>
        </w:rPr>
        <w:t>)</w:t>
      </w:r>
      <w:r w:rsidRPr="00764575">
        <w:rPr>
          <w:b w:val="0"/>
          <w:sz w:val="24"/>
          <w:szCs w:val="24"/>
        </w:rPr>
        <w:t xml:space="preserve">. </w:t>
      </w:r>
      <w:r w:rsidR="00D95E06" w:rsidRPr="00764575">
        <w:rPr>
          <w:b w:val="0"/>
          <w:sz w:val="24"/>
          <w:szCs w:val="24"/>
        </w:rPr>
        <w:t>We suggest that</w:t>
      </w:r>
      <w:r w:rsidR="00F97354" w:rsidRPr="00764575">
        <w:rPr>
          <w:b w:val="0"/>
          <w:sz w:val="24"/>
          <w:szCs w:val="24"/>
        </w:rPr>
        <w:t xml:space="preserve"> </w:t>
      </w:r>
      <w:r w:rsidR="00D40ABA" w:rsidRPr="00764575">
        <w:rPr>
          <w:b w:val="0"/>
          <w:sz w:val="24"/>
          <w:szCs w:val="24"/>
        </w:rPr>
        <w:t xml:space="preserve">different mechanisms on decadal and multidecadal time scales drive </w:t>
      </w:r>
      <w:r w:rsidR="00D51553" w:rsidRPr="00764575">
        <w:rPr>
          <w:b w:val="0"/>
          <w:sz w:val="24"/>
          <w:szCs w:val="24"/>
        </w:rPr>
        <w:t>the interactions</w:t>
      </w:r>
      <w:r w:rsidR="00F97354" w:rsidRPr="00764575">
        <w:rPr>
          <w:b w:val="0"/>
          <w:sz w:val="24"/>
          <w:szCs w:val="24"/>
        </w:rPr>
        <w:t xml:space="preserve"> between the Barents</w:t>
      </w:r>
      <w:r w:rsidR="00234A22" w:rsidRPr="00764575">
        <w:rPr>
          <w:b w:val="0"/>
          <w:sz w:val="24"/>
          <w:szCs w:val="24"/>
        </w:rPr>
        <w:t xml:space="preserve"> </w:t>
      </w:r>
      <w:r w:rsidR="00F97354" w:rsidRPr="00764575">
        <w:rPr>
          <w:b w:val="0"/>
          <w:sz w:val="24"/>
          <w:szCs w:val="24"/>
        </w:rPr>
        <w:t>Sea and the North Atlantic currents</w:t>
      </w:r>
      <w:r w:rsidR="000C53D4" w:rsidRPr="00764575">
        <w:rPr>
          <w:b w:val="0"/>
          <w:sz w:val="24"/>
          <w:szCs w:val="24"/>
        </w:rPr>
        <w:t>.</w:t>
      </w:r>
      <w:r w:rsidR="00D51553" w:rsidRPr="00764575">
        <w:rPr>
          <w:b w:val="0"/>
          <w:sz w:val="24"/>
          <w:szCs w:val="24"/>
        </w:rPr>
        <w:t xml:space="preserve"> </w:t>
      </w:r>
      <w:r w:rsidR="00251D9C" w:rsidRPr="00764575">
        <w:rPr>
          <w:b w:val="0"/>
          <w:sz w:val="24"/>
          <w:szCs w:val="24"/>
        </w:rPr>
        <w:t>On decadal time scales, 10</w:t>
      </w:r>
      <w:r w:rsidR="00CA03E0" w:rsidRPr="00764575">
        <w:rPr>
          <w:sz w:val="24"/>
          <w:szCs w:val="24"/>
        </w:rPr>
        <w:t>–</w:t>
      </w:r>
      <w:r w:rsidR="00251D9C" w:rsidRPr="00764575">
        <w:rPr>
          <w:b w:val="0"/>
          <w:sz w:val="24"/>
          <w:szCs w:val="24"/>
        </w:rPr>
        <w:t xml:space="preserve"> 30 years, internal mechanisms in the North A</w:t>
      </w:r>
      <w:r w:rsidR="005E513C" w:rsidRPr="00764575">
        <w:rPr>
          <w:b w:val="0"/>
          <w:sz w:val="24"/>
          <w:szCs w:val="24"/>
        </w:rPr>
        <w:t xml:space="preserve">tlantic currents AMO and AMOC </w:t>
      </w:r>
      <w:r w:rsidR="00B60B06" w:rsidRPr="00764575">
        <w:rPr>
          <w:b w:val="0"/>
          <w:sz w:val="24"/>
          <w:szCs w:val="24"/>
        </w:rPr>
        <w:t>determine cycle periods and LL relations</w:t>
      </w:r>
      <w:r w:rsidR="007C02D3" w:rsidRPr="00764575">
        <w:rPr>
          <w:b w:val="0"/>
          <w:sz w:val="24"/>
          <w:szCs w:val="24"/>
        </w:rPr>
        <w:t>.</w:t>
      </w:r>
      <w:r w:rsidR="00B60B06" w:rsidRPr="00764575">
        <w:rPr>
          <w:b w:val="0"/>
          <w:sz w:val="24"/>
          <w:szCs w:val="24"/>
        </w:rPr>
        <w:t xml:space="preserve"> </w:t>
      </w:r>
      <w:r w:rsidR="007C02D3" w:rsidRPr="00764575">
        <w:rPr>
          <w:b w:val="0"/>
          <w:sz w:val="24"/>
          <w:szCs w:val="24"/>
        </w:rPr>
        <w:t>On</w:t>
      </w:r>
      <w:r w:rsidR="00B60B06" w:rsidRPr="00764575">
        <w:rPr>
          <w:b w:val="0"/>
          <w:sz w:val="24"/>
          <w:szCs w:val="24"/>
        </w:rPr>
        <w:t xml:space="preserve"> multidecadal time scale</w:t>
      </w:r>
      <w:r w:rsidR="006B33C2" w:rsidRPr="00764575">
        <w:rPr>
          <w:b w:val="0"/>
          <w:sz w:val="24"/>
          <w:szCs w:val="24"/>
        </w:rPr>
        <w:t xml:space="preserve">, </w:t>
      </w:r>
      <w:r w:rsidR="00E01C83" w:rsidRPr="00764575">
        <w:rPr>
          <w:b w:val="0"/>
          <w:sz w:val="24"/>
          <w:szCs w:val="24"/>
        </w:rPr>
        <w:t xml:space="preserve">external forces that affect the </w:t>
      </w:r>
      <w:r w:rsidR="006B33C2" w:rsidRPr="00764575">
        <w:rPr>
          <w:b w:val="0"/>
          <w:sz w:val="24"/>
          <w:szCs w:val="24"/>
        </w:rPr>
        <w:t>Barent</w:t>
      </w:r>
      <w:r w:rsidR="00E01C83" w:rsidRPr="00764575">
        <w:rPr>
          <w:b w:val="0"/>
          <w:sz w:val="24"/>
          <w:szCs w:val="24"/>
        </w:rPr>
        <w:t>s</w:t>
      </w:r>
      <w:r w:rsidR="006B33C2" w:rsidRPr="00764575">
        <w:rPr>
          <w:b w:val="0"/>
          <w:sz w:val="24"/>
          <w:szCs w:val="24"/>
        </w:rPr>
        <w:t xml:space="preserve"> Sea</w:t>
      </w:r>
      <w:r w:rsidR="00E01C83" w:rsidRPr="00764575">
        <w:rPr>
          <w:b w:val="0"/>
          <w:sz w:val="24"/>
          <w:szCs w:val="24"/>
        </w:rPr>
        <w:t xml:space="preserve"> </w:t>
      </w:r>
      <w:r w:rsidR="001D6066" w:rsidRPr="00764575">
        <w:rPr>
          <w:b w:val="0"/>
          <w:sz w:val="24"/>
          <w:szCs w:val="24"/>
        </w:rPr>
        <w:t>drive the interactions.</w:t>
      </w:r>
      <w:r w:rsidR="006B33C2" w:rsidRPr="00764575">
        <w:rPr>
          <w:b w:val="0"/>
          <w:sz w:val="24"/>
          <w:szCs w:val="24"/>
        </w:rPr>
        <w:t xml:space="preserve"> </w:t>
      </w:r>
    </w:p>
    <w:p w14:paraId="38F8A3DC" w14:textId="77777777" w:rsidR="00270733" w:rsidRPr="0016518F" w:rsidRDefault="00270733" w:rsidP="0016518F">
      <w:pPr>
        <w:spacing w:line="480" w:lineRule="auto"/>
        <w:rPr>
          <w:rFonts w:ascii="Times New Roman" w:eastAsia="Times New Roman" w:hAnsi="Times New Roman" w:cs="Times New Roman"/>
          <w:kern w:val="28"/>
          <w:sz w:val="24"/>
          <w:szCs w:val="24"/>
        </w:rPr>
      </w:pPr>
      <w:r w:rsidRPr="0016518F">
        <w:rPr>
          <w:rFonts w:ascii="Times New Roman" w:hAnsi="Times New Roman" w:cs="Times New Roman"/>
          <w:b/>
          <w:sz w:val="24"/>
          <w:szCs w:val="24"/>
        </w:rPr>
        <w:br w:type="page"/>
      </w:r>
    </w:p>
    <w:p w14:paraId="2891BBB5" w14:textId="17634265" w:rsidR="00386CDA" w:rsidRPr="0016518F" w:rsidRDefault="006B33C2" w:rsidP="00806BC2">
      <w:pPr>
        <w:pStyle w:val="H1"/>
        <w:rPr>
          <w:sz w:val="24"/>
          <w:szCs w:val="24"/>
        </w:rPr>
      </w:pPr>
      <w:r w:rsidRPr="0016518F">
        <w:rPr>
          <w:sz w:val="24"/>
          <w:szCs w:val="24"/>
        </w:rPr>
        <w:lastRenderedPageBreak/>
        <w:t xml:space="preserve"> </w:t>
      </w:r>
      <w:r w:rsidR="00B60B06" w:rsidRPr="0016518F">
        <w:rPr>
          <w:sz w:val="24"/>
          <w:szCs w:val="24"/>
        </w:rPr>
        <w:t xml:space="preserve"> </w:t>
      </w:r>
      <w:r w:rsidR="000C53D4" w:rsidRPr="0016518F">
        <w:rPr>
          <w:sz w:val="24"/>
          <w:szCs w:val="24"/>
        </w:rPr>
        <w:t xml:space="preserve"> </w:t>
      </w:r>
      <w:r w:rsidR="00270733" w:rsidRPr="0016518F">
        <w:rPr>
          <w:sz w:val="24"/>
          <w:szCs w:val="24"/>
        </w:rPr>
        <w:t>Figure legends</w:t>
      </w:r>
      <w:r w:rsidR="00234A22" w:rsidRPr="0016518F">
        <w:rPr>
          <w:sz w:val="24"/>
          <w:szCs w:val="24"/>
        </w:rPr>
        <w:t xml:space="preserve"> </w:t>
      </w:r>
      <w:r w:rsidR="00386CDA" w:rsidRPr="0016518F">
        <w:rPr>
          <w:sz w:val="24"/>
          <w:szCs w:val="24"/>
        </w:rPr>
        <w:t xml:space="preserve"> </w:t>
      </w:r>
    </w:p>
    <w:p w14:paraId="653509F1" w14:textId="4DE412F3" w:rsidR="006E58B2" w:rsidRPr="00FA0369" w:rsidRDefault="00270733" w:rsidP="00806BC2">
      <w:pPr>
        <w:pStyle w:val="H1"/>
        <w:rPr>
          <w:b w:val="0"/>
          <w:bCs/>
          <w:sz w:val="24"/>
          <w:szCs w:val="24"/>
        </w:rPr>
      </w:pPr>
      <w:r w:rsidRPr="00FA0369">
        <w:rPr>
          <w:bCs/>
          <w:sz w:val="24"/>
          <w:szCs w:val="24"/>
        </w:rPr>
        <w:t>Figure 1</w:t>
      </w:r>
      <w:r w:rsidRPr="00337FAE">
        <w:rPr>
          <w:bCs/>
          <w:sz w:val="24"/>
          <w:szCs w:val="24"/>
        </w:rPr>
        <w:t xml:space="preserve">. </w:t>
      </w:r>
      <w:r w:rsidRPr="00FA0369">
        <w:rPr>
          <w:b w:val="0"/>
          <w:sz w:val="24"/>
          <w:szCs w:val="24"/>
        </w:rPr>
        <w:t>The Barents Sea observation regions</w:t>
      </w:r>
      <w:r w:rsidR="00CA03E0">
        <w:rPr>
          <w:b w:val="0"/>
          <w:sz w:val="24"/>
          <w:szCs w:val="24"/>
        </w:rPr>
        <w:t xml:space="preserve"> </w:t>
      </w:r>
      <w:r w:rsidR="00840F09" w:rsidRPr="00FA0369">
        <w:rPr>
          <w:b w:val="0"/>
          <w:sz w:val="24"/>
          <w:szCs w:val="24"/>
        </w:rPr>
        <w:t>(</w:t>
      </w:r>
      <w:r w:rsidR="00840F09" w:rsidRPr="00FA0369">
        <w:rPr>
          <w:b w:val="0"/>
          <w:sz w:val="24"/>
          <w:szCs w:val="24"/>
        </w:rPr>
        <w:fldChar w:fldCharType="begin"/>
      </w:r>
      <w:r w:rsidR="00856173" w:rsidRPr="00FA0369">
        <w:rPr>
          <w:b w:val="0"/>
          <w:sz w:val="24"/>
          <w:szCs w:val="24"/>
        </w:rPr>
        <w:instrText xml:space="preserve"> ADDIN EN.CITE &lt;EndNote&gt;&lt;Cite AuthorYear="1"&gt;&lt;Author&gt;Skagseth&lt;/Author&gt;&lt;Year&gt;2020&lt;/Year&gt;&lt;RecNum&gt;6300&lt;/RecNum&gt;&lt;DisplayText&gt;Skagseth et al. (2020)&lt;/DisplayText&gt;&lt;record&gt;&lt;rec-number&gt;6300&lt;/rec-number&gt;&lt;foreign-keys&gt;&lt;key app="EN" db-id="sexww2d2pxxax1eaw0ex0509sr22dt2a5frf" timestamp="1597860283"&gt;6300&lt;/key&gt;&lt;/foreign-keys&gt;&lt;ref-type name="Journal Article"&gt;17&lt;/ref-type&gt;&lt;contributors&gt;&lt;authors&gt;&lt;author&gt;Skagseth, O.&lt;/author&gt;&lt;author&gt;Eldevik, T.&lt;/author&gt;&lt;author&gt;Arthun, M.&lt;/author&gt;&lt;author&gt;Asbjornsen, H.&lt;/author&gt;&lt;author&gt;Lien, V. D. S.&lt;/author&gt;&lt;author&gt;Smedsrud, L. H.&lt;/author&gt;&lt;/authors&gt;&lt;/contributors&gt;&lt;auth-address&gt;Inst Marine Res, Bergen, Norway&amp;#xD;Bjerknes Ctr Climate Res, Bergen, Norway&amp;#xD;Univ Bergen, Geophys Inst, Bergen, Norway&lt;/auth-address&gt;&lt;titles&gt;&lt;title&gt;Reduced efficiency of the Barents Sea cooling machine&lt;/title&gt;&lt;secondary-title&gt;Nature Climate Change&lt;/secondary-title&gt;&lt;alt-title&gt;Nat Clim Change&lt;/alt-title&gt;&lt;/titles&gt;&lt;periodical&gt;&lt;full-title&gt;Nature Climate Change&lt;/full-title&gt;&lt;abbr-1&gt;Nat Clim Change&lt;/abbr-1&gt;&lt;/periodical&gt;&lt;alt-periodical&gt;&lt;full-title&gt;Nature Climate Change&lt;/full-title&gt;&lt;abbr-1&gt;Nat Clim Change&lt;/abbr-1&gt;&lt;/alt-periodical&gt;&lt;pages&gt;661-+&lt;/pages&gt;&lt;volume&gt;10&lt;/volume&gt;&lt;number&gt;7&lt;/number&gt;&lt;keywords&gt;&lt;keyword&gt;mid-depth circulation&lt;/keyword&gt;&lt;keyword&gt;atlantic water-flow&lt;/keyword&gt;&lt;keyword&gt;atmospheric circulation&lt;/keyword&gt;&lt;keyword&gt;north-atlantic&lt;/keyword&gt;&lt;keyword&gt;polar front&lt;/keyword&gt;&lt;keyword&gt;dense water&lt;/keyword&gt;&lt;keyword&gt;ice loss&lt;/keyword&gt;&lt;keyword&gt;transport&lt;/keyword&gt;&lt;keyword&gt;heat&lt;/keyword&gt;&lt;keyword&gt;variability&lt;/keyword&gt;&lt;/keywords&gt;&lt;dates&gt;&lt;year&gt;2020&lt;/year&gt;&lt;pub-dates&gt;&lt;date&gt;Jul&lt;/date&gt;&lt;/pub-dates&gt;&lt;/dates&gt;&lt;isbn&gt;1758-678x&lt;/isbn&gt;&lt;accession-num&gt;WOS:000534778800001&lt;/accession-num&gt;&lt;urls&gt;&lt;related-urls&gt;&lt;url&gt;&amp;lt;Go to ISI&amp;gt;://WOS:000534778800001&lt;/url&gt;&lt;/related-urls&gt;&lt;/urls&gt;&lt;electronic-resource-num&gt;10.1038/s41558-020-0772-6&lt;/electronic-resource-num&gt;&lt;language&gt;English&lt;/language&gt;&lt;/record&gt;&lt;/Cite&gt;&lt;/EndNote&gt;</w:instrText>
      </w:r>
      <w:r w:rsidR="00840F09" w:rsidRPr="00FA0369">
        <w:rPr>
          <w:b w:val="0"/>
          <w:sz w:val="24"/>
          <w:szCs w:val="24"/>
        </w:rPr>
        <w:fldChar w:fldCharType="separate"/>
      </w:r>
      <w:r w:rsidR="00856173" w:rsidRPr="00FA0369">
        <w:rPr>
          <w:b w:val="0"/>
          <w:noProof/>
          <w:sz w:val="24"/>
          <w:szCs w:val="24"/>
        </w:rPr>
        <w:t>Skagseth et al. (2020)</w:t>
      </w:r>
      <w:r w:rsidR="00840F09" w:rsidRPr="00FA0369">
        <w:rPr>
          <w:b w:val="0"/>
          <w:sz w:val="24"/>
          <w:szCs w:val="24"/>
        </w:rPr>
        <w:fldChar w:fldCharType="end"/>
      </w:r>
      <w:r w:rsidR="00840F09" w:rsidRPr="00FA0369">
        <w:rPr>
          <w:b w:val="0"/>
          <w:sz w:val="24"/>
          <w:szCs w:val="24"/>
        </w:rPr>
        <w:t xml:space="preserve">. </w:t>
      </w:r>
      <w:r w:rsidRPr="00FA0369">
        <w:rPr>
          <w:b w:val="0"/>
          <w:sz w:val="24"/>
          <w:szCs w:val="24"/>
        </w:rPr>
        <w:t>Region R4 is the Barents Sea Northeast (BS-NE) and R5 is the Bear Island trough (BIT).  The color code to the right shows the amplitudes of 100–200 m temperature changes (</w:t>
      </w:r>
      <w:r w:rsidRPr="00FA0369">
        <w:rPr>
          <w:b w:val="0"/>
          <w:sz w:val="24"/>
          <w:szCs w:val="24"/>
          <w:vertAlign w:val="superscript"/>
        </w:rPr>
        <w:t>O</w:t>
      </w:r>
      <w:r w:rsidRPr="00FA0369">
        <w:rPr>
          <w:b w:val="0"/>
          <w:sz w:val="24"/>
          <w:szCs w:val="24"/>
        </w:rPr>
        <w:t>C d</w:t>
      </w:r>
      <w:r w:rsidRPr="00FA0369">
        <w:rPr>
          <w:b w:val="0"/>
          <w:sz w:val="24"/>
          <w:szCs w:val="24"/>
          <w:vertAlign w:val="superscript"/>
        </w:rPr>
        <w:t>-1</w:t>
      </w:r>
      <w:r w:rsidRPr="00FA0369">
        <w:rPr>
          <w:b w:val="0"/>
          <w:sz w:val="24"/>
          <w:szCs w:val="24"/>
        </w:rPr>
        <w:t>) of the leading mode.</w:t>
      </w:r>
      <w:r w:rsidRPr="00337FAE">
        <w:rPr>
          <w:bCs/>
          <w:sz w:val="24"/>
          <w:szCs w:val="24"/>
        </w:rPr>
        <w:t xml:space="preserve"> </w:t>
      </w:r>
    </w:p>
    <w:p w14:paraId="79332168" w14:textId="61DDBB0D" w:rsidR="006E58B2" w:rsidRPr="00FA0369" w:rsidRDefault="00E75E6A" w:rsidP="00806BC2">
      <w:pPr>
        <w:pStyle w:val="H1"/>
        <w:rPr>
          <w:b w:val="0"/>
          <w:bCs/>
          <w:sz w:val="24"/>
          <w:szCs w:val="24"/>
        </w:rPr>
      </w:pPr>
      <w:r w:rsidRPr="00FA0369">
        <w:rPr>
          <w:bCs/>
          <w:sz w:val="24"/>
          <w:szCs w:val="24"/>
        </w:rPr>
        <w:t>Figure 2</w:t>
      </w:r>
      <w:r w:rsidRPr="00337FAE">
        <w:rPr>
          <w:bCs/>
          <w:sz w:val="24"/>
          <w:szCs w:val="24"/>
        </w:rPr>
        <w:t xml:space="preserve">. </w:t>
      </w:r>
      <w:r w:rsidRPr="00FA0369">
        <w:rPr>
          <w:b w:val="0"/>
          <w:sz w:val="24"/>
          <w:szCs w:val="24"/>
        </w:rPr>
        <w:t>The Barents Sea temperature changes at depths 0</w:t>
      </w:r>
      <w:r w:rsidR="00CA03E0" w:rsidRPr="00764575">
        <w:rPr>
          <w:sz w:val="24"/>
          <w:szCs w:val="24"/>
        </w:rPr>
        <w:t>–</w:t>
      </w:r>
      <w:r w:rsidRPr="00FA0369">
        <w:rPr>
          <w:b w:val="0"/>
          <w:sz w:val="24"/>
          <w:szCs w:val="24"/>
        </w:rPr>
        <w:t>30 m (UPP) and 100</w:t>
      </w:r>
      <w:r w:rsidR="00CA03E0" w:rsidRPr="00764575">
        <w:rPr>
          <w:sz w:val="24"/>
          <w:szCs w:val="24"/>
        </w:rPr>
        <w:t>–</w:t>
      </w:r>
      <w:r w:rsidRPr="00FA0369">
        <w:rPr>
          <w:b w:val="0"/>
          <w:sz w:val="24"/>
          <w:szCs w:val="24"/>
        </w:rPr>
        <w:t xml:space="preserve">200 m (INT). a) The original time series from Skagseth et al. (2020) were normalized to unit standard deviation.  The upper pair shows trends obtained by LOESS(0.8) smoothing the original series and shifted 3 units upward. The bottom pair shows the original series linearly detrended. LOESS smoothing is described in the text.  b) Phase diagram for the two detrended time series in (a). UPP on x-axis, and INT on y-axis.  c) Lower pair of time series in (a) LOESS(0.3) smoothed. </w:t>
      </w:r>
      <w:r w:rsidR="00840F09" w:rsidRPr="00FA0369">
        <w:rPr>
          <w:b w:val="0"/>
          <w:sz w:val="24"/>
          <w:szCs w:val="24"/>
        </w:rPr>
        <w:t>The u</w:t>
      </w:r>
      <w:r w:rsidRPr="00FA0369">
        <w:rPr>
          <w:b w:val="0"/>
          <w:sz w:val="24"/>
          <w:szCs w:val="24"/>
        </w:rPr>
        <w:t xml:space="preserve">pper zigzag pattern shows cycle periods identified by the cumulative angle method applied to the </w:t>
      </w:r>
      <w:proofErr w:type="gramStart"/>
      <w:r w:rsidRPr="00FA0369">
        <w:rPr>
          <w:b w:val="0"/>
          <w:sz w:val="24"/>
          <w:szCs w:val="24"/>
        </w:rPr>
        <w:t>two bottom</w:t>
      </w:r>
      <w:proofErr w:type="gramEnd"/>
      <w:r w:rsidRPr="00FA0369">
        <w:rPr>
          <w:b w:val="0"/>
          <w:sz w:val="24"/>
          <w:szCs w:val="24"/>
        </w:rPr>
        <w:t xml:space="preserve"> series in Figure 2c (longest cycle is 14 years). In the method section, we discuss the cumulative angle method. d) Phase diagram of the time series in (c). Numbers are the last two digits in the year of observation. Closed curves correspond to the cycles in (c) and are color coded separately</w:t>
      </w:r>
      <w:r w:rsidRPr="00337FAE">
        <w:rPr>
          <w:bCs/>
          <w:sz w:val="24"/>
          <w:szCs w:val="24"/>
        </w:rPr>
        <w:t>.</w:t>
      </w:r>
    </w:p>
    <w:p w14:paraId="5E6B43A8" w14:textId="7D6D1AF7" w:rsidR="006E58B2" w:rsidRPr="00FA0369" w:rsidRDefault="006E58B2" w:rsidP="00FA0369">
      <w:pPr>
        <w:spacing w:before="240" w:line="480" w:lineRule="auto"/>
        <w:rPr>
          <w:rFonts w:ascii="Times New Roman" w:hAnsi="Times New Roman" w:cs="Times New Roman"/>
          <w:sz w:val="24"/>
          <w:szCs w:val="24"/>
        </w:rPr>
      </w:pPr>
      <w:r w:rsidRPr="00FA0369">
        <w:rPr>
          <w:rFonts w:ascii="Times New Roman" w:hAnsi="Times New Roman" w:cs="Times New Roman"/>
          <w:b/>
          <w:bCs/>
          <w:sz w:val="24"/>
          <w:szCs w:val="24"/>
        </w:rPr>
        <w:t>Figure 3</w:t>
      </w:r>
      <w:r w:rsidRPr="00FA0369">
        <w:rPr>
          <w:rFonts w:ascii="Times New Roman" w:hAnsi="Times New Roman" w:cs="Times New Roman"/>
          <w:sz w:val="24"/>
          <w:szCs w:val="24"/>
        </w:rPr>
        <w:t xml:space="preserve">. The Barents Sea temperature changes.  a) Lead-lag relations between temperature variations in the upper ocean layer, UPP (0 - 30m) and the intermediate layer, INT (100 - 200 m). Results are based on linearly detrended data. In the legends, the numbers f, 2 are the LOESS smoothing parameters. b) Power spectral density for the series discussed in the text. c) Time series for the Barents Sea INT (100-200 m) and the AMOC.  d) LL relations between the Barents Sea INT (100-200 m) and the AMOC, 1971- 2018, θ(3) and LL(9). e) Time series for the Barents Sea UPP (0 - 30 m) and the AMO. f)  LL relations between the Barents Sea UPP and the AMO, 1971- 2018, θ(3) and LL(9). </w:t>
      </w:r>
    </w:p>
    <w:p w14:paraId="4C146732" w14:textId="6C0DD7A2" w:rsidR="00F237F3" w:rsidRPr="00FA0369" w:rsidRDefault="00E9332E" w:rsidP="00806BC2">
      <w:pPr>
        <w:pStyle w:val="H1"/>
        <w:rPr>
          <w:b w:val="0"/>
          <w:bCs/>
          <w:sz w:val="24"/>
          <w:szCs w:val="24"/>
        </w:rPr>
      </w:pPr>
      <w:r w:rsidRPr="00FA0369">
        <w:rPr>
          <w:sz w:val="24"/>
          <w:szCs w:val="24"/>
        </w:rPr>
        <w:lastRenderedPageBreak/>
        <w:t>Figure 4</w:t>
      </w:r>
      <w:r w:rsidRPr="00FA0369">
        <w:rPr>
          <w:b w:val="0"/>
          <w:bCs/>
          <w:sz w:val="24"/>
          <w:szCs w:val="24"/>
        </w:rPr>
        <w:t>. Lead-lag (LL) relations between near-bottom temperature/salinity 1980-2018 at two locations in the Barents Sea and the AMOC. a) Time series for temperature and salinity at the Bear Island Trough, BIT, south of the Bear Island for the depth range 400 - 420 m and for the AMOC. b) LL relations for the two pairs of time series: Temperature vs. AMOC and salinity vs. AMOC. c)  Time series for temperature and salinity at Barents Sea Northeast, BS-NE, for the depth range 300 -320 m and for the AMOC. d) LL relations for the two pairs of time series: Temperature vs. AMOC and salinity vs. AMOC.</w:t>
      </w:r>
    </w:p>
    <w:p w14:paraId="306F1D1B" w14:textId="77777777" w:rsidR="00F237F3" w:rsidRPr="00764575" w:rsidRDefault="00F237F3" w:rsidP="00FA0369">
      <w:pPr>
        <w:spacing w:line="480" w:lineRule="auto"/>
        <w:rPr>
          <w:sz w:val="24"/>
          <w:szCs w:val="24"/>
        </w:rPr>
      </w:pPr>
    </w:p>
    <w:p w14:paraId="79DADE66" w14:textId="77777777" w:rsidR="00386CDA" w:rsidRPr="00764575" w:rsidRDefault="00386CDA" w:rsidP="00806BC2">
      <w:pPr>
        <w:pStyle w:val="ComponentName2"/>
        <w:spacing w:line="480" w:lineRule="auto"/>
        <w:rPr>
          <w:szCs w:val="24"/>
        </w:rPr>
      </w:pPr>
      <w:bookmarkStart w:id="46" w:name="_Toc103347878"/>
      <w:bookmarkStart w:id="47" w:name="_Toc135765708"/>
      <w:r w:rsidRPr="00764575">
        <w:rPr>
          <w:szCs w:val="24"/>
        </w:rPr>
        <w:t>Acknowledgments.</w:t>
      </w:r>
      <w:bookmarkEnd w:id="46"/>
      <w:bookmarkEnd w:id="47"/>
    </w:p>
    <w:p w14:paraId="5C92F27A" w14:textId="68E22937" w:rsidR="00386CDA" w:rsidRPr="00764575" w:rsidRDefault="00386CDA" w:rsidP="00806BC2">
      <w:pPr>
        <w:pStyle w:val="ParagraphText"/>
        <w:rPr>
          <w:szCs w:val="24"/>
        </w:rPr>
      </w:pPr>
      <w:r w:rsidRPr="00764575">
        <w:rPr>
          <w:szCs w:val="24"/>
        </w:rPr>
        <w:t>We would like to thank Øystein Skagseth and Ralf Hand for giving us advi</w:t>
      </w:r>
      <w:r w:rsidR="00301CCD" w:rsidRPr="00764575">
        <w:rPr>
          <w:szCs w:val="24"/>
        </w:rPr>
        <w:t>s</w:t>
      </w:r>
      <w:r w:rsidRPr="00764575">
        <w:rPr>
          <w:szCs w:val="24"/>
        </w:rPr>
        <w:t>es on the study and for supplying data for the Barents Sea and the Labrador Sea</w:t>
      </w:r>
      <w:r w:rsidR="00C7086D" w:rsidRPr="00764575">
        <w:rPr>
          <w:szCs w:val="24"/>
        </w:rPr>
        <w:t>,</w:t>
      </w:r>
      <w:r w:rsidRPr="00764575">
        <w:rPr>
          <w:szCs w:val="24"/>
        </w:rPr>
        <w:t xml:space="preserve"> respectively. </w:t>
      </w:r>
    </w:p>
    <w:p w14:paraId="51EDAABC" w14:textId="77777777" w:rsidR="00386CDA" w:rsidRPr="00764575" w:rsidRDefault="00386CDA" w:rsidP="00806BC2">
      <w:pPr>
        <w:pStyle w:val="ComponentName2"/>
        <w:spacing w:after="120" w:line="480" w:lineRule="auto"/>
        <w:rPr>
          <w:szCs w:val="24"/>
        </w:rPr>
      </w:pPr>
      <w:bookmarkStart w:id="48" w:name="_Toc103347879"/>
      <w:bookmarkStart w:id="49" w:name="_Toc135765709"/>
      <w:r w:rsidRPr="00764575">
        <w:rPr>
          <w:szCs w:val="24"/>
        </w:rPr>
        <w:t>Data Availability Statement.</w:t>
      </w:r>
      <w:bookmarkEnd w:id="48"/>
      <w:bookmarkEnd w:id="49"/>
    </w:p>
    <w:p w14:paraId="3B4413CF" w14:textId="0D2B4861" w:rsidR="0073605C" w:rsidRPr="00764575" w:rsidRDefault="00386CDA" w:rsidP="00806BC2">
      <w:pPr>
        <w:spacing w:line="480" w:lineRule="auto"/>
        <w:rPr>
          <w:rFonts w:ascii="Times New Roman" w:hAnsi="Times New Roman" w:cs="Times New Roman"/>
          <w:sz w:val="24"/>
          <w:szCs w:val="24"/>
        </w:rPr>
      </w:pPr>
      <w:r w:rsidRPr="00764575">
        <w:rPr>
          <w:rFonts w:ascii="Times New Roman" w:hAnsi="Times New Roman" w:cs="Times New Roman"/>
          <w:sz w:val="24"/>
          <w:szCs w:val="24"/>
        </w:rPr>
        <w:t xml:space="preserve">All data and all calculations are available from the first author. </w:t>
      </w:r>
      <w:r w:rsidR="006B0881" w:rsidRPr="00764575">
        <w:rPr>
          <w:rFonts w:ascii="Times New Roman" w:hAnsi="Times New Roman" w:cs="Times New Roman"/>
          <w:sz w:val="24"/>
          <w:szCs w:val="24"/>
        </w:rPr>
        <w:t>Essential c</w:t>
      </w:r>
      <w:r w:rsidRPr="00764575">
        <w:rPr>
          <w:rFonts w:ascii="Times New Roman" w:hAnsi="Times New Roman" w:cs="Times New Roman"/>
          <w:sz w:val="24"/>
          <w:szCs w:val="24"/>
        </w:rPr>
        <w:t>alculations</w:t>
      </w:r>
      <w:r w:rsidR="00E4789F" w:rsidRPr="00764575">
        <w:rPr>
          <w:rFonts w:ascii="Times New Roman" w:hAnsi="Times New Roman" w:cs="Times New Roman"/>
          <w:sz w:val="24"/>
          <w:szCs w:val="24"/>
        </w:rPr>
        <w:t xml:space="preserve"> and </w:t>
      </w:r>
      <w:r w:rsidR="00022973" w:rsidRPr="00764575">
        <w:rPr>
          <w:rFonts w:ascii="Times New Roman" w:hAnsi="Times New Roman" w:cs="Times New Roman"/>
          <w:sz w:val="24"/>
          <w:szCs w:val="24"/>
        </w:rPr>
        <w:t xml:space="preserve">figures </w:t>
      </w:r>
      <w:r w:rsidRPr="00764575">
        <w:rPr>
          <w:rFonts w:ascii="Times New Roman" w:hAnsi="Times New Roman" w:cs="Times New Roman"/>
          <w:sz w:val="24"/>
          <w:szCs w:val="24"/>
        </w:rPr>
        <w:t xml:space="preserve">are made in </w:t>
      </w:r>
      <w:r w:rsidR="006B0881" w:rsidRPr="00764575">
        <w:rPr>
          <w:rFonts w:ascii="Times New Roman" w:hAnsi="Times New Roman" w:cs="Times New Roman"/>
          <w:sz w:val="24"/>
          <w:szCs w:val="24"/>
        </w:rPr>
        <w:t>a spreadsheet (</w:t>
      </w:r>
      <w:r w:rsidRPr="00764575">
        <w:rPr>
          <w:rFonts w:ascii="Times New Roman" w:hAnsi="Times New Roman" w:cs="Times New Roman"/>
          <w:sz w:val="24"/>
          <w:szCs w:val="24"/>
        </w:rPr>
        <w:t>Excel</w:t>
      </w:r>
      <w:r w:rsidR="006B0881" w:rsidRPr="00764575">
        <w:rPr>
          <w:rFonts w:ascii="Times New Roman" w:hAnsi="Times New Roman" w:cs="Times New Roman"/>
          <w:sz w:val="24"/>
          <w:szCs w:val="24"/>
        </w:rPr>
        <w:t>)</w:t>
      </w:r>
      <w:r w:rsidR="00101597" w:rsidRPr="00764575">
        <w:rPr>
          <w:rFonts w:ascii="Times New Roman" w:hAnsi="Times New Roman" w:cs="Times New Roman"/>
          <w:sz w:val="24"/>
          <w:szCs w:val="24"/>
        </w:rPr>
        <w:t xml:space="preserve"> and an example is shown </w:t>
      </w:r>
      <w:r w:rsidR="0013692C" w:rsidRPr="00764575">
        <w:rPr>
          <w:rFonts w:ascii="Times New Roman" w:hAnsi="Times New Roman" w:cs="Times New Roman"/>
          <w:sz w:val="24"/>
          <w:szCs w:val="24"/>
        </w:rPr>
        <w:t xml:space="preserve">in word format </w:t>
      </w:r>
      <w:r w:rsidR="00162833" w:rsidRPr="00764575">
        <w:rPr>
          <w:rFonts w:ascii="Times New Roman" w:hAnsi="Times New Roman" w:cs="Times New Roman"/>
          <w:sz w:val="24"/>
          <w:szCs w:val="24"/>
        </w:rPr>
        <w:t xml:space="preserve">in </w:t>
      </w:r>
      <w:r w:rsidR="00C051B4" w:rsidRPr="00764575">
        <w:rPr>
          <w:rFonts w:ascii="Times New Roman" w:hAnsi="Times New Roman" w:cs="Times New Roman"/>
          <w:sz w:val="24"/>
          <w:szCs w:val="24"/>
        </w:rPr>
        <w:t xml:space="preserve">Supplementary </w:t>
      </w:r>
      <w:r w:rsidR="00BD0D8E">
        <w:rPr>
          <w:rFonts w:ascii="Times New Roman" w:hAnsi="Times New Roman" w:cs="Times New Roman"/>
          <w:sz w:val="24"/>
          <w:szCs w:val="24"/>
        </w:rPr>
        <w:t>M</w:t>
      </w:r>
      <w:r w:rsidR="00C051B4" w:rsidRPr="00764575">
        <w:rPr>
          <w:rFonts w:ascii="Times New Roman" w:hAnsi="Times New Roman" w:cs="Times New Roman"/>
          <w:sz w:val="24"/>
          <w:szCs w:val="24"/>
        </w:rPr>
        <w:t>aterial</w:t>
      </w:r>
      <w:r w:rsidR="005D1B58" w:rsidRPr="00764575">
        <w:rPr>
          <w:rFonts w:ascii="Times New Roman" w:hAnsi="Times New Roman" w:cs="Times New Roman"/>
          <w:sz w:val="24"/>
          <w:szCs w:val="24"/>
        </w:rPr>
        <w:t xml:space="preserve"> C</w:t>
      </w:r>
      <w:r w:rsidR="006B0881" w:rsidRPr="00764575">
        <w:rPr>
          <w:rFonts w:ascii="Times New Roman" w:hAnsi="Times New Roman" w:cs="Times New Roman"/>
          <w:sz w:val="24"/>
          <w:szCs w:val="24"/>
        </w:rPr>
        <w:t>.</w:t>
      </w:r>
      <w:r w:rsidRPr="00764575">
        <w:rPr>
          <w:rFonts w:ascii="Times New Roman" w:hAnsi="Times New Roman" w:cs="Times New Roman"/>
          <w:sz w:val="24"/>
          <w:szCs w:val="24"/>
        </w:rPr>
        <w:t xml:space="preserve"> </w:t>
      </w:r>
      <w:r w:rsidR="00F15E8A" w:rsidRPr="00764575">
        <w:rPr>
          <w:rFonts w:ascii="Times New Roman" w:hAnsi="Times New Roman" w:cs="Times New Roman"/>
          <w:sz w:val="24"/>
          <w:szCs w:val="24"/>
        </w:rPr>
        <w:t xml:space="preserve">Some auxiliary calculations and </w:t>
      </w:r>
      <w:r w:rsidR="00E4789F" w:rsidRPr="00764575">
        <w:rPr>
          <w:rFonts w:ascii="Times New Roman" w:hAnsi="Times New Roman" w:cs="Times New Roman"/>
          <w:sz w:val="24"/>
          <w:szCs w:val="24"/>
        </w:rPr>
        <w:t xml:space="preserve">the final </w:t>
      </w:r>
      <w:r w:rsidR="00295B1A" w:rsidRPr="00764575">
        <w:rPr>
          <w:rFonts w:ascii="Times New Roman" w:hAnsi="Times New Roman" w:cs="Times New Roman"/>
          <w:sz w:val="24"/>
          <w:szCs w:val="24"/>
        </w:rPr>
        <w:t xml:space="preserve">figures </w:t>
      </w:r>
      <w:r w:rsidR="00F15E8A" w:rsidRPr="00764575">
        <w:rPr>
          <w:rFonts w:ascii="Times New Roman" w:hAnsi="Times New Roman" w:cs="Times New Roman"/>
          <w:sz w:val="24"/>
          <w:szCs w:val="24"/>
        </w:rPr>
        <w:t>are made</w:t>
      </w:r>
      <w:r w:rsidRPr="00764575">
        <w:rPr>
          <w:rFonts w:ascii="Times New Roman" w:hAnsi="Times New Roman" w:cs="Times New Roman"/>
          <w:sz w:val="24"/>
          <w:szCs w:val="24"/>
        </w:rPr>
        <w:t xml:space="preserve"> in </w:t>
      </w:r>
      <w:proofErr w:type="spellStart"/>
      <w:r w:rsidRPr="00764575">
        <w:rPr>
          <w:rFonts w:ascii="Times New Roman" w:hAnsi="Times New Roman" w:cs="Times New Roman"/>
          <w:sz w:val="24"/>
          <w:szCs w:val="24"/>
        </w:rPr>
        <w:t>SigmaPlot</w:t>
      </w:r>
      <w:proofErr w:type="spellEnd"/>
      <w:r w:rsidRPr="00764575">
        <w:rPr>
          <w:rFonts w:ascii="Times New Roman" w:hAnsi="Times New Roman" w:cs="Times New Roman"/>
          <w:sz w:val="24"/>
          <w:szCs w:val="24"/>
        </w:rPr>
        <w:t>. However, all calculations could be made in most computer packages.</w:t>
      </w:r>
    </w:p>
    <w:p w14:paraId="55359AAE" w14:textId="65C96D10" w:rsidR="002F6441" w:rsidRPr="00764575" w:rsidRDefault="000B1CA4" w:rsidP="00806BC2">
      <w:pPr>
        <w:spacing w:line="480" w:lineRule="auto"/>
        <w:rPr>
          <w:rFonts w:ascii="Times New Roman" w:hAnsi="Times New Roman" w:cs="Times New Roman"/>
          <w:sz w:val="24"/>
          <w:szCs w:val="24"/>
        </w:rPr>
      </w:pPr>
      <w:r w:rsidRPr="00FA0369">
        <w:rPr>
          <w:rFonts w:ascii="Times New Roman" w:hAnsi="Times New Roman" w:cs="Times New Roman"/>
          <w:b/>
          <w:bCs/>
          <w:sz w:val="24"/>
          <w:szCs w:val="24"/>
        </w:rPr>
        <w:t>Author contributions</w:t>
      </w:r>
      <w:r w:rsidRPr="00FA0369">
        <w:rPr>
          <w:rFonts w:ascii="Times New Roman" w:hAnsi="Times New Roman" w:cs="Times New Roman"/>
          <w:sz w:val="24"/>
          <w:szCs w:val="24"/>
        </w:rPr>
        <w:t xml:space="preserve">: </w:t>
      </w:r>
      <w:r w:rsidR="002F6441" w:rsidRPr="00FA0369">
        <w:rPr>
          <w:rFonts w:ascii="Times New Roman" w:hAnsi="Times New Roman" w:cs="Times New Roman"/>
          <w:sz w:val="24"/>
          <w:szCs w:val="24"/>
        </w:rPr>
        <w:t xml:space="preserve">KLS: </w:t>
      </w:r>
      <w:r w:rsidR="002F6441" w:rsidRPr="00FA0369">
        <w:rPr>
          <w:rFonts w:ascii="Times New Roman" w:hAnsi="Times New Roman" w:cs="Times New Roman"/>
          <w:sz w:val="24"/>
          <w:szCs w:val="24"/>
          <w:shd w:val="clear" w:color="auto" w:fill="FFFFFF"/>
        </w:rPr>
        <w:t>Conceptualization; KLS, HW: Data curation; KLS</w:t>
      </w:r>
      <w:r w:rsidR="00964B4D" w:rsidRPr="00FA0369">
        <w:rPr>
          <w:rFonts w:ascii="Times New Roman" w:hAnsi="Times New Roman" w:cs="Times New Roman"/>
          <w:sz w:val="24"/>
          <w:szCs w:val="24"/>
          <w:shd w:val="clear" w:color="auto" w:fill="FFFFFF"/>
        </w:rPr>
        <w:t>, HW</w:t>
      </w:r>
      <w:r w:rsidR="002F6441" w:rsidRPr="00FA0369">
        <w:rPr>
          <w:rFonts w:ascii="Times New Roman" w:hAnsi="Times New Roman" w:cs="Times New Roman"/>
          <w:sz w:val="24"/>
          <w:szCs w:val="24"/>
          <w:shd w:val="clear" w:color="auto" w:fill="FFFFFF"/>
        </w:rPr>
        <w:t>:</w:t>
      </w:r>
      <w:r w:rsidR="00C46399" w:rsidRPr="00FA0369">
        <w:rPr>
          <w:rFonts w:ascii="Times New Roman" w:hAnsi="Times New Roman" w:cs="Times New Roman"/>
          <w:sz w:val="24"/>
          <w:szCs w:val="24"/>
          <w:shd w:val="clear" w:color="auto" w:fill="FFFFFF"/>
        </w:rPr>
        <w:t xml:space="preserve"> </w:t>
      </w:r>
      <w:r w:rsidR="002F6441" w:rsidRPr="00FA0369">
        <w:rPr>
          <w:rFonts w:ascii="Times New Roman" w:hAnsi="Times New Roman" w:cs="Times New Roman"/>
          <w:sz w:val="24"/>
          <w:szCs w:val="24"/>
          <w:shd w:val="clear" w:color="auto" w:fill="FFFFFF"/>
        </w:rPr>
        <w:t>Formal analysis; KLS, HW: Investigation; KLS: Methodology; KLS: Project administration; KLS</w:t>
      </w:r>
      <w:r w:rsidR="00295B1A" w:rsidRPr="00FA0369">
        <w:rPr>
          <w:rFonts w:ascii="Times New Roman" w:hAnsi="Times New Roman" w:cs="Times New Roman"/>
          <w:sz w:val="24"/>
          <w:szCs w:val="24"/>
          <w:shd w:val="clear" w:color="auto" w:fill="FFFFFF"/>
        </w:rPr>
        <w:t>:</w:t>
      </w:r>
      <w:r w:rsidR="002F6441" w:rsidRPr="00FA0369">
        <w:rPr>
          <w:rFonts w:ascii="Times New Roman" w:hAnsi="Times New Roman" w:cs="Times New Roman"/>
          <w:sz w:val="24"/>
          <w:szCs w:val="24"/>
          <w:shd w:val="clear" w:color="auto" w:fill="FFFFFF"/>
        </w:rPr>
        <w:t xml:space="preserve"> Resources; KLS: Software; </w:t>
      </w:r>
      <w:r w:rsidR="006E017A" w:rsidRPr="00FA0369">
        <w:rPr>
          <w:rFonts w:ascii="Times New Roman" w:hAnsi="Times New Roman" w:cs="Times New Roman"/>
          <w:sz w:val="24"/>
          <w:szCs w:val="24"/>
          <w:shd w:val="clear" w:color="auto" w:fill="FFFFFF"/>
        </w:rPr>
        <w:t>KLS</w:t>
      </w:r>
      <w:r w:rsidR="002F6441" w:rsidRPr="00FA0369">
        <w:rPr>
          <w:rFonts w:ascii="Times New Roman" w:hAnsi="Times New Roman" w:cs="Times New Roman"/>
          <w:sz w:val="24"/>
          <w:szCs w:val="24"/>
          <w:shd w:val="clear" w:color="auto" w:fill="FFFFFF"/>
        </w:rPr>
        <w:t xml:space="preserve">: Supervision; </w:t>
      </w:r>
      <w:r w:rsidR="006E017A" w:rsidRPr="00FA0369">
        <w:rPr>
          <w:rFonts w:ascii="Times New Roman" w:hAnsi="Times New Roman" w:cs="Times New Roman"/>
          <w:sz w:val="24"/>
          <w:szCs w:val="24"/>
          <w:shd w:val="clear" w:color="auto" w:fill="FFFFFF"/>
        </w:rPr>
        <w:t xml:space="preserve">KLS, </w:t>
      </w:r>
      <w:r w:rsidR="002F6441" w:rsidRPr="00FA0369">
        <w:rPr>
          <w:rFonts w:ascii="Times New Roman" w:hAnsi="Times New Roman" w:cs="Times New Roman"/>
          <w:sz w:val="24"/>
          <w:szCs w:val="24"/>
          <w:shd w:val="clear" w:color="auto" w:fill="FFFFFF"/>
        </w:rPr>
        <w:t>HW: Validation; KLS: Visualization; KLS:</w:t>
      </w:r>
      <w:r w:rsidR="001F4A6A" w:rsidRPr="00FA0369">
        <w:rPr>
          <w:rFonts w:ascii="Times New Roman" w:hAnsi="Times New Roman" w:cs="Times New Roman"/>
          <w:sz w:val="24"/>
          <w:szCs w:val="24"/>
          <w:shd w:val="clear" w:color="auto" w:fill="FFFFFF"/>
        </w:rPr>
        <w:t xml:space="preserve"> </w:t>
      </w:r>
      <w:r w:rsidR="002F6441" w:rsidRPr="00FA0369">
        <w:rPr>
          <w:rFonts w:ascii="Times New Roman" w:hAnsi="Times New Roman" w:cs="Times New Roman"/>
          <w:sz w:val="24"/>
          <w:szCs w:val="24"/>
          <w:shd w:val="clear" w:color="auto" w:fill="FFFFFF"/>
        </w:rPr>
        <w:t>Roles/Writing - original draft; HW: Writing - review &amp; editing. </w:t>
      </w:r>
    </w:p>
    <w:p w14:paraId="4BFDB548" w14:textId="0D4231D5" w:rsidR="001B58FF" w:rsidRPr="00764575" w:rsidRDefault="00954991" w:rsidP="00806BC2">
      <w:pPr>
        <w:spacing w:line="480" w:lineRule="auto"/>
        <w:rPr>
          <w:rFonts w:ascii="Times New Roman" w:hAnsi="Times New Roman" w:cs="Times New Roman"/>
          <w:sz w:val="24"/>
          <w:szCs w:val="24"/>
        </w:rPr>
      </w:pPr>
      <w:r w:rsidRPr="00764575">
        <w:rPr>
          <w:rFonts w:ascii="Times New Roman" w:hAnsi="Times New Roman" w:cs="Times New Roman"/>
          <w:b/>
          <w:bCs/>
          <w:sz w:val="24"/>
          <w:szCs w:val="24"/>
        </w:rPr>
        <w:t>Conflict of interest</w:t>
      </w:r>
      <w:r w:rsidRPr="00764575">
        <w:rPr>
          <w:rFonts w:ascii="Times New Roman" w:hAnsi="Times New Roman" w:cs="Times New Roman"/>
          <w:sz w:val="24"/>
          <w:szCs w:val="24"/>
        </w:rPr>
        <w:t>. None of the authors have any conflict of interest.</w:t>
      </w:r>
    </w:p>
    <w:p w14:paraId="743C6C57" w14:textId="77777777" w:rsidR="00BD0D8E" w:rsidRDefault="00BD0D8E" w:rsidP="00806BC2">
      <w:pPr>
        <w:pStyle w:val="ComponentName"/>
      </w:pPr>
      <w:bookmarkStart w:id="50" w:name="_Toc103347880"/>
      <w:bookmarkStart w:id="51" w:name="_Toc135765710"/>
    </w:p>
    <w:p w14:paraId="6E055F5C" w14:textId="77777777" w:rsidR="00BD0D8E" w:rsidRDefault="00BD0D8E" w:rsidP="00806BC2">
      <w:pPr>
        <w:pStyle w:val="ComponentName"/>
      </w:pPr>
    </w:p>
    <w:p w14:paraId="3A09C55B" w14:textId="257E0152" w:rsidR="009C48F2" w:rsidRPr="00764575" w:rsidRDefault="009C48F2" w:rsidP="00806BC2">
      <w:pPr>
        <w:pStyle w:val="ComponentName"/>
      </w:pPr>
      <w:r w:rsidRPr="00764575">
        <w:lastRenderedPageBreak/>
        <w:t>REFERENCES</w:t>
      </w:r>
      <w:bookmarkEnd w:id="50"/>
      <w:bookmarkEnd w:id="51"/>
    </w:p>
    <w:p w14:paraId="72AC9A12" w14:textId="42371D17" w:rsidR="00FA0369" w:rsidRPr="00FA0369" w:rsidRDefault="009057BE" w:rsidP="00FA0369">
      <w:pPr>
        <w:pStyle w:val="EndNoteBibliography"/>
        <w:spacing w:after="0"/>
        <w:ind w:left="720" w:hanging="720"/>
      </w:pPr>
      <w:r w:rsidRPr="00FA0369">
        <w:rPr>
          <w:rFonts w:ascii="Times New Roman" w:hAnsi="Times New Roman" w:cs="Times New Roman"/>
          <w:sz w:val="24"/>
          <w:szCs w:val="24"/>
        </w:rPr>
        <w:fldChar w:fldCharType="begin"/>
      </w:r>
      <w:r w:rsidRPr="00FA0369">
        <w:rPr>
          <w:rFonts w:ascii="Times New Roman" w:hAnsi="Times New Roman" w:cs="Times New Roman"/>
          <w:sz w:val="24"/>
          <w:szCs w:val="24"/>
        </w:rPr>
        <w:instrText xml:space="preserve"> ADDIN EN.REFLIST </w:instrText>
      </w:r>
      <w:r w:rsidRPr="00FA0369">
        <w:rPr>
          <w:rFonts w:ascii="Times New Roman" w:hAnsi="Times New Roman" w:cs="Times New Roman"/>
          <w:sz w:val="24"/>
          <w:szCs w:val="24"/>
        </w:rPr>
        <w:fldChar w:fldCharType="separate"/>
      </w:r>
      <w:r w:rsidR="00FA0369" w:rsidRPr="00FA0369">
        <w:t xml:space="preserve">Alexander, M. A., Blade, I., Newman, M., Lanzante, J. R., Lau, N. C., &amp; Scott, J. D. (2002). The atmospheric bridge: The influence of ENSO teleconnections on air-sea interaction over the global oceans. </w:t>
      </w:r>
      <w:r w:rsidR="00FA0369" w:rsidRPr="00FA0369">
        <w:rPr>
          <w:i/>
        </w:rPr>
        <w:t>Journal of Climate</w:t>
      </w:r>
      <w:r w:rsidR="00FA0369" w:rsidRPr="00FA0369">
        <w:t>,</w:t>
      </w:r>
      <w:r w:rsidR="00FA0369" w:rsidRPr="00FA0369">
        <w:rPr>
          <w:i/>
        </w:rPr>
        <w:t xml:space="preserve"> 15</w:t>
      </w:r>
      <w:r w:rsidR="00FA0369" w:rsidRPr="00FA0369">
        <w:t xml:space="preserve">(16), 2205-2231. </w:t>
      </w:r>
      <w:hyperlink r:id="rId13" w:history="1">
        <w:r w:rsidR="00FA0369" w:rsidRPr="00FA0369">
          <w:rPr>
            <w:rStyle w:val="Hyperlink"/>
          </w:rPr>
          <w:t>https://doi.org/Doi</w:t>
        </w:r>
      </w:hyperlink>
      <w:r w:rsidR="00FA0369" w:rsidRPr="00FA0369">
        <w:t xml:space="preserve"> 10.1175/1520-0442(2002)015&lt;2205:Tabtio&gt;2.0.Co;2 </w:t>
      </w:r>
    </w:p>
    <w:p w14:paraId="00825CA9" w14:textId="67F51BC9" w:rsidR="00FA0369" w:rsidRPr="00FA0369" w:rsidRDefault="00FA0369" w:rsidP="00FA0369">
      <w:pPr>
        <w:pStyle w:val="EndNoteBibliography"/>
        <w:spacing w:after="0"/>
        <w:ind w:left="720" w:hanging="720"/>
      </w:pPr>
      <w:r w:rsidRPr="00FA0369">
        <w:t xml:space="preserve">Arzel, O., &amp; Huck, T. (2020). Contributions of Atmospheric Stochastic Forcing and Intrinsic Ocean Modes to North Atlantic Ocean Interdecadal Variability. </w:t>
      </w:r>
      <w:r w:rsidRPr="00FA0369">
        <w:rPr>
          <w:i/>
        </w:rPr>
        <w:t>Journal of Climate</w:t>
      </w:r>
      <w:r w:rsidRPr="00FA0369">
        <w:t>,</w:t>
      </w:r>
      <w:r w:rsidRPr="00FA0369">
        <w:rPr>
          <w:i/>
        </w:rPr>
        <w:t xml:space="preserve"> 33</w:t>
      </w:r>
      <w:r w:rsidRPr="00FA0369">
        <w:t xml:space="preserve">(6), 2351-2370. </w:t>
      </w:r>
      <w:hyperlink r:id="rId14" w:history="1">
        <w:r w:rsidRPr="00FA0369">
          <w:rPr>
            <w:rStyle w:val="Hyperlink"/>
          </w:rPr>
          <w:t>https://doi.org/10.1175/Jcli-D-19-0522.1</w:t>
        </w:r>
      </w:hyperlink>
      <w:r w:rsidRPr="00FA0369">
        <w:t xml:space="preserve"> </w:t>
      </w:r>
    </w:p>
    <w:p w14:paraId="64D26A90" w14:textId="2C80C2A9" w:rsidR="00FA0369" w:rsidRPr="00FA0369" w:rsidRDefault="00FA0369" w:rsidP="00FA0369">
      <w:pPr>
        <w:pStyle w:val="EndNoteBibliography"/>
        <w:spacing w:after="0"/>
        <w:ind w:left="720" w:hanging="720"/>
      </w:pPr>
      <w:r w:rsidRPr="00FA0369">
        <w:t xml:space="preserve">Arzel, O., Huck, T., &amp; de Verdiere, A. C. (2018). The Internal Generation of the Atlantic Ocean Interdecadal Variability. </w:t>
      </w:r>
      <w:r w:rsidRPr="00FA0369">
        <w:rPr>
          <w:i/>
        </w:rPr>
        <w:t>Journal of Climate</w:t>
      </w:r>
      <w:r w:rsidRPr="00FA0369">
        <w:t>,</w:t>
      </w:r>
      <w:r w:rsidRPr="00FA0369">
        <w:rPr>
          <w:i/>
        </w:rPr>
        <w:t xml:space="preserve"> 31</w:t>
      </w:r>
      <w:r w:rsidRPr="00FA0369">
        <w:t xml:space="preserve">(16), 6411-6432. </w:t>
      </w:r>
      <w:hyperlink r:id="rId15" w:history="1">
        <w:r w:rsidRPr="00FA0369">
          <w:rPr>
            <w:rStyle w:val="Hyperlink"/>
          </w:rPr>
          <w:t>https://doi.org/10.1175/Jcli-D-17-0884.1</w:t>
        </w:r>
      </w:hyperlink>
      <w:r w:rsidRPr="00FA0369">
        <w:t xml:space="preserve"> </w:t>
      </w:r>
    </w:p>
    <w:p w14:paraId="5F2380FD" w14:textId="6EBE5C75" w:rsidR="00FA0369" w:rsidRPr="00FA0369" w:rsidRDefault="00FA0369" w:rsidP="00FA0369">
      <w:pPr>
        <w:pStyle w:val="EndNoteBibliography"/>
        <w:ind w:left="720" w:hanging="720"/>
      </w:pPr>
      <w:r w:rsidRPr="00FA0369">
        <w:t xml:space="preserve">Asbjornsen, H., Arthun, M., Skagseth, O., &amp; Eldevik, T. (2020). Mechanisms Underlying Recent Arctic Atlantification. </w:t>
      </w:r>
      <w:r w:rsidRPr="00FA0369">
        <w:rPr>
          <w:i/>
        </w:rPr>
        <w:t>Geophysical Research Letters</w:t>
      </w:r>
      <w:r w:rsidRPr="00FA0369">
        <w:t>,</w:t>
      </w:r>
      <w:r w:rsidRPr="00FA0369">
        <w:rPr>
          <w:i/>
        </w:rPr>
        <w:t xml:space="preserve"> 47</w:t>
      </w:r>
      <w:r w:rsidRPr="00FA0369">
        <w:t xml:space="preserve">(15). </w:t>
      </w:r>
      <w:hyperlink r:id="rId16" w:history="1">
        <w:r w:rsidRPr="00FA0369">
          <w:rPr>
            <w:rStyle w:val="Hyperlink"/>
          </w:rPr>
          <w:t>https://doi.org/ARTN</w:t>
        </w:r>
      </w:hyperlink>
      <w:r w:rsidRPr="00FA0369">
        <w:t xml:space="preserve"> e2020GL088036</w:t>
      </w:r>
    </w:p>
    <w:p w14:paraId="6E450A69" w14:textId="77777777" w:rsidR="00FA0369" w:rsidRPr="00FA0369" w:rsidRDefault="00FA0369" w:rsidP="00FA0369">
      <w:pPr>
        <w:pStyle w:val="EndNoteBibliography"/>
        <w:spacing w:after="0"/>
        <w:ind w:left="720" w:hanging="720"/>
      </w:pPr>
      <w:r w:rsidRPr="00FA0369">
        <w:t xml:space="preserve">10.1029/2020GL088036 </w:t>
      </w:r>
    </w:p>
    <w:p w14:paraId="7B293CA5" w14:textId="77777777" w:rsidR="00FA0369" w:rsidRPr="00FA0369" w:rsidRDefault="00FA0369" w:rsidP="00FA0369">
      <w:pPr>
        <w:pStyle w:val="EndNoteBibliography"/>
        <w:spacing w:after="0"/>
        <w:ind w:left="720" w:hanging="720"/>
      </w:pPr>
      <w:r w:rsidRPr="00FA0369">
        <w:t xml:space="preserve">Boers, N. (2021). Observation based early warning signals for a collapse of the Atlantic Meridional Overturning Circulation. </w:t>
      </w:r>
      <w:r w:rsidRPr="00FA0369">
        <w:rPr>
          <w:i/>
        </w:rPr>
        <w:t>Nature Climate Change</w:t>
      </w:r>
      <w:r w:rsidRPr="00FA0369">
        <w:t>,</w:t>
      </w:r>
      <w:r w:rsidRPr="00FA0369">
        <w:rPr>
          <w:i/>
        </w:rPr>
        <w:t xml:space="preserve"> 11</w:t>
      </w:r>
      <w:r w:rsidRPr="00FA0369">
        <w:t xml:space="preserve">, 680-688. </w:t>
      </w:r>
    </w:p>
    <w:p w14:paraId="0EC5E6FF" w14:textId="77777777" w:rsidR="00FA0369" w:rsidRPr="00FA0369" w:rsidRDefault="00FA0369" w:rsidP="00FA0369">
      <w:pPr>
        <w:pStyle w:val="EndNoteBibliography"/>
        <w:spacing w:after="0"/>
        <w:ind w:left="720" w:hanging="720"/>
      </w:pPr>
      <w:r w:rsidRPr="00FA0369">
        <w:t xml:space="preserve">Caesar, L., McCarthy, G. D., Thornalley, D. J. R., Cahill, N., &amp; Rahmstorf, S. (2021). </w:t>
      </w:r>
      <w:r w:rsidRPr="00FA0369">
        <w:rPr>
          <w:i/>
        </w:rPr>
        <w:t>Current Atlantic Meridional Overturning Circulation weakest in last 1 millennium</w:t>
      </w:r>
      <w:r w:rsidRPr="00FA0369">
        <w:t xml:space="preserve">. </w:t>
      </w:r>
    </w:p>
    <w:p w14:paraId="73BE3FF5" w14:textId="56A2027F" w:rsidR="00FA0369" w:rsidRPr="00FA0369" w:rsidRDefault="00FA0369" w:rsidP="00FA0369">
      <w:pPr>
        <w:pStyle w:val="EndNoteBibliography"/>
        <w:spacing w:after="0"/>
        <w:ind w:left="720" w:hanging="720"/>
      </w:pPr>
      <w:r w:rsidRPr="00FA0369">
        <w:t xml:space="preserve">Caesar, L., McCarthy, G. D., Thornalley, D. J. R., Cahill, N., &amp; Rahmstorf, S. (2021). Current Atlantic Meridional Overturning Circulation weakest in last millennium. </w:t>
      </w:r>
      <w:r w:rsidRPr="00FA0369">
        <w:rPr>
          <w:i/>
        </w:rPr>
        <w:t>Nature Geoscience</w:t>
      </w:r>
      <w:r w:rsidRPr="00FA0369">
        <w:t>,</w:t>
      </w:r>
      <w:r w:rsidRPr="00FA0369">
        <w:rPr>
          <w:i/>
        </w:rPr>
        <w:t xml:space="preserve"> 14</w:t>
      </w:r>
      <w:r w:rsidRPr="00FA0369">
        <w:t xml:space="preserve">(3), 118-+. </w:t>
      </w:r>
      <w:hyperlink r:id="rId17" w:history="1">
        <w:r w:rsidRPr="00FA0369">
          <w:rPr>
            <w:rStyle w:val="Hyperlink"/>
          </w:rPr>
          <w:t>https://doi.org/10.1038/s41561-021-00699-z</w:t>
        </w:r>
      </w:hyperlink>
      <w:r w:rsidRPr="00FA0369">
        <w:t xml:space="preserve"> </w:t>
      </w:r>
    </w:p>
    <w:p w14:paraId="3236A02E" w14:textId="77777777" w:rsidR="00FA0369" w:rsidRPr="00FA0369" w:rsidRDefault="00FA0369" w:rsidP="00FA0369">
      <w:pPr>
        <w:pStyle w:val="EndNoteBibliography"/>
        <w:spacing w:after="0"/>
        <w:ind w:left="720" w:hanging="720"/>
      </w:pPr>
      <w:r w:rsidRPr="00FA0369">
        <w:t xml:space="preserve">Caesar, L., Rahmstorf, S., Robinson, A., Feulner, G., &amp; Saba, V. (2018). Observed fingerprints of weakening Atlantic Ocean overturning circulation. </w:t>
      </w:r>
      <w:r w:rsidRPr="00FA0369">
        <w:rPr>
          <w:i/>
        </w:rPr>
        <w:t>Nature</w:t>
      </w:r>
      <w:r w:rsidRPr="00FA0369">
        <w:t>,</w:t>
      </w:r>
      <w:r w:rsidRPr="00FA0369">
        <w:rPr>
          <w:i/>
        </w:rPr>
        <w:t xml:space="preserve"> 556</w:t>
      </w:r>
      <w:r w:rsidRPr="00FA0369">
        <w:t xml:space="preserve">(191-196). </w:t>
      </w:r>
    </w:p>
    <w:p w14:paraId="3C7C55F1" w14:textId="33688DAB" w:rsidR="00FA0369" w:rsidRPr="00FA0369" w:rsidRDefault="00FA0369" w:rsidP="00FA0369">
      <w:pPr>
        <w:pStyle w:val="EndNoteBibliography"/>
        <w:ind w:left="720" w:hanging="720"/>
      </w:pPr>
      <w:r w:rsidRPr="00FA0369">
        <w:t xml:space="preserve">Cheng, L. J., Zheng, F., &amp; Zhu, J. (2015). Distinctive ocean interior changes during the recent warming slowdown. </w:t>
      </w:r>
      <w:r w:rsidRPr="00FA0369">
        <w:rPr>
          <w:i/>
        </w:rPr>
        <w:t>Scientific Reports</w:t>
      </w:r>
      <w:r w:rsidRPr="00FA0369">
        <w:t>,</w:t>
      </w:r>
      <w:r w:rsidRPr="00FA0369">
        <w:rPr>
          <w:i/>
        </w:rPr>
        <w:t xml:space="preserve"> 5</w:t>
      </w:r>
      <w:r w:rsidRPr="00FA0369">
        <w:t xml:space="preserve">. </w:t>
      </w:r>
      <w:hyperlink r:id="rId18" w:history="1">
        <w:r w:rsidRPr="00FA0369">
          <w:rPr>
            <w:rStyle w:val="Hyperlink"/>
          </w:rPr>
          <w:t>https://doi.org/ARTN</w:t>
        </w:r>
      </w:hyperlink>
      <w:r w:rsidRPr="00FA0369">
        <w:t xml:space="preserve"> 14346</w:t>
      </w:r>
    </w:p>
    <w:p w14:paraId="715A23BE" w14:textId="77777777" w:rsidR="00FA0369" w:rsidRPr="00FA0369" w:rsidRDefault="00FA0369" w:rsidP="00FA0369">
      <w:pPr>
        <w:pStyle w:val="EndNoteBibliography"/>
        <w:spacing w:after="0"/>
        <w:ind w:left="720" w:hanging="720"/>
      </w:pPr>
      <w:r w:rsidRPr="00FA0369">
        <w:t xml:space="preserve">10.1038/srep14346 </w:t>
      </w:r>
    </w:p>
    <w:p w14:paraId="245F9558" w14:textId="49379829" w:rsidR="00FA0369" w:rsidRPr="00FA0369" w:rsidRDefault="00FA0369" w:rsidP="00FA0369">
      <w:pPr>
        <w:pStyle w:val="EndNoteBibliography"/>
        <w:spacing w:after="0"/>
        <w:ind w:left="720" w:hanging="720"/>
      </w:pPr>
      <w:r w:rsidRPr="00FA0369">
        <w:t xml:space="preserve">Cheng, W., Chiang, J. C. H., &amp; Zhang, D. X. (2013). Atlantic Meridional Overturning Circulation (AMOC) in CMIP5 Models: RCP and Historical Simulations. </w:t>
      </w:r>
      <w:r w:rsidRPr="00FA0369">
        <w:rPr>
          <w:i/>
        </w:rPr>
        <w:t>Journal of Climate</w:t>
      </w:r>
      <w:r w:rsidRPr="00FA0369">
        <w:t>,</w:t>
      </w:r>
      <w:r w:rsidRPr="00FA0369">
        <w:rPr>
          <w:i/>
        </w:rPr>
        <w:t xml:space="preserve"> 26</w:t>
      </w:r>
      <w:r w:rsidRPr="00FA0369">
        <w:t xml:space="preserve">(18), 7187-7197. </w:t>
      </w:r>
      <w:hyperlink r:id="rId19" w:history="1">
        <w:r w:rsidRPr="00FA0369">
          <w:rPr>
            <w:rStyle w:val="Hyperlink"/>
          </w:rPr>
          <w:t>https://doi.org/10.1175/Jcli-D-12-00496.1</w:t>
        </w:r>
      </w:hyperlink>
      <w:r w:rsidRPr="00FA0369">
        <w:t xml:space="preserve"> </w:t>
      </w:r>
    </w:p>
    <w:p w14:paraId="7CC144AA" w14:textId="420A9697" w:rsidR="00FA0369" w:rsidRPr="00FA0369" w:rsidRDefault="00FA0369" w:rsidP="00FA0369">
      <w:pPr>
        <w:pStyle w:val="EndNoteBibliography"/>
        <w:spacing w:after="0"/>
        <w:ind w:left="720" w:hanging="720"/>
      </w:pPr>
      <w:r w:rsidRPr="00FA0369">
        <w:t xml:space="preserve">Clement, A., Bellomo, K., Murphy, L. N., Cane, M. A., Mauritsen, T., Radel, G., &amp; Stevens, B. (2015). The Atlantic Multidecadal Oscillation without a role for ocean circulation. </w:t>
      </w:r>
      <w:r w:rsidRPr="00FA0369">
        <w:rPr>
          <w:i/>
        </w:rPr>
        <w:t>Science</w:t>
      </w:r>
      <w:r w:rsidRPr="00FA0369">
        <w:t>,</w:t>
      </w:r>
      <w:r w:rsidRPr="00FA0369">
        <w:rPr>
          <w:i/>
        </w:rPr>
        <w:t xml:space="preserve"> 350</w:t>
      </w:r>
      <w:r w:rsidRPr="00FA0369">
        <w:t xml:space="preserve">(6258), 320-+. </w:t>
      </w:r>
      <w:hyperlink r:id="rId20" w:history="1">
        <w:r w:rsidRPr="00FA0369">
          <w:rPr>
            <w:rStyle w:val="Hyperlink"/>
          </w:rPr>
          <w:t>https://doi.org/10.1126/science.aab3980</w:t>
        </w:r>
      </w:hyperlink>
      <w:r w:rsidRPr="00FA0369">
        <w:t xml:space="preserve"> </w:t>
      </w:r>
    </w:p>
    <w:p w14:paraId="7C4589AA" w14:textId="0AD65B5B" w:rsidR="00FA0369" w:rsidRPr="00FA0369" w:rsidRDefault="00FA0369" w:rsidP="00FA0369">
      <w:pPr>
        <w:pStyle w:val="EndNoteBibliography"/>
        <w:spacing w:after="0"/>
        <w:ind w:left="720" w:hanging="720"/>
      </w:pPr>
      <w:r w:rsidRPr="00FA0369">
        <w:t xml:space="preserve">Dickson, R. R., Osborn, T. J., Hurrell, J. W., Meincke, J., Blindheim, J., Adlandsvik, B., Vinje, T., Alekseev, G., &amp; Maslowski, W. (2000). The Arctic Ocean response to the North Atlantic oscillation. </w:t>
      </w:r>
      <w:r w:rsidRPr="00FA0369">
        <w:rPr>
          <w:i/>
        </w:rPr>
        <w:t>Journal of Climate</w:t>
      </w:r>
      <w:r w:rsidRPr="00FA0369">
        <w:t>,</w:t>
      </w:r>
      <w:r w:rsidRPr="00FA0369">
        <w:rPr>
          <w:i/>
        </w:rPr>
        <w:t xml:space="preserve"> 13</w:t>
      </w:r>
      <w:r w:rsidRPr="00FA0369">
        <w:t xml:space="preserve">(15), 2671-2696. </w:t>
      </w:r>
      <w:hyperlink r:id="rId21" w:history="1">
        <w:r w:rsidRPr="00FA0369">
          <w:rPr>
            <w:rStyle w:val="Hyperlink"/>
          </w:rPr>
          <w:t>https://doi.org/Doi</w:t>
        </w:r>
      </w:hyperlink>
      <w:r w:rsidRPr="00FA0369">
        <w:t xml:space="preserve"> 10.1175/1520-0442(2000)013&lt;2671:Taortt&gt;2.0.Co;2 </w:t>
      </w:r>
    </w:p>
    <w:p w14:paraId="379774B8" w14:textId="4D4FF177" w:rsidR="00FA0369" w:rsidRPr="00FA0369" w:rsidRDefault="00FA0369" w:rsidP="00FA0369">
      <w:pPr>
        <w:pStyle w:val="EndNoteBibliography"/>
        <w:spacing w:after="0"/>
        <w:ind w:left="720" w:hanging="720"/>
      </w:pPr>
      <w:r w:rsidRPr="00FA0369">
        <w:t xml:space="preserve">Drinkwater, K. F., Harada, N., Nishino, S., Chierici, M., Danielson, S. L., Ingvaldsen, R. B., Kristiansen, T., Hunt, G. L., Mueter, F., Stiansen, J. E., &amp; Anderson, E. (2021). Possible future scenarios for twomajor Arctic Gateways connecting Subarctic and Arctic marine systems: I. Climate and physical-chemical oceanography. </w:t>
      </w:r>
      <w:r w:rsidRPr="00FA0369">
        <w:rPr>
          <w:i/>
        </w:rPr>
        <w:t>Ices Journal of Marine Science</w:t>
      </w:r>
      <w:r w:rsidRPr="00FA0369">
        <w:t>,</w:t>
      </w:r>
      <w:r w:rsidRPr="00FA0369">
        <w:rPr>
          <w:i/>
        </w:rPr>
        <w:t xml:space="preserve"> 78</w:t>
      </w:r>
      <w:r w:rsidRPr="00FA0369">
        <w:t xml:space="preserve">(9), 3046-3065. </w:t>
      </w:r>
      <w:hyperlink r:id="rId22" w:history="1">
        <w:r w:rsidRPr="00FA0369">
          <w:rPr>
            <w:rStyle w:val="Hyperlink"/>
          </w:rPr>
          <w:t>https://doi.org/10.1093/icesjms/fsab182</w:t>
        </w:r>
      </w:hyperlink>
      <w:r w:rsidRPr="00FA0369">
        <w:t xml:space="preserve"> </w:t>
      </w:r>
    </w:p>
    <w:p w14:paraId="751CA60F" w14:textId="06891D42" w:rsidR="00FA0369" w:rsidRPr="00FA0369" w:rsidRDefault="00FA0369" w:rsidP="00FA0369">
      <w:pPr>
        <w:pStyle w:val="EndNoteBibliography"/>
        <w:spacing w:after="0"/>
        <w:ind w:left="720" w:hanging="720"/>
      </w:pPr>
      <w:r w:rsidRPr="00FA0369">
        <w:t xml:space="preserve">Enfield, D. B., Mestas-Nunez, A. M., &amp; Trimble, P. J. (2001). The Atlantic multidecadal oscillation and its relation to rainfall and river flows in the continental US. </w:t>
      </w:r>
      <w:r w:rsidRPr="00FA0369">
        <w:rPr>
          <w:i/>
        </w:rPr>
        <w:t>Geophysical Research Letters</w:t>
      </w:r>
      <w:r w:rsidRPr="00FA0369">
        <w:t>,</w:t>
      </w:r>
      <w:r w:rsidRPr="00FA0369">
        <w:rPr>
          <w:i/>
        </w:rPr>
        <w:t xml:space="preserve"> 28</w:t>
      </w:r>
      <w:r w:rsidRPr="00FA0369">
        <w:t xml:space="preserve">(10), 2077-2080. </w:t>
      </w:r>
      <w:hyperlink r:id="rId23" w:history="1">
        <w:r w:rsidRPr="00FA0369">
          <w:rPr>
            <w:rStyle w:val="Hyperlink"/>
          </w:rPr>
          <w:t>https://doi.org/Doi</w:t>
        </w:r>
      </w:hyperlink>
      <w:r w:rsidRPr="00FA0369">
        <w:t xml:space="preserve"> 10.1029/2000gl012745 </w:t>
      </w:r>
    </w:p>
    <w:p w14:paraId="583BF49A" w14:textId="5DA2F976" w:rsidR="00FA0369" w:rsidRPr="00FA0369" w:rsidRDefault="00FA0369" w:rsidP="00FA0369">
      <w:pPr>
        <w:pStyle w:val="EndNoteBibliography"/>
        <w:spacing w:after="0"/>
        <w:ind w:left="720" w:hanging="720"/>
      </w:pPr>
      <w:r w:rsidRPr="00FA0369">
        <w:t xml:space="preserve">Fang, S.-W., Khodri, M., Timmreck, C., Davide, Z., &amp; Jungclaus, J. (2021). Disentangling Internal and External Contributions to Atlantic Multidecadal Variability Over the Past Millennium. </w:t>
      </w:r>
      <w:r w:rsidRPr="00FA0369">
        <w:rPr>
          <w:i/>
        </w:rPr>
        <w:t>Geophysical Research Letters</w:t>
      </w:r>
      <w:r w:rsidRPr="00FA0369">
        <w:t>,</w:t>
      </w:r>
      <w:r w:rsidRPr="00FA0369">
        <w:rPr>
          <w:i/>
        </w:rPr>
        <w:t xml:space="preserve"> 48</w:t>
      </w:r>
      <w:r w:rsidRPr="00FA0369">
        <w:t xml:space="preserve">(e2021GL095990.). </w:t>
      </w:r>
      <w:hyperlink r:id="rId24" w:history="1">
        <w:r w:rsidRPr="00FA0369">
          <w:rPr>
            <w:rStyle w:val="Hyperlink"/>
          </w:rPr>
          <w:t>https://doi.org/https://doi.org/10.1029/2021GL095990</w:t>
        </w:r>
      </w:hyperlink>
      <w:r w:rsidRPr="00FA0369">
        <w:t xml:space="preserve"> </w:t>
      </w:r>
    </w:p>
    <w:p w14:paraId="3CCFC36A" w14:textId="6267B1FC" w:rsidR="00FA0369" w:rsidRPr="00FA0369" w:rsidRDefault="00FA0369" w:rsidP="00FA0369">
      <w:pPr>
        <w:pStyle w:val="EndNoteBibliography"/>
        <w:ind w:left="720" w:hanging="720"/>
      </w:pPr>
      <w:r w:rsidRPr="00FA0369">
        <w:lastRenderedPageBreak/>
        <w:t xml:space="preserve">Fang, S. W., Khodri, M., Timmreck, C., Zanchettin, D., &amp; Jungclaus, J. (2021). Disentangling Internal and External Contributions to Atlantic Multidecadal Variability Over the Past Millennium. </w:t>
      </w:r>
      <w:r w:rsidRPr="00FA0369">
        <w:rPr>
          <w:i/>
        </w:rPr>
        <w:t>Geophysical Research Letters</w:t>
      </w:r>
      <w:r w:rsidRPr="00FA0369">
        <w:t>,</w:t>
      </w:r>
      <w:r w:rsidRPr="00FA0369">
        <w:rPr>
          <w:i/>
        </w:rPr>
        <w:t xml:space="preserve"> 48</w:t>
      </w:r>
      <w:r w:rsidRPr="00FA0369">
        <w:t xml:space="preserve">(23). </w:t>
      </w:r>
      <w:hyperlink r:id="rId25" w:history="1">
        <w:r w:rsidRPr="00FA0369">
          <w:rPr>
            <w:rStyle w:val="Hyperlink"/>
          </w:rPr>
          <w:t>https://doi.org/ARTN</w:t>
        </w:r>
      </w:hyperlink>
      <w:r w:rsidRPr="00FA0369">
        <w:t xml:space="preserve"> e2021GL095990</w:t>
      </w:r>
    </w:p>
    <w:p w14:paraId="58EB1F18" w14:textId="77777777" w:rsidR="00FA0369" w:rsidRPr="00FA0369" w:rsidRDefault="00FA0369" w:rsidP="00FA0369">
      <w:pPr>
        <w:pStyle w:val="EndNoteBibliography"/>
        <w:spacing w:after="0"/>
        <w:ind w:left="720" w:hanging="720"/>
      </w:pPr>
      <w:r w:rsidRPr="00FA0369">
        <w:t xml:space="preserve">10.1029/2021GL095990 </w:t>
      </w:r>
    </w:p>
    <w:p w14:paraId="05A1E00C" w14:textId="59878DB2" w:rsidR="00FA0369" w:rsidRPr="00FA0369" w:rsidRDefault="00FA0369" w:rsidP="00FA0369">
      <w:pPr>
        <w:pStyle w:val="EndNoteBibliography"/>
        <w:ind w:left="720" w:hanging="720"/>
      </w:pPr>
      <w:r w:rsidRPr="00FA0369">
        <w:t xml:space="preserve">Frajka-Williams, E., Ansorge, I. J., Baehr, J., Bryden, H. L., Chidichimo, M. P., Cunningham, S. A., Danabasoglu, G., Dong, S. F., Donohue, K. A., Elipot, S., Heimbach, P., Holliday, N. P., Hummels, R., Jackson, L. C., Karstensen, J., Lankhorst, M., Le Bras, I. A., Lozier, M. S., McDonagh, E. L., . . . Wilson, C. (2019). Atlantic Meridional Overturning Circulation: Observed Transport and Variability. </w:t>
      </w:r>
      <w:r w:rsidRPr="00FA0369">
        <w:rPr>
          <w:i/>
        </w:rPr>
        <w:t>Frontiers in Marine Science</w:t>
      </w:r>
      <w:r w:rsidRPr="00FA0369">
        <w:t>,</w:t>
      </w:r>
      <w:r w:rsidRPr="00FA0369">
        <w:rPr>
          <w:i/>
        </w:rPr>
        <w:t xml:space="preserve"> 6</w:t>
      </w:r>
      <w:r w:rsidRPr="00FA0369">
        <w:t xml:space="preserve">. </w:t>
      </w:r>
      <w:hyperlink r:id="rId26" w:history="1">
        <w:r w:rsidRPr="00FA0369">
          <w:rPr>
            <w:rStyle w:val="Hyperlink"/>
          </w:rPr>
          <w:t>https://doi.org/UNSP</w:t>
        </w:r>
      </w:hyperlink>
      <w:r w:rsidRPr="00FA0369">
        <w:t xml:space="preserve"> 260</w:t>
      </w:r>
    </w:p>
    <w:p w14:paraId="223483E7" w14:textId="77777777" w:rsidR="00FA0369" w:rsidRPr="00FA0369" w:rsidRDefault="00FA0369" w:rsidP="00FA0369">
      <w:pPr>
        <w:pStyle w:val="EndNoteBibliography"/>
        <w:spacing w:after="0"/>
        <w:ind w:left="720" w:hanging="720"/>
      </w:pPr>
      <w:r w:rsidRPr="00FA0369">
        <w:t xml:space="preserve">10.3389/fmars.2019.00260 </w:t>
      </w:r>
    </w:p>
    <w:p w14:paraId="72765646" w14:textId="101CFA19" w:rsidR="00FA0369" w:rsidRPr="00FA0369" w:rsidRDefault="00FA0369" w:rsidP="00FA0369">
      <w:pPr>
        <w:pStyle w:val="EndNoteBibliography"/>
        <w:spacing w:after="0"/>
        <w:ind w:left="720" w:hanging="720"/>
      </w:pPr>
      <w:r w:rsidRPr="00FA0369">
        <w:t xml:space="preserve">Hand, R., Bader, J., Matei, D., Ghosh, R., &amp; Jungclaus, J. H. (2020). Changes of Decadal SST Variations in the Subpolar North Atlantic under Strong CO2 Forcing as an Indicator for the Ocean Circulation's Contribution to Atlantic Multidecadal Variability. </w:t>
      </w:r>
      <w:r w:rsidRPr="00FA0369">
        <w:rPr>
          <w:i/>
        </w:rPr>
        <w:t>Journal of Climate</w:t>
      </w:r>
      <w:r w:rsidRPr="00FA0369">
        <w:t>,</w:t>
      </w:r>
      <w:r w:rsidRPr="00FA0369">
        <w:rPr>
          <w:i/>
        </w:rPr>
        <w:t xml:space="preserve"> 33</w:t>
      </w:r>
      <w:r w:rsidRPr="00FA0369">
        <w:t xml:space="preserve">(8), 3213-3228. </w:t>
      </w:r>
      <w:hyperlink r:id="rId27" w:history="1">
        <w:r w:rsidRPr="00FA0369">
          <w:rPr>
            <w:rStyle w:val="Hyperlink"/>
          </w:rPr>
          <w:t>https://doi.org/10.1175/Jcli-D-18-0739.1</w:t>
        </w:r>
      </w:hyperlink>
      <w:r w:rsidRPr="00FA0369">
        <w:t xml:space="preserve"> </w:t>
      </w:r>
    </w:p>
    <w:p w14:paraId="6271513C" w14:textId="77777777" w:rsidR="00FA0369" w:rsidRPr="00FA0369" w:rsidRDefault="00FA0369" w:rsidP="00FA0369">
      <w:pPr>
        <w:pStyle w:val="EndNoteBibliography"/>
        <w:spacing w:after="0"/>
        <w:ind w:left="720" w:hanging="720"/>
      </w:pPr>
      <w:r w:rsidRPr="00FA0369">
        <w:t xml:space="preserve">Kalnay, E., Kanamitsu, M., Kistler, R., Collins, W., &amp; Deaven, D. (1996). The NCEP/NCAR 40-Year Reanalysis Project. </w:t>
      </w:r>
      <w:r w:rsidRPr="00FA0369">
        <w:rPr>
          <w:i/>
        </w:rPr>
        <w:t>Bull. Amer. Meteor. Soc</w:t>
      </w:r>
      <w:r w:rsidRPr="00FA0369">
        <w:t>,</w:t>
      </w:r>
      <w:r w:rsidRPr="00FA0369">
        <w:rPr>
          <w:i/>
        </w:rPr>
        <w:t xml:space="preserve"> 77</w:t>
      </w:r>
      <w:r w:rsidRPr="00FA0369">
        <w:t xml:space="preserve">, 437-472. </w:t>
      </w:r>
    </w:p>
    <w:p w14:paraId="12A7342F" w14:textId="77777777" w:rsidR="00FA0369" w:rsidRPr="00FA0369" w:rsidRDefault="00FA0369" w:rsidP="00FA0369">
      <w:pPr>
        <w:pStyle w:val="EndNoteBibliography"/>
        <w:spacing w:after="0"/>
        <w:ind w:left="720" w:hanging="720"/>
      </w:pPr>
      <w:r w:rsidRPr="00A113B3">
        <w:rPr>
          <w:lang w:val="fr-FR"/>
        </w:rPr>
        <w:t xml:space="preserve">Klavans, J. M., Clement, A. C., Cane, M. A., &amp; Murphy, L. N. (2022). </w:t>
      </w:r>
      <w:r w:rsidRPr="00FA0369">
        <w:t xml:space="preserve">The Evolving Role of External Forcing in North Atlantic SST Variability over the Last Millennium. </w:t>
      </w:r>
    </w:p>
    <w:p w14:paraId="3AE78315" w14:textId="43040AB5" w:rsidR="00FA0369" w:rsidRPr="00FA0369" w:rsidRDefault="00FA0369" w:rsidP="00FA0369">
      <w:pPr>
        <w:pStyle w:val="EndNoteBibliography"/>
        <w:spacing w:after="0"/>
        <w:ind w:left="720" w:hanging="720"/>
      </w:pPr>
      <w:r w:rsidRPr="00FA0369">
        <w:t xml:space="preserve">Krüeger, J. J. (2021). A Wavelet Evaluation of Some Leading Business Cycle Indicators for the German Economy. </w:t>
      </w:r>
      <w:r w:rsidRPr="00FA0369">
        <w:rPr>
          <w:i/>
        </w:rPr>
        <w:t>Journal of Business Cycle Research</w:t>
      </w:r>
      <w:r w:rsidRPr="00FA0369">
        <w:t xml:space="preserve">. </w:t>
      </w:r>
      <w:hyperlink r:id="rId28" w:history="1">
        <w:r w:rsidRPr="00FA0369">
          <w:rPr>
            <w:rStyle w:val="Hyperlink"/>
          </w:rPr>
          <w:t>https://doi.org/https://doi.org/10.1007/s41549-021-00060-8</w:t>
        </w:r>
      </w:hyperlink>
      <w:r w:rsidRPr="00FA0369">
        <w:t xml:space="preserve"> </w:t>
      </w:r>
    </w:p>
    <w:p w14:paraId="7CC55A8B" w14:textId="77777777" w:rsidR="00FA0369" w:rsidRPr="00FA0369" w:rsidRDefault="00FA0369" w:rsidP="00FA0369">
      <w:pPr>
        <w:pStyle w:val="EndNoteBibliography"/>
        <w:spacing w:after="0"/>
        <w:ind w:left="720" w:hanging="720"/>
      </w:pPr>
      <w:r w:rsidRPr="00FA0369">
        <w:t xml:space="preserve">Krüger, J. (2021). A Wavelet Evaluation of Some Leading Business Cycle Indicators for the German Economy. </w:t>
      </w:r>
      <w:r w:rsidRPr="00FA0369">
        <w:rPr>
          <w:i/>
        </w:rPr>
        <w:t>Journal of Business Cycle Research 17</w:t>
      </w:r>
      <w:r w:rsidRPr="00FA0369">
        <w:t xml:space="preserve">, 293-319. </w:t>
      </w:r>
    </w:p>
    <w:p w14:paraId="1A659081" w14:textId="0840E8C0" w:rsidR="00FA0369" w:rsidRPr="00FA0369" w:rsidRDefault="00FA0369" w:rsidP="00FA0369">
      <w:pPr>
        <w:pStyle w:val="EndNoteBibliography"/>
        <w:ind w:left="720" w:hanging="720"/>
      </w:pPr>
      <w:r w:rsidRPr="00FA0369">
        <w:t xml:space="preserve">Le Bras, I. A. A., Willis, J., &amp; Fenty, I. (2023). The Atlantic Meridional Overturning Circulation at 35 degrees N From Deep Moorings, Floats, and Satellite Altimeter. </w:t>
      </w:r>
      <w:r w:rsidRPr="00FA0369">
        <w:rPr>
          <w:i/>
        </w:rPr>
        <w:t>Geophysical Research Letters</w:t>
      </w:r>
      <w:r w:rsidRPr="00FA0369">
        <w:t>,</w:t>
      </w:r>
      <w:r w:rsidRPr="00FA0369">
        <w:rPr>
          <w:i/>
        </w:rPr>
        <w:t xml:space="preserve"> 50</w:t>
      </w:r>
      <w:r w:rsidRPr="00FA0369">
        <w:t xml:space="preserve">(10). </w:t>
      </w:r>
      <w:hyperlink r:id="rId29" w:history="1">
        <w:r w:rsidRPr="00FA0369">
          <w:rPr>
            <w:rStyle w:val="Hyperlink"/>
          </w:rPr>
          <w:t>https://doi.org/ARTN</w:t>
        </w:r>
      </w:hyperlink>
      <w:r w:rsidRPr="00FA0369">
        <w:t xml:space="preserve"> e2022GL101931</w:t>
      </w:r>
    </w:p>
    <w:p w14:paraId="5DD23E11" w14:textId="77777777" w:rsidR="00FA0369" w:rsidRPr="00FA0369" w:rsidRDefault="00FA0369" w:rsidP="00FA0369">
      <w:pPr>
        <w:pStyle w:val="EndNoteBibliography"/>
        <w:spacing w:after="0"/>
        <w:ind w:left="720" w:hanging="720"/>
      </w:pPr>
      <w:r w:rsidRPr="00FA0369">
        <w:t xml:space="preserve">10.1029/2022GL101931 </w:t>
      </w:r>
    </w:p>
    <w:p w14:paraId="0CB37E35" w14:textId="0070D9FA" w:rsidR="00FA0369" w:rsidRPr="00FA0369" w:rsidRDefault="00FA0369" w:rsidP="00FA0369">
      <w:pPr>
        <w:pStyle w:val="EndNoteBibliography"/>
        <w:ind w:left="720" w:hanging="720"/>
      </w:pPr>
      <w:r w:rsidRPr="00FA0369">
        <w:t xml:space="preserve">Li, F., Lozier, M. S., Bacon, S., Bower, A. S., Cunningham, S. A., de Jong, M. F., DeYoung, B., Fraser, N., Fried, N., Han, G., Holliday, N. P., Holte, J., Houpert, L., Inall, M. E., Johns, W. E., Jones, S., Johnson, C., Karstensen, J., Le Bras, I. A., . . . Zhou, C. (2021). Subpolar North Atlantic western boundary density anomalies and the Meridional Overturning Circulation. </w:t>
      </w:r>
      <w:r w:rsidRPr="00FA0369">
        <w:rPr>
          <w:i/>
        </w:rPr>
        <w:t>Nature communications</w:t>
      </w:r>
      <w:r w:rsidRPr="00FA0369">
        <w:t>,</w:t>
      </w:r>
      <w:r w:rsidRPr="00FA0369">
        <w:rPr>
          <w:i/>
        </w:rPr>
        <w:t xml:space="preserve"> 12</w:t>
      </w:r>
      <w:r w:rsidRPr="00FA0369">
        <w:t xml:space="preserve">(1). </w:t>
      </w:r>
      <w:hyperlink r:id="rId30" w:history="1">
        <w:r w:rsidRPr="00FA0369">
          <w:rPr>
            <w:rStyle w:val="Hyperlink"/>
          </w:rPr>
          <w:t>https://doi.org/ARTN</w:t>
        </w:r>
      </w:hyperlink>
      <w:r w:rsidRPr="00FA0369">
        <w:t xml:space="preserve"> 3002</w:t>
      </w:r>
    </w:p>
    <w:p w14:paraId="020E0CF0" w14:textId="77777777" w:rsidR="00FA0369" w:rsidRPr="00FA0369" w:rsidRDefault="00FA0369" w:rsidP="00FA0369">
      <w:pPr>
        <w:pStyle w:val="EndNoteBibliography"/>
        <w:spacing w:after="0"/>
        <w:ind w:left="720" w:hanging="720"/>
      </w:pPr>
      <w:r w:rsidRPr="00FA0369">
        <w:t xml:space="preserve">10.1038/s41467-021-23350-2 </w:t>
      </w:r>
    </w:p>
    <w:p w14:paraId="479C379B" w14:textId="6A11C592" w:rsidR="00FA0369" w:rsidRPr="00FA0369" w:rsidRDefault="00FA0369" w:rsidP="00FA0369">
      <w:pPr>
        <w:pStyle w:val="EndNoteBibliography"/>
        <w:ind w:left="720" w:hanging="720"/>
      </w:pPr>
      <w:r w:rsidRPr="00FA0369">
        <w:t xml:space="preserve">Li, F., Lozier, M. S., Bacon, S., Bower, A. S., Cunningham, S. A., de Jong, M. F., deYoung, B., Fraser, N., Fried, N., Han, G., Holliday, N. P., Holte, J., Houpert, L., Inall, M. E., Johns, W. E., Jones, S., Johnson, C., Karstensen, J., Le Bras, I. A., . . . Zhou, C. (2022). Subpolar North Atlantic western boundary density anomalies and the Meridional Overturning Circulation (vol 12, 3002 , 2021). </w:t>
      </w:r>
      <w:r w:rsidRPr="00FA0369">
        <w:rPr>
          <w:i/>
        </w:rPr>
        <w:t>Nature communications</w:t>
      </w:r>
      <w:r w:rsidRPr="00FA0369">
        <w:t>,</w:t>
      </w:r>
      <w:r w:rsidRPr="00FA0369">
        <w:rPr>
          <w:i/>
        </w:rPr>
        <w:t xml:space="preserve"> 13</w:t>
      </w:r>
      <w:r w:rsidRPr="00FA0369">
        <w:t xml:space="preserve">(1). </w:t>
      </w:r>
      <w:hyperlink r:id="rId31" w:history="1">
        <w:r w:rsidRPr="00FA0369">
          <w:rPr>
            <w:rStyle w:val="Hyperlink"/>
          </w:rPr>
          <w:t>https://doi.org/ARTN</w:t>
        </w:r>
      </w:hyperlink>
      <w:r w:rsidRPr="00FA0369">
        <w:t xml:space="preserve"> 739</w:t>
      </w:r>
    </w:p>
    <w:p w14:paraId="32FA54AA" w14:textId="77777777" w:rsidR="00FA0369" w:rsidRPr="00FA0369" w:rsidRDefault="00FA0369" w:rsidP="00FA0369">
      <w:pPr>
        <w:pStyle w:val="EndNoteBibliography"/>
        <w:spacing w:after="0"/>
        <w:ind w:left="720" w:hanging="720"/>
      </w:pPr>
      <w:r w:rsidRPr="00FA0369">
        <w:t xml:space="preserve">10.1038/s41467-022-28397-3 </w:t>
      </w:r>
    </w:p>
    <w:p w14:paraId="2F8AD4B6" w14:textId="67FFD771" w:rsidR="00FA0369" w:rsidRPr="00FA0369" w:rsidRDefault="00FA0369" w:rsidP="00FA0369">
      <w:pPr>
        <w:pStyle w:val="EndNoteBibliography"/>
        <w:spacing w:after="0"/>
        <w:ind w:left="720" w:hanging="720"/>
      </w:pPr>
      <w:r w:rsidRPr="00FA0369">
        <w:t xml:space="preserve">Li, S. J., Wu, L. X., Yang, Y., Geng, T., Cai, W. J., Gan, B. L., Chen, Z. H., Jing, Z., Wang, G. J., &amp; Ma, X. H. (2020). The Pacific Decadal Oscillation less predictable under greenhouse warming. </w:t>
      </w:r>
      <w:r w:rsidRPr="00FA0369">
        <w:rPr>
          <w:i/>
        </w:rPr>
        <w:t>Nature Climate Change</w:t>
      </w:r>
      <w:r w:rsidRPr="00FA0369">
        <w:t>,</w:t>
      </w:r>
      <w:r w:rsidRPr="00FA0369">
        <w:rPr>
          <w:i/>
        </w:rPr>
        <w:t xml:space="preserve"> 10</w:t>
      </w:r>
      <w:r w:rsidRPr="00FA0369">
        <w:t xml:space="preserve">(1), 30-+. </w:t>
      </w:r>
      <w:hyperlink r:id="rId32" w:history="1">
        <w:r w:rsidRPr="00FA0369">
          <w:rPr>
            <w:rStyle w:val="Hyperlink"/>
          </w:rPr>
          <w:t>https://doi.org/10.1038/s41558-019-0663-x</w:t>
        </w:r>
      </w:hyperlink>
      <w:r w:rsidRPr="00FA0369">
        <w:t xml:space="preserve"> </w:t>
      </w:r>
    </w:p>
    <w:p w14:paraId="4F141EDB" w14:textId="73C3F55D" w:rsidR="00FA0369" w:rsidRPr="00FA0369" w:rsidRDefault="00FA0369" w:rsidP="00FA0369">
      <w:pPr>
        <w:pStyle w:val="EndNoteBibliography"/>
        <w:spacing w:after="0"/>
        <w:ind w:left="720" w:hanging="720"/>
      </w:pPr>
      <w:r w:rsidRPr="00A113B3">
        <w:rPr>
          <w:lang w:val="de-DE"/>
        </w:rPr>
        <w:t xml:space="preserve">Mann, M. E., Steinman, B. A., &amp; Miller, S. K. (2020). </w:t>
      </w:r>
      <w:r w:rsidRPr="00FA0369">
        <w:t xml:space="preserve">Absence of internal multidecadal and interdecadal oscillations in climate model simulations. </w:t>
      </w:r>
      <w:r w:rsidRPr="00FA0369">
        <w:rPr>
          <w:i/>
        </w:rPr>
        <w:t>Nature communications</w:t>
      </w:r>
      <w:r w:rsidRPr="00FA0369">
        <w:t>,</w:t>
      </w:r>
      <w:r w:rsidRPr="00FA0369">
        <w:rPr>
          <w:i/>
        </w:rPr>
        <w:t xml:space="preserve"> 11</w:t>
      </w:r>
      <w:r w:rsidRPr="00FA0369">
        <w:t xml:space="preserve">(49). </w:t>
      </w:r>
      <w:hyperlink r:id="rId33" w:history="1">
        <w:r w:rsidRPr="00FA0369">
          <w:rPr>
            <w:rStyle w:val="Hyperlink"/>
          </w:rPr>
          <w:t>https://doi.org/</w:t>
        </w:r>
      </w:hyperlink>
      <w:r w:rsidRPr="00FA0369">
        <w:t xml:space="preserve"> </w:t>
      </w:r>
      <w:hyperlink r:id="rId34" w:history="1">
        <w:r w:rsidRPr="00FA0369">
          <w:rPr>
            <w:rStyle w:val="Hyperlink"/>
          </w:rPr>
          <w:t>https://doi.org/10.1038/s41467-019-13823-w</w:t>
        </w:r>
      </w:hyperlink>
      <w:r w:rsidRPr="00FA0369">
        <w:t xml:space="preserve"> | </w:t>
      </w:r>
      <w:hyperlink r:id="rId35" w:history="1">
        <w:r w:rsidRPr="00FA0369">
          <w:rPr>
            <w:rStyle w:val="Hyperlink"/>
          </w:rPr>
          <w:t>www.nature.com/naturecommunications</w:t>
        </w:r>
      </w:hyperlink>
      <w:r w:rsidRPr="00FA0369">
        <w:t xml:space="preserve"> </w:t>
      </w:r>
    </w:p>
    <w:p w14:paraId="6950DC5E" w14:textId="7B5F02E8" w:rsidR="00FA0369" w:rsidRPr="00FA0369" w:rsidRDefault="00FA0369" w:rsidP="00FA0369">
      <w:pPr>
        <w:pStyle w:val="EndNoteBibliography"/>
        <w:spacing w:after="0"/>
        <w:ind w:left="720" w:hanging="720"/>
      </w:pPr>
      <w:r w:rsidRPr="00FA0369">
        <w:t xml:space="preserve">Moat, B. I., Frajka-Williams, E., Smeed, D. A., Rayner, D., Johns, W. E., Baringer, M. O., Volkov, D., &amp; Collins, J. M. (2022). </w:t>
      </w:r>
      <w:r w:rsidRPr="00FA0369">
        <w:rPr>
          <w:i/>
        </w:rPr>
        <w:t>Atlantic meridional overturning circulation observed by the RAPID-</w:t>
      </w:r>
      <w:r w:rsidRPr="00FA0369">
        <w:rPr>
          <w:i/>
        </w:rPr>
        <w:lastRenderedPageBreak/>
        <w:t xml:space="preserve">MOCHA-WBTS (RAPID-Meridional Overturning Circulation and Heatflux Array-Western Boundary Time Series) array at 26N from 2004 to 2020 </w:t>
      </w:r>
      <w:hyperlink r:id="rId36" w:history="1">
        <w:r w:rsidRPr="00FA0369">
          <w:rPr>
            <w:rStyle w:val="Hyperlink"/>
          </w:rPr>
          <w:t>https://rapid.ac.uk/rapidmoc/rapid_data/datadl.php</w:t>
        </w:r>
      </w:hyperlink>
      <w:r w:rsidRPr="00FA0369">
        <w:t xml:space="preserve">. </w:t>
      </w:r>
      <w:hyperlink r:id="rId37" w:history="1">
        <w:r w:rsidRPr="00FA0369">
          <w:rPr>
            <w:rStyle w:val="Hyperlink"/>
          </w:rPr>
          <w:t>https://doi.org/10.5285/e91b10af-6f0a-7fa7-e053-6c86abc05a09</w:t>
        </w:r>
      </w:hyperlink>
    </w:p>
    <w:p w14:paraId="17852C85" w14:textId="40314EFA" w:rsidR="00FA0369" w:rsidRPr="00FA0369" w:rsidRDefault="00FA0369" w:rsidP="00FA0369">
      <w:pPr>
        <w:pStyle w:val="EndNoteBibliography"/>
        <w:spacing w:after="0"/>
        <w:ind w:left="720" w:hanging="720"/>
      </w:pPr>
      <w:r w:rsidRPr="00FA0369">
        <w:t xml:space="preserve">Moore, G. W. K., Våge, K., Renfrew, I. A., &amp; Pickart, R. S. (2022). Sea-ice retreat suggests re-organization of water mass transformation in the Nordic and Barents Seas. </w:t>
      </w:r>
      <w:r w:rsidRPr="00FA0369">
        <w:rPr>
          <w:i/>
        </w:rPr>
        <w:t>Nature communications</w:t>
      </w:r>
      <w:r w:rsidRPr="00FA0369">
        <w:t>,</w:t>
      </w:r>
      <w:r w:rsidRPr="00FA0369">
        <w:rPr>
          <w:i/>
        </w:rPr>
        <w:t xml:space="preserve"> 13</w:t>
      </w:r>
      <w:r w:rsidRPr="00FA0369">
        <w:t xml:space="preserve">(1), 67. </w:t>
      </w:r>
      <w:hyperlink r:id="rId38" w:history="1">
        <w:r w:rsidRPr="00FA0369">
          <w:rPr>
            <w:rStyle w:val="Hyperlink"/>
          </w:rPr>
          <w:t>https://doi.org/10.1038/s41467-021-27641-6</w:t>
        </w:r>
      </w:hyperlink>
      <w:r w:rsidRPr="00FA0369">
        <w:t xml:space="preserve"> </w:t>
      </w:r>
    </w:p>
    <w:p w14:paraId="61D44DB0" w14:textId="5A569E81" w:rsidR="00FA0369" w:rsidRPr="00FA0369" w:rsidRDefault="00FA0369" w:rsidP="00FA0369">
      <w:pPr>
        <w:pStyle w:val="EndNoteBibliography"/>
        <w:spacing w:after="0"/>
        <w:ind w:left="720" w:hanging="720"/>
      </w:pPr>
      <w:r w:rsidRPr="00FA0369">
        <w:t xml:space="preserve">Moore, G. W. K., Våge, K., Renfrew, I. A., &amp; Pickart, R. S. (2022). Sea-ice retreat suggests re-organization of water mass transformation in the Nordic and Barents Seas. </w:t>
      </w:r>
      <w:r w:rsidRPr="00FA0369">
        <w:rPr>
          <w:i/>
        </w:rPr>
        <w:t>Nature communications</w:t>
      </w:r>
      <w:r w:rsidRPr="00FA0369">
        <w:t>,</w:t>
      </w:r>
      <w:r w:rsidRPr="00FA0369">
        <w:rPr>
          <w:i/>
        </w:rPr>
        <w:t xml:space="preserve"> 13</w:t>
      </w:r>
      <w:r w:rsidRPr="00FA0369">
        <w:t xml:space="preserve">. </w:t>
      </w:r>
      <w:hyperlink r:id="rId39" w:history="1">
        <w:r w:rsidRPr="00FA0369">
          <w:rPr>
            <w:rStyle w:val="Hyperlink"/>
          </w:rPr>
          <w:t>https://doi.org/</w:t>
        </w:r>
      </w:hyperlink>
      <w:r w:rsidRPr="00FA0369">
        <w:t xml:space="preserve"> </w:t>
      </w:r>
      <w:hyperlink r:id="rId40" w:history="1">
        <w:r w:rsidRPr="00FA0369">
          <w:rPr>
            <w:rStyle w:val="Hyperlink"/>
          </w:rPr>
          <w:t>https://doi.org/10.1038/s41467-021-27641-6</w:t>
        </w:r>
      </w:hyperlink>
      <w:r w:rsidRPr="00FA0369">
        <w:t xml:space="preserve"> | </w:t>
      </w:r>
      <w:hyperlink r:id="rId41" w:history="1">
        <w:r w:rsidRPr="00FA0369">
          <w:rPr>
            <w:rStyle w:val="Hyperlink"/>
          </w:rPr>
          <w:t>www.nature.com/naturecommunications</w:t>
        </w:r>
      </w:hyperlink>
      <w:r w:rsidRPr="00FA0369">
        <w:t xml:space="preserve"> </w:t>
      </w:r>
    </w:p>
    <w:p w14:paraId="242DE653" w14:textId="7A213BB5" w:rsidR="00FA0369" w:rsidRPr="00FA0369" w:rsidRDefault="00FA0369" w:rsidP="00FA0369">
      <w:pPr>
        <w:pStyle w:val="EndNoteBibliography"/>
        <w:spacing w:after="0"/>
        <w:ind w:left="720" w:hanging="720"/>
      </w:pPr>
      <w:r w:rsidRPr="00FA0369">
        <w:t xml:space="preserve">Moore, G. W. K., Våge, K., RenfrewI, A., &amp; Pickart, R. S. (2022). Sea-ice retreat suggests re-organization of water mass transformation in the Nordic and Barents Seas. </w:t>
      </w:r>
      <w:r w:rsidRPr="00FA0369">
        <w:rPr>
          <w:i/>
        </w:rPr>
        <w:t>Nature Communications volume 13, Article number: 67 (2022) 13</w:t>
      </w:r>
      <w:r w:rsidRPr="00FA0369">
        <w:t xml:space="preserve">(67), 8. </w:t>
      </w:r>
      <w:hyperlink r:id="rId42" w:history="1">
        <w:r w:rsidRPr="00FA0369">
          <w:rPr>
            <w:rStyle w:val="Hyperlink"/>
          </w:rPr>
          <w:t>https://doi.org/https://doi.org/10.1038/s41467-021-27641-6</w:t>
        </w:r>
      </w:hyperlink>
      <w:r w:rsidRPr="00FA0369">
        <w:t xml:space="preserve"> </w:t>
      </w:r>
    </w:p>
    <w:p w14:paraId="1A0F3D2F" w14:textId="0B77ED71" w:rsidR="00FA0369" w:rsidRPr="00FA0369" w:rsidRDefault="00FA0369" w:rsidP="00FA0369">
      <w:pPr>
        <w:pStyle w:val="EndNoteBibliography"/>
        <w:spacing w:after="0"/>
        <w:ind w:left="720" w:hanging="720"/>
      </w:pPr>
      <w:r w:rsidRPr="00FA0369">
        <w:t xml:space="preserve">Nigam, S., Sengupta, A., &amp; Ruiz-Barradas, A. (2020). Atlantic-Pacific Links in Observed Multidecadal SST Variability: Is the Atlantic Multidecadal Oscillation's Phase Reversal Orchestrated by the Pacific Decadal Oscillation? </w:t>
      </w:r>
      <w:r w:rsidRPr="00FA0369">
        <w:rPr>
          <w:i/>
        </w:rPr>
        <w:t>Journal of Climate</w:t>
      </w:r>
      <w:r w:rsidRPr="00FA0369">
        <w:t>,</w:t>
      </w:r>
      <w:r w:rsidRPr="00FA0369">
        <w:rPr>
          <w:i/>
        </w:rPr>
        <w:t xml:space="preserve"> 33</w:t>
      </w:r>
      <w:r w:rsidRPr="00FA0369">
        <w:t xml:space="preserve">(13), 5479-5505. </w:t>
      </w:r>
      <w:hyperlink r:id="rId43" w:history="1">
        <w:r w:rsidRPr="00FA0369">
          <w:rPr>
            <w:rStyle w:val="Hyperlink"/>
          </w:rPr>
          <w:t>https://doi.org/10.1175/Jcli-D-19-0880.1</w:t>
        </w:r>
      </w:hyperlink>
      <w:r w:rsidRPr="00FA0369">
        <w:t xml:space="preserve"> </w:t>
      </w:r>
    </w:p>
    <w:p w14:paraId="4F1D59FC" w14:textId="43D0A657" w:rsidR="00FA0369" w:rsidRPr="00FA0369" w:rsidRDefault="00FA0369" w:rsidP="00FA0369">
      <w:pPr>
        <w:pStyle w:val="EndNoteBibliography"/>
        <w:spacing w:after="0"/>
        <w:ind w:left="720" w:hanging="720"/>
      </w:pPr>
      <w:r w:rsidRPr="00FA0369">
        <w:t xml:space="preserve">Oldenburg, D., Wills, R. C. J., Armour, K. C., Thompson, L., &amp; Jackson, L. C. (2021). Mechanisms of Low-Frequency Variability in North Atlantic Ocean Heat Transport and AMOC. </w:t>
      </w:r>
      <w:r w:rsidRPr="00FA0369">
        <w:rPr>
          <w:i/>
        </w:rPr>
        <w:t>Journal of Climate</w:t>
      </w:r>
      <w:r w:rsidRPr="00FA0369">
        <w:t>,</w:t>
      </w:r>
      <w:r w:rsidRPr="00FA0369">
        <w:rPr>
          <w:i/>
        </w:rPr>
        <w:t xml:space="preserve"> 34</w:t>
      </w:r>
      <w:r w:rsidRPr="00FA0369">
        <w:t xml:space="preserve">(12), 4733-4755. </w:t>
      </w:r>
      <w:hyperlink r:id="rId44" w:history="1">
        <w:r w:rsidRPr="00FA0369">
          <w:rPr>
            <w:rStyle w:val="Hyperlink"/>
          </w:rPr>
          <w:t>https://doi.org/10.1175/Jcli-D-20-0614.1</w:t>
        </w:r>
      </w:hyperlink>
      <w:r w:rsidRPr="00FA0369">
        <w:t xml:space="preserve"> </w:t>
      </w:r>
    </w:p>
    <w:p w14:paraId="24AC1E9A" w14:textId="75AAAFDB" w:rsidR="00FA0369" w:rsidRPr="00FA0369" w:rsidRDefault="00FA0369" w:rsidP="00FA0369">
      <w:pPr>
        <w:pStyle w:val="EndNoteBibliography"/>
        <w:spacing w:after="0"/>
        <w:ind w:left="720" w:hanging="720"/>
      </w:pPr>
      <w:r w:rsidRPr="00FA0369">
        <w:t xml:space="preserve">Pawlowska, J., Zajazczkowski, M., Szczucinski, W., Zaborska, A., Kucharska, M., Jernas, P. E., &amp; Forwick, M. (2017). The influence of Coriolis force driven water circulation on the palaeoenvironment of Hornsund (S Spitsbergen) over the last century. </w:t>
      </w:r>
      <w:r w:rsidRPr="00FA0369">
        <w:rPr>
          <w:i/>
        </w:rPr>
        <w:t>Boreas</w:t>
      </w:r>
      <w:r w:rsidRPr="00FA0369">
        <w:t>,</w:t>
      </w:r>
      <w:r w:rsidRPr="00FA0369">
        <w:rPr>
          <w:i/>
        </w:rPr>
        <w:t xml:space="preserve"> 46</w:t>
      </w:r>
      <w:r w:rsidRPr="00FA0369">
        <w:t xml:space="preserve">(4), 737-749. </w:t>
      </w:r>
      <w:hyperlink r:id="rId45" w:history="1">
        <w:r w:rsidRPr="00FA0369">
          <w:rPr>
            <w:rStyle w:val="Hyperlink"/>
          </w:rPr>
          <w:t>https://doi.org/10.1111/bor.12249</w:t>
        </w:r>
      </w:hyperlink>
      <w:r w:rsidRPr="00FA0369">
        <w:t xml:space="preserve"> </w:t>
      </w:r>
    </w:p>
    <w:p w14:paraId="7CEE9CB2" w14:textId="62DA5438" w:rsidR="00FA0369" w:rsidRPr="00FA0369" w:rsidRDefault="00FA0369" w:rsidP="00FA0369">
      <w:pPr>
        <w:pStyle w:val="EndNoteBibliography"/>
        <w:spacing w:after="0"/>
        <w:ind w:left="720" w:hanging="720"/>
      </w:pPr>
      <w:r w:rsidRPr="00FA0369">
        <w:t xml:space="preserve">Perez, R. C., Baringer, M. O., Dong, S. F., Garzoli, S. L., Goes, M., Goni, G. J., Lumpkin, R., Meinen, C. S., Msadek, R., &amp; Rivero, U. (2015). Measuring the Atlantic Meridional Overturning Circulation. </w:t>
      </w:r>
      <w:r w:rsidRPr="00FA0369">
        <w:rPr>
          <w:i/>
        </w:rPr>
        <w:t>Marine Technology Society Journal</w:t>
      </w:r>
      <w:r w:rsidRPr="00FA0369">
        <w:t>,</w:t>
      </w:r>
      <w:r w:rsidRPr="00FA0369">
        <w:rPr>
          <w:i/>
        </w:rPr>
        <w:t xml:space="preserve"> 49</w:t>
      </w:r>
      <w:r w:rsidRPr="00FA0369">
        <w:t xml:space="preserve">(2), 167-177. </w:t>
      </w:r>
      <w:hyperlink r:id="rId46" w:history="1">
        <w:r w:rsidRPr="00FA0369">
          <w:rPr>
            <w:rStyle w:val="Hyperlink"/>
          </w:rPr>
          <w:t>https://doi.org/Doi</w:t>
        </w:r>
      </w:hyperlink>
      <w:r w:rsidRPr="00FA0369">
        <w:t xml:space="preserve"> 10.4031/Mtsj.49.2.14 </w:t>
      </w:r>
    </w:p>
    <w:p w14:paraId="1B82D4E6" w14:textId="77777777" w:rsidR="00FA0369" w:rsidRPr="00FA0369" w:rsidRDefault="00FA0369" w:rsidP="00FA0369">
      <w:pPr>
        <w:pStyle w:val="EndNoteBibliography"/>
        <w:spacing w:after="0"/>
        <w:ind w:left="720" w:hanging="720"/>
      </w:pPr>
      <w:r w:rsidRPr="00FA0369">
        <w:t xml:space="preserve">Seip, K. L. (1997). Defining and measuring species interactions in aquatic ecosystems. </w:t>
      </w:r>
      <w:r w:rsidRPr="00FA0369">
        <w:rPr>
          <w:i/>
        </w:rPr>
        <w:t>Can J. Fish: Aquat. Sci.</w:t>
      </w:r>
      <w:r w:rsidRPr="00FA0369">
        <w:t>,</w:t>
      </w:r>
      <w:r w:rsidRPr="00FA0369">
        <w:rPr>
          <w:i/>
        </w:rPr>
        <w:t xml:space="preserve"> 54</w:t>
      </w:r>
      <w:r w:rsidRPr="00FA0369">
        <w:t xml:space="preserve">, 1513-1519. </w:t>
      </w:r>
    </w:p>
    <w:p w14:paraId="307F3CDB" w14:textId="5E3448D4" w:rsidR="00FA0369" w:rsidRPr="00FA0369" w:rsidRDefault="00FA0369" w:rsidP="00FA0369">
      <w:pPr>
        <w:pStyle w:val="EndNoteBibliography"/>
        <w:spacing w:after="0"/>
        <w:ind w:left="720" w:hanging="720"/>
      </w:pPr>
      <w:r w:rsidRPr="00FA0369">
        <w:t xml:space="preserve">Seip, K. L., Gron, O., &amp; Wang, H. (2018). Carbon dioxide precedes temperature change during short-term pauses in multi-millennial palaeoclimate records. </w:t>
      </w:r>
      <w:r w:rsidRPr="00FA0369">
        <w:rPr>
          <w:i/>
        </w:rPr>
        <w:t>Palaeogeography Palaeoclimatology Palaeoecology</w:t>
      </w:r>
      <w:r w:rsidRPr="00FA0369">
        <w:t>,</w:t>
      </w:r>
      <w:r w:rsidRPr="00FA0369">
        <w:rPr>
          <w:i/>
        </w:rPr>
        <w:t xml:space="preserve"> 506</w:t>
      </w:r>
      <w:r w:rsidRPr="00FA0369">
        <w:t xml:space="preserve">, 101-111. </w:t>
      </w:r>
      <w:hyperlink r:id="rId47" w:history="1">
        <w:r w:rsidRPr="00FA0369">
          <w:rPr>
            <w:rStyle w:val="Hyperlink"/>
          </w:rPr>
          <w:t>https://doi.org/10.1016/j.palaeo.2018.06.021</w:t>
        </w:r>
      </w:hyperlink>
      <w:r w:rsidRPr="00FA0369">
        <w:t xml:space="preserve"> </w:t>
      </w:r>
    </w:p>
    <w:p w14:paraId="5E256A56" w14:textId="3F6A94A1" w:rsidR="00FA0369" w:rsidRPr="00FA0369" w:rsidRDefault="00FA0369" w:rsidP="00FA0369">
      <w:pPr>
        <w:pStyle w:val="EndNoteBibliography"/>
        <w:ind w:left="720" w:hanging="720"/>
      </w:pPr>
      <w:r w:rsidRPr="00FA0369">
        <w:t xml:space="preserve">Seip, K. L., Gron, O., &amp; Wang, H. (2019). The North Atlantic Oscillations: Cycle Times for the NAO, the AMO and the AMOC. </w:t>
      </w:r>
      <w:r w:rsidRPr="00FA0369">
        <w:rPr>
          <w:i/>
        </w:rPr>
        <w:t>Climate</w:t>
      </w:r>
      <w:r w:rsidRPr="00FA0369">
        <w:t>,</w:t>
      </w:r>
      <w:r w:rsidRPr="00FA0369">
        <w:rPr>
          <w:i/>
        </w:rPr>
        <w:t xml:space="preserve"> 7</w:t>
      </w:r>
      <w:r w:rsidRPr="00FA0369">
        <w:t xml:space="preserve">(3). </w:t>
      </w:r>
      <w:hyperlink r:id="rId48" w:history="1">
        <w:r w:rsidRPr="00FA0369">
          <w:rPr>
            <w:rStyle w:val="Hyperlink"/>
          </w:rPr>
          <w:t>https://doi.org/ARTN</w:t>
        </w:r>
      </w:hyperlink>
      <w:r w:rsidRPr="00FA0369">
        <w:t xml:space="preserve"> 43</w:t>
      </w:r>
    </w:p>
    <w:p w14:paraId="67A68874" w14:textId="77777777" w:rsidR="00FA0369" w:rsidRPr="00FA0369" w:rsidRDefault="00FA0369" w:rsidP="00FA0369">
      <w:pPr>
        <w:pStyle w:val="EndNoteBibliography"/>
        <w:spacing w:after="0"/>
        <w:ind w:left="720" w:hanging="720"/>
      </w:pPr>
      <w:r w:rsidRPr="00FA0369">
        <w:t xml:space="preserve">10.3390/cli7030043 </w:t>
      </w:r>
    </w:p>
    <w:p w14:paraId="3F0A1AFE" w14:textId="77777777" w:rsidR="00FA0369" w:rsidRPr="00FA0369" w:rsidRDefault="00FA0369" w:rsidP="00FA0369">
      <w:pPr>
        <w:pStyle w:val="EndNoteBibliography"/>
        <w:spacing w:after="0"/>
        <w:ind w:left="720" w:hanging="720"/>
      </w:pPr>
      <w:r w:rsidRPr="00FA0369">
        <w:t>Seip, K. L., &amp; Grøn, Ø. (2017). A new method for identifying possible causal relationships between CO</w:t>
      </w:r>
      <w:r w:rsidRPr="00FA0369">
        <w:rPr>
          <w:vertAlign w:val="subscript"/>
        </w:rPr>
        <w:t>2</w:t>
      </w:r>
      <w:r w:rsidRPr="00FA0369">
        <w:t xml:space="preserve">, total solar irradiance and global temperature change. </w:t>
      </w:r>
      <w:r w:rsidRPr="00FA0369">
        <w:rPr>
          <w:i/>
        </w:rPr>
        <w:t>Theoretical and Applied Climatology</w:t>
      </w:r>
      <w:r w:rsidRPr="00FA0369">
        <w:t>,</w:t>
      </w:r>
      <w:r w:rsidRPr="00FA0369">
        <w:rPr>
          <w:i/>
        </w:rPr>
        <w:t xml:space="preserve"> 127</w:t>
      </w:r>
      <w:r w:rsidRPr="00FA0369">
        <w:t xml:space="preserve">, 923-938. </w:t>
      </w:r>
    </w:p>
    <w:p w14:paraId="2D64AA66" w14:textId="06FF3BF6" w:rsidR="00FA0369" w:rsidRPr="00FA0369" w:rsidRDefault="00FA0369" w:rsidP="00FA0369">
      <w:pPr>
        <w:pStyle w:val="EndNoteBibliography"/>
        <w:spacing w:after="0"/>
        <w:ind w:left="720" w:hanging="720"/>
      </w:pPr>
      <w:r w:rsidRPr="00FA0369">
        <w:t xml:space="preserve">Seip, K. L., &amp; Grøn, Ø. (2019). On the statistical nature of distinct cycles in global warming variables. </w:t>
      </w:r>
      <w:r w:rsidRPr="00FA0369">
        <w:rPr>
          <w:i/>
        </w:rPr>
        <w:t>Climate Dynamics</w:t>
      </w:r>
      <w:r w:rsidRPr="00FA0369">
        <w:t>,</w:t>
      </w:r>
      <w:r w:rsidRPr="00FA0369">
        <w:rPr>
          <w:i/>
        </w:rPr>
        <w:t xml:space="preserve"> 52</w:t>
      </w:r>
      <w:r w:rsidRPr="00FA0369">
        <w:t xml:space="preserve">, 7329-7337. </w:t>
      </w:r>
      <w:hyperlink r:id="rId49" w:history="1">
        <w:r w:rsidRPr="00FA0369">
          <w:rPr>
            <w:rStyle w:val="Hyperlink"/>
          </w:rPr>
          <w:t>https://doi.org/10.1007/s00382-016-</w:t>
        </w:r>
      </w:hyperlink>
      <w:r w:rsidRPr="00FA0369">
        <w:t xml:space="preserve"> 3508-6 </w:t>
      </w:r>
    </w:p>
    <w:p w14:paraId="034B55C9" w14:textId="2FDF536C" w:rsidR="00FA0369" w:rsidRPr="00FA0369" w:rsidRDefault="00FA0369" w:rsidP="00FA0369">
      <w:pPr>
        <w:pStyle w:val="EndNoteBibliography"/>
        <w:spacing w:after="0"/>
        <w:ind w:left="720" w:hanging="720"/>
      </w:pPr>
      <w:r w:rsidRPr="00FA0369">
        <w:t xml:space="preserve">Seip, K. L., Grøn, Ø., &amp; Wang, H. (2018). Carbon dioxide precedes temperature change during short-term pauses in multi-millennial palaeoclimate records. </w:t>
      </w:r>
      <w:r w:rsidRPr="00FA0369">
        <w:rPr>
          <w:i/>
        </w:rPr>
        <w:t>Palaeogeography Palaeoclimatology Palaeoecology</w:t>
      </w:r>
      <w:r w:rsidRPr="00FA0369">
        <w:t>,</w:t>
      </w:r>
      <w:r w:rsidRPr="00FA0369">
        <w:rPr>
          <w:i/>
        </w:rPr>
        <w:t xml:space="preserve"> 506</w:t>
      </w:r>
      <w:r w:rsidRPr="00FA0369">
        <w:t xml:space="preserve">, 101-111. </w:t>
      </w:r>
      <w:hyperlink r:id="rId50" w:history="1">
        <w:r w:rsidRPr="00FA0369">
          <w:rPr>
            <w:rStyle w:val="Hyperlink"/>
          </w:rPr>
          <w:t>https://doi.org/</w:t>
        </w:r>
      </w:hyperlink>
      <w:r w:rsidRPr="00FA0369">
        <w:t xml:space="preserve"> </w:t>
      </w:r>
      <w:hyperlink r:id="rId51" w:history="1">
        <w:r w:rsidRPr="00FA0369">
          <w:rPr>
            <w:rStyle w:val="Hyperlink"/>
          </w:rPr>
          <w:t>https://doi.org/10.1016/j.palaeo.2018.06.021</w:t>
        </w:r>
      </w:hyperlink>
      <w:r w:rsidRPr="00FA0369">
        <w:t xml:space="preserve"> </w:t>
      </w:r>
    </w:p>
    <w:p w14:paraId="17E0212E" w14:textId="37159AD4" w:rsidR="00FA0369" w:rsidRPr="00FA0369" w:rsidRDefault="00FA0369" w:rsidP="00FA0369">
      <w:pPr>
        <w:pStyle w:val="EndNoteBibliography"/>
        <w:spacing w:after="0"/>
        <w:ind w:left="720" w:hanging="720"/>
      </w:pPr>
      <w:r w:rsidRPr="00FA0369">
        <w:t xml:space="preserve">Seip, K. L., Grøn, Ø., &amp; Wang, H. (2019). The North Atlantic oscillations: cycle times for the NAO, the AMO and the AMOC. </w:t>
      </w:r>
      <w:r w:rsidRPr="00FA0369">
        <w:rPr>
          <w:i/>
        </w:rPr>
        <w:t>Climate 7</w:t>
      </w:r>
      <w:r w:rsidRPr="00FA0369">
        <w:t xml:space="preserve">. </w:t>
      </w:r>
      <w:hyperlink r:id="rId52" w:history="1">
        <w:r w:rsidRPr="00FA0369">
          <w:rPr>
            <w:rStyle w:val="Hyperlink"/>
          </w:rPr>
          <w:t>https://doi.org/0.3390/cli7030043</w:t>
        </w:r>
      </w:hyperlink>
      <w:r w:rsidRPr="00FA0369">
        <w:t xml:space="preserve"> </w:t>
      </w:r>
    </w:p>
    <w:p w14:paraId="5501918A" w14:textId="77777777" w:rsidR="00FA0369" w:rsidRPr="00FA0369" w:rsidRDefault="00FA0369" w:rsidP="00FA0369">
      <w:pPr>
        <w:pStyle w:val="EndNoteBibliography"/>
        <w:spacing w:after="0"/>
        <w:ind w:left="720" w:hanging="720"/>
      </w:pPr>
      <w:r w:rsidRPr="00FA0369">
        <w:t xml:space="preserve">Seip, K. L., &amp; McNown, R. (2007). The timing and accuracy of leading and lagging business cycle indicators: a new approach. </w:t>
      </w:r>
      <w:r w:rsidRPr="00FA0369">
        <w:rPr>
          <w:i/>
        </w:rPr>
        <w:t>International Journal of Forecasting</w:t>
      </w:r>
      <w:r w:rsidRPr="00FA0369">
        <w:t>,</w:t>
      </w:r>
      <w:r w:rsidRPr="00FA0369">
        <w:rPr>
          <w:i/>
        </w:rPr>
        <w:t xml:space="preserve"> 22</w:t>
      </w:r>
      <w:r w:rsidRPr="00FA0369">
        <w:t xml:space="preserve">, 277-287. </w:t>
      </w:r>
    </w:p>
    <w:p w14:paraId="05D1A4B6" w14:textId="2E3FF837" w:rsidR="00FA0369" w:rsidRPr="00FA0369" w:rsidRDefault="00FA0369" w:rsidP="00FA0369">
      <w:pPr>
        <w:pStyle w:val="EndNoteBibliography"/>
        <w:spacing w:after="0"/>
        <w:ind w:left="720" w:hanging="720"/>
      </w:pPr>
      <w:r w:rsidRPr="00FA0369">
        <w:lastRenderedPageBreak/>
        <w:t xml:space="preserve">Seip, K. L., &amp; Reynolds, C. S. (1995). Phytoplankton Functional Attributes Along Trophic Gradient and Season. </w:t>
      </w:r>
      <w:r w:rsidRPr="00FA0369">
        <w:rPr>
          <w:i/>
        </w:rPr>
        <w:t>Limnology and Oceanography</w:t>
      </w:r>
      <w:r w:rsidRPr="00FA0369">
        <w:t>,</w:t>
      </w:r>
      <w:r w:rsidRPr="00FA0369">
        <w:rPr>
          <w:i/>
        </w:rPr>
        <w:t xml:space="preserve"> 40</w:t>
      </w:r>
      <w:r w:rsidRPr="00FA0369">
        <w:t xml:space="preserve">(3), 589-597. </w:t>
      </w:r>
      <w:hyperlink r:id="rId53" w:history="1">
        <w:r w:rsidRPr="00FA0369">
          <w:rPr>
            <w:rStyle w:val="Hyperlink"/>
          </w:rPr>
          <w:t>https://doi.org/DOI</w:t>
        </w:r>
      </w:hyperlink>
      <w:r w:rsidRPr="00FA0369">
        <w:t xml:space="preserve"> 10.4319/lo.1995.40.3.0589 </w:t>
      </w:r>
    </w:p>
    <w:p w14:paraId="47E1FE0B" w14:textId="77777777" w:rsidR="00FA0369" w:rsidRPr="00FA0369" w:rsidRDefault="00FA0369" w:rsidP="00FA0369">
      <w:pPr>
        <w:pStyle w:val="EndNoteBibliography"/>
        <w:ind w:left="720" w:hanging="720"/>
      </w:pPr>
      <w:r w:rsidRPr="00FA0369">
        <w:t>Seip, K. L., &amp; Wang, H. (2022). The North Atlantic Oscillations: Lead–Lag Relations for the NAO, the AMO, and the AMOC - A High-Resolution</w:t>
      </w:r>
    </w:p>
    <w:p w14:paraId="5FB4C642" w14:textId="5C0E30C3" w:rsidR="00FA0369" w:rsidRPr="00FA0369" w:rsidRDefault="00FA0369" w:rsidP="00FA0369">
      <w:pPr>
        <w:pStyle w:val="EndNoteBibliography"/>
        <w:spacing w:after="0"/>
        <w:ind w:left="720" w:hanging="720"/>
      </w:pPr>
      <w:r w:rsidRPr="00FA0369">
        <w:t xml:space="preserve">Lead–Lag Analysis. </w:t>
      </w:r>
      <w:r w:rsidRPr="00FA0369">
        <w:rPr>
          <w:i/>
        </w:rPr>
        <w:t>Climate</w:t>
      </w:r>
      <w:r w:rsidRPr="00FA0369">
        <w:t>,</w:t>
      </w:r>
      <w:r w:rsidRPr="00FA0369">
        <w:rPr>
          <w:i/>
        </w:rPr>
        <w:t xml:space="preserve"> 10</w:t>
      </w:r>
      <w:r w:rsidRPr="00FA0369">
        <w:t xml:space="preserve">(5). </w:t>
      </w:r>
      <w:hyperlink r:id="rId54" w:history="1">
        <w:r w:rsidRPr="00FA0369">
          <w:rPr>
            <w:rStyle w:val="Hyperlink"/>
          </w:rPr>
          <w:t>https://doi.org/</w:t>
        </w:r>
      </w:hyperlink>
      <w:r w:rsidRPr="00FA0369">
        <w:t xml:space="preserve"> </w:t>
      </w:r>
      <w:hyperlink r:id="rId55" w:history="1">
        <w:r w:rsidRPr="00FA0369">
          <w:rPr>
            <w:rStyle w:val="Hyperlink"/>
          </w:rPr>
          <w:t>https://doi.org/10.3390/cli10050063</w:t>
        </w:r>
      </w:hyperlink>
      <w:r w:rsidRPr="00FA0369">
        <w:t xml:space="preserve"> </w:t>
      </w:r>
    </w:p>
    <w:p w14:paraId="1665D37D" w14:textId="32341993" w:rsidR="00FA0369" w:rsidRPr="00FA0369" w:rsidRDefault="00FA0369" w:rsidP="00FA0369">
      <w:pPr>
        <w:pStyle w:val="EndNoteBibliography"/>
        <w:spacing w:after="0"/>
        <w:ind w:left="720" w:hanging="720"/>
      </w:pPr>
      <w:r w:rsidRPr="00FA0369">
        <w:t xml:space="preserve">Seip, K. L., &amp; Wang, H. (2022). The North Atlantic Oscillations: Lead–Lag Relations for the NAO, the AMO, and the AMOC. A High-Resolution Lead–Lag Analysis. </w:t>
      </w:r>
      <w:r w:rsidRPr="00FA0369">
        <w:rPr>
          <w:i/>
        </w:rPr>
        <w:t>Climate</w:t>
      </w:r>
      <w:r w:rsidRPr="00FA0369">
        <w:t>,</w:t>
      </w:r>
      <w:r w:rsidRPr="00FA0369">
        <w:rPr>
          <w:i/>
        </w:rPr>
        <w:t xml:space="preserve"> 10</w:t>
      </w:r>
      <w:r w:rsidRPr="00FA0369">
        <w:t xml:space="preserve">, 19, Article 63. </w:t>
      </w:r>
      <w:hyperlink r:id="rId56" w:history="1">
        <w:r w:rsidRPr="00FA0369">
          <w:rPr>
            <w:rStyle w:val="Hyperlink"/>
          </w:rPr>
          <w:t>https://doi.org/https://doi.org/10.3390/cli10050063</w:t>
        </w:r>
      </w:hyperlink>
      <w:r w:rsidRPr="00FA0369">
        <w:t xml:space="preserve"> </w:t>
      </w:r>
    </w:p>
    <w:p w14:paraId="77913A92" w14:textId="2127CE77" w:rsidR="00FA0369" w:rsidRPr="00FA0369" w:rsidRDefault="00FA0369" w:rsidP="00FA0369">
      <w:pPr>
        <w:pStyle w:val="EndNoteBibliography"/>
        <w:spacing w:after="0"/>
        <w:ind w:left="720" w:hanging="720"/>
      </w:pPr>
      <w:r w:rsidRPr="00FA0369">
        <w:t xml:space="preserve">Skagseth, O., Eldevik, T., Arthun, M., Asbjornsen, H., Lien, V. D. S., &amp; Smedsrud, L. H. (2020). Reduced efficiency of the Barents Sea cooling machine. </w:t>
      </w:r>
      <w:r w:rsidRPr="00FA0369">
        <w:rPr>
          <w:i/>
        </w:rPr>
        <w:t>Nature Climate Change</w:t>
      </w:r>
      <w:r w:rsidRPr="00FA0369">
        <w:t>,</w:t>
      </w:r>
      <w:r w:rsidRPr="00FA0369">
        <w:rPr>
          <w:i/>
        </w:rPr>
        <w:t xml:space="preserve"> 10</w:t>
      </w:r>
      <w:r w:rsidRPr="00FA0369">
        <w:t xml:space="preserve">(7), 661-+. </w:t>
      </w:r>
      <w:hyperlink r:id="rId57" w:history="1">
        <w:r w:rsidRPr="00FA0369">
          <w:rPr>
            <w:rStyle w:val="Hyperlink"/>
          </w:rPr>
          <w:t>https://doi.org/10.1038/s41558-020-0772-6</w:t>
        </w:r>
      </w:hyperlink>
      <w:r w:rsidRPr="00FA0369">
        <w:t xml:space="preserve"> </w:t>
      </w:r>
    </w:p>
    <w:p w14:paraId="1DF676A3" w14:textId="7D1A528C" w:rsidR="00FA0369" w:rsidRPr="00FA0369" w:rsidRDefault="00FA0369" w:rsidP="00FA0369">
      <w:pPr>
        <w:pStyle w:val="EndNoteBibliography"/>
        <w:spacing w:after="0"/>
        <w:ind w:left="720" w:hanging="720"/>
      </w:pPr>
      <w:r w:rsidRPr="00FA0369">
        <w:t xml:space="preserve">Sugihara, G., May, R., Ye, H., Hsieh, C. H., Deyle, E., Fogarty, M., &amp; Munch, S. (2012). Detecting Causality in Complex Ecosystems. </w:t>
      </w:r>
      <w:r w:rsidRPr="00FA0369">
        <w:rPr>
          <w:i/>
        </w:rPr>
        <w:t>Science</w:t>
      </w:r>
      <w:r w:rsidRPr="00FA0369">
        <w:t>,</w:t>
      </w:r>
      <w:r w:rsidRPr="00FA0369">
        <w:rPr>
          <w:i/>
        </w:rPr>
        <w:t xml:space="preserve"> 338</w:t>
      </w:r>
      <w:r w:rsidRPr="00FA0369">
        <w:t xml:space="preserve">(6106), 496-500. </w:t>
      </w:r>
      <w:hyperlink r:id="rId58" w:history="1">
        <w:r w:rsidRPr="00FA0369">
          <w:rPr>
            <w:rStyle w:val="Hyperlink"/>
          </w:rPr>
          <w:t>https://doi.org/10.1126/science.1227079</w:t>
        </w:r>
      </w:hyperlink>
      <w:r w:rsidRPr="00FA0369">
        <w:t xml:space="preserve"> </w:t>
      </w:r>
    </w:p>
    <w:p w14:paraId="006C27B5" w14:textId="77777777" w:rsidR="00FA0369" w:rsidRPr="00FA0369" w:rsidRDefault="00FA0369" w:rsidP="00FA0369">
      <w:pPr>
        <w:pStyle w:val="EndNoteBibliography"/>
        <w:spacing w:after="0"/>
        <w:ind w:left="720" w:hanging="720"/>
      </w:pPr>
      <w:r w:rsidRPr="00FA0369">
        <w:t xml:space="preserve">Sugihara, G., &amp; May, R. M. (1990). Nonlinear forecasting as a way of distinguishing chaos from measurement errors in time series. </w:t>
      </w:r>
      <w:r w:rsidRPr="00FA0369">
        <w:rPr>
          <w:i/>
        </w:rPr>
        <w:t>Nature</w:t>
      </w:r>
      <w:r w:rsidRPr="00FA0369">
        <w:t>,</w:t>
      </w:r>
      <w:r w:rsidRPr="00FA0369">
        <w:rPr>
          <w:i/>
        </w:rPr>
        <w:t xml:space="preserve"> 344</w:t>
      </w:r>
      <w:r w:rsidRPr="00FA0369">
        <w:t xml:space="preserve">, 731-741. </w:t>
      </w:r>
    </w:p>
    <w:p w14:paraId="288F2F5E" w14:textId="77777777" w:rsidR="00FA0369" w:rsidRPr="00FA0369" w:rsidRDefault="00FA0369" w:rsidP="00FA0369">
      <w:pPr>
        <w:pStyle w:val="EndNoteBibliography"/>
        <w:spacing w:after="0"/>
        <w:ind w:left="720" w:hanging="720"/>
      </w:pPr>
      <w:r w:rsidRPr="00FA0369">
        <w:t xml:space="preserve">Tomte, O. T., Seip, K. L., &amp; Christophersen, N. (1998). Evidence that loss in predictability increases with weakening of (metabolic) links to physical forcing functions in aquatic ecosystems. </w:t>
      </w:r>
      <w:r w:rsidRPr="00FA0369">
        <w:rPr>
          <w:i/>
        </w:rPr>
        <w:t>Oikos</w:t>
      </w:r>
      <w:r w:rsidRPr="00FA0369">
        <w:t>,</w:t>
      </w:r>
      <w:r w:rsidRPr="00FA0369">
        <w:rPr>
          <w:i/>
        </w:rPr>
        <w:t xml:space="preserve"> 82</w:t>
      </w:r>
      <w:r w:rsidRPr="00FA0369">
        <w:t xml:space="preserve">(2), 325-332. &lt;Go to ISI&gt;://000074878700014 </w:t>
      </w:r>
    </w:p>
    <w:p w14:paraId="0C4C3467" w14:textId="0AD5093D" w:rsidR="00FA0369" w:rsidRPr="00FA0369" w:rsidRDefault="00FA0369" w:rsidP="00FA0369">
      <w:pPr>
        <w:pStyle w:val="EndNoteBibliography"/>
        <w:spacing w:after="0"/>
        <w:ind w:left="720" w:hanging="720"/>
      </w:pPr>
      <w:r w:rsidRPr="00FA0369">
        <w:t xml:space="preserve">Trenberth, K. E. (2020). Understanding climate change through Earth's energy flows. </w:t>
      </w:r>
      <w:r w:rsidRPr="00FA0369">
        <w:rPr>
          <w:i/>
        </w:rPr>
        <w:t>Journal of the Royal Society of New Zealand</w:t>
      </w:r>
      <w:r w:rsidRPr="00FA0369">
        <w:t>,</w:t>
      </w:r>
      <w:r w:rsidRPr="00FA0369">
        <w:rPr>
          <w:i/>
        </w:rPr>
        <w:t xml:space="preserve"> 50</w:t>
      </w:r>
      <w:r w:rsidRPr="00FA0369">
        <w:t xml:space="preserve">(2), 331-347. </w:t>
      </w:r>
      <w:hyperlink r:id="rId59" w:history="1">
        <w:r w:rsidRPr="00FA0369">
          <w:rPr>
            <w:rStyle w:val="Hyperlink"/>
          </w:rPr>
          <w:t>https://doi.org/10.1080/03036758.2020.1741404</w:t>
        </w:r>
      </w:hyperlink>
      <w:r w:rsidRPr="00FA0369">
        <w:t xml:space="preserve"> </w:t>
      </w:r>
    </w:p>
    <w:p w14:paraId="68777B90" w14:textId="109743E2" w:rsidR="00FA0369" w:rsidRPr="00FA0369" w:rsidRDefault="00FA0369" w:rsidP="00FA0369">
      <w:pPr>
        <w:pStyle w:val="EndNoteBibliography"/>
        <w:spacing w:after="0"/>
        <w:ind w:left="720" w:hanging="720"/>
      </w:pPr>
      <w:r w:rsidRPr="00FA0369">
        <w:t xml:space="preserve">Tsonis, A. A., Deyle, E. R., May, R. M., Sugihara, G., Swanson, K., Verbeten, J. D., &amp; Wang, G. L. (2015). Dynamical evidence for causality between galactic cosmic rays and interannual variation in global temperature. </w:t>
      </w:r>
      <w:r w:rsidRPr="00FA0369">
        <w:rPr>
          <w:i/>
        </w:rPr>
        <w:t>Proceedings of the National Academy of Sciences of the United States of America</w:t>
      </w:r>
      <w:r w:rsidRPr="00FA0369">
        <w:t>,</w:t>
      </w:r>
      <w:r w:rsidRPr="00FA0369">
        <w:rPr>
          <w:i/>
        </w:rPr>
        <w:t xml:space="preserve"> 112</w:t>
      </w:r>
      <w:r w:rsidRPr="00FA0369">
        <w:t xml:space="preserve">(11), 3253-3256. </w:t>
      </w:r>
      <w:hyperlink r:id="rId60" w:history="1">
        <w:r w:rsidRPr="00FA0369">
          <w:rPr>
            <w:rStyle w:val="Hyperlink"/>
          </w:rPr>
          <w:t>https://doi.org/DOI</w:t>
        </w:r>
      </w:hyperlink>
      <w:r w:rsidRPr="00FA0369">
        <w:t xml:space="preserve"> 10.1073/pnas.1420291112 </w:t>
      </w:r>
    </w:p>
    <w:p w14:paraId="47C954FB" w14:textId="4CC92DD3" w:rsidR="00FA0369" w:rsidRPr="00FA0369" w:rsidRDefault="00FA0369" w:rsidP="00FA0369">
      <w:pPr>
        <w:pStyle w:val="EndNoteBibliography"/>
        <w:ind w:left="720" w:hanging="720"/>
      </w:pPr>
      <w:r w:rsidRPr="00FA0369">
        <w:t xml:space="preserve">Wang, Z. L., Brickman, D., &amp; Greenan, B. J. W. (2019). Characteristic evolution of the Atlantic Meridional Overturning Circulation from 1990 to 2015: An eddy-resolving ocean model study. </w:t>
      </w:r>
      <w:r w:rsidRPr="00FA0369">
        <w:rPr>
          <w:i/>
        </w:rPr>
        <w:t>Deep-Sea Research Part I-Oceanographic Research Papers</w:t>
      </w:r>
      <w:r w:rsidRPr="00FA0369">
        <w:t>,</w:t>
      </w:r>
      <w:r w:rsidRPr="00FA0369">
        <w:rPr>
          <w:i/>
        </w:rPr>
        <w:t xml:space="preserve"> 149</w:t>
      </w:r>
      <w:r w:rsidRPr="00FA0369">
        <w:t xml:space="preserve">. </w:t>
      </w:r>
      <w:hyperlink r:id="rId61" w:history="1">
        <w:r w:rsidRPr="00FA0369">
          <w:rPr>
            <w:rStyle w:val="Hyperlink"/>
          </w:rPr>
          <w:t>https://doi.org/ARTN</w:t>
        </w:r>
      </w:hyperlink>
      <w:r w:rsidRPr="00FA0369">
        <w:t xml:space="preserve"> 103056</w:t>
      </w:r>
    </w:p>
    <w:p w14:paraId="27577904" w14:textId="77777777" w:rsidR="00FA0369" w:rsidRPr="00FA0369" w:rsidRDefault="00FA0369" w:rsidP="00FA0369">
      <w:pPr>
        <w:pStyle w:val="EndNoteBibliography"/>
        <w:spacing w:after="0"/>
        <w:ind w:left="720" w:hanging="720"/>
      </w:pPr>
      <w:r w:rsidRPr="00FA0369">
        <w:t xml:space="preserve">10.1016/j.dsr.2019.06.002 </w:t>
      </w:r>
    </w:p>
    <w:p w14:paraId="4277AD14" w14:textId="7721B222" w:rsidR="00FA0369" w:rsidRPr="00FA0369" w:rsidRDefault="00FA0369" w:rsidP="00FA0369">
      <w:pPr>
        <w:pStyle w:val="EndNoteBibliography"/>
        <w:ind w:left="720" w:hanging="720"/>
      </w:pPr>
      <w:r w:rsidRPr="00A113B3">
        <w:rPr>
          <w:lang w:val="de-DE"/>
        </w:rPr>
        <w:t xml:space="preserve">Wu, T. W., Hu, A. X., Gao, F., Zhang, J., &amp; Meehl, G. A. (2019). </w:t>
      </w:r>
      <w:r w:rsidRPr="00FA0369">
        <w:t xml:space="preserve">New insights into natural variability and anthropogenic forcing of global/regional climate evolution. </w:t>
      </w:r>
      <w:r w:rsidRPr="00FA0369">
        <w:rPr>
          <w:i/>
        </w:rPr>
        <w:t>Npj Climate and Atmospheric Science</w:t>
      </w:r>
      <w:r w:rsidRPr="00FA0369">
        <w:t>,</w:t>
      </w:r>
      <w:r w:rsidRPr="00FA0369">
        <w:rPr>
          <w:i/>
        </w:rPr>
        <w:t xml:space="preserve"> 2</w:t>
      </w:r>
      <w:r w:rsidRPr="00FA0369">
        <w:t xml:space="preserve">. </w:t>
      </w:r>
      <w:hyperlink r:id="rId62" w:history="1">
        <w:r w:rsidRPr="00FA0369">
          <w:rPr>
            <w:rStyle w:val="Hyperlink"/>
          </w:rPr>
          <w:t>https://doi.org/UNSP</w:t>
        </w:r>
      </w:hyperlink>
      <w:r w:rsidRPr="00FA0369">
        <w:t xml:space="preserve"> 18</w:t>
      </w:r>
    </w:p>
    <w:p w14:paraId="68AFBC5B" w14:textId="77777777" w:rsidR="00FA0369" w:rsidRPr="00FA0369" w:rsidRDefault="00FA0369" w:rsidP="00FA0369">
      <w:pPr>
        <w:pStyle w:val="EndNoteBibliography"/>
        <w:spacing w:after="0"/>
        <w:ind w:left="720" w:hanging="720"/>
      </w:pPr>
      <w:r w:rsidRPr="00FA0369">
        <w:t xml:space="preserve">10.1038/s41612-019-0075-7 </w:t>
      </w:r>
    </w:p>
    <w:p w14:paraId="0D5DED7A" w14:textId="00A7300E" w:rsidR="00FA0369" w:rsidRPr="00FA0369" w:rsidRDefault="00FA0369" w:rsidP="00FA0369">
      <w:pPr>
        <w:pStyle w:val="EndNoteBibliography"/>
        <w:ind w:left="720" w:hanging="720"/>
      </w:pPr>
      <w:r w:rsidRPr="00FA0369">
        <w:t xml:space="preserve">Zhang, R. (2010). Latitudinal dependence of Atlantic meridional overturning circulation (AMOC) variations. </w:t>
      </w:r>
      <w:r w:rsidRPr="00FA0369">
        <w:rPr>
          <w:i/>
        </w:rPr>
        <w:t>Geophysical Research Letters</w:t>
      </w:r>
      <w:r w:rsidRPr="00FA0369">
        <w:t>,</w:t>
      </w:r>
      <w:r w:rsidRPr="00FA0369">
        <w:rPr>
          <w:i/>
        </w:rPr>
        <w:t xml:space="preserve"> 37</w:t>
      </w:r>
      <w:r w:rsidRPr="00FA0369">
        <w:t xml:space="preserve">. </w:t>
      </w:r>
      <w:hyperlink r:id="rId63" w:history="1">
        <w:r w:rsidRPr="00FA0369">
          <w:rPr>
            <w:rStyle w:val="Hyperlink"/>
          </w:rPr>
          <w:t>https://doi.org/Artn</w:t>
        </w:r>
      </w:hyperlink>
      <w:r w:rsidRPr="00FA0369">
        <w:t xml:space="preserve"> L16703</w:t>
      </w:r>
    </w:p>
    <w:p w14:paraId="3AF8EA2B" w14:textId="77777777" w:rsidR="00FA0369" w:rsidRPr="00FA0369" w:rsidRDefault="00FA0369" w:rsidP="00FA0369">
      <w:pPr>
        <w:pStyle w:val="EndNoteBibliography"/>
        <w:spacing w:after="0"/>
        <w:ind w:left="720" w:hanging="720"/>
      </w:pPr>
      <w:r w:rsidRPr="00FA0369">
        <w:t xml:space="preserve">10.1029/2010gl044474 </w:t>
      </w:r>
    </w:p>
    <w:p w14:paraId="195004D3" w14:textId="08933165" w:rsidR="00FA0369" w:rsidRPr="00FA0369" w:rsidRDefault="00FA0369" w:rsidP="00FA0369">
      <w:pPr>
        <w:pStyle w:val="EndNoteBibliography"/>
        <w:ind w:left="720" w:hanging="720"/>
      </w:pPr>
      <w:r w:rsidRPr="00FA0369">
        <w:t xml:space="preserve">Zhang, R., Sutton, R., Danabasoglu, G., Kwon, Y. O., Marsh, R., Yeager, S. G., Amrhein, D. E., &amp; Little, C. M. (2019). A Review of the Role of the Atlantic Meridional Overturning Circulation in Atlantic Multidecadal Variability and Associated Climate Impacts. </w:t>
      </w:r>
      <w:r w:rsidRPr="00FA0369">
        <w:rPr>
          <w:i/>
        </w:rPr>
        <w:t>Reviews of Geophysics</w:t>
      </w:r>
      <w:r w:rsidRPr="00FA0369">
        <w:t>,</w:t>
      </w:r>
      <w:r w:rsidRPr="00FA0369">
        <w:rPr>
          <w:i/>
        </w:rPr>
        <w:t xml:space="preserve"> 57</w:t>
      </w:r>
      <w:r w:rsidRPr="00FA0369">
        <w:t xml:space="preserve">(2), 316-375. </w:t>
      </w:r>
      <w:hyperlink r:id="rId64" w:history="1">
        <w:r w:rsidRPr="00FA0369">
          <w:rPr>
            <w:rStyle w:val="Hyperlink"/>
          </w:rPr>
          <w:t>https://doi.org/10.1029/2019rg000644</w:t>
        </w:r>
      </w:hyperlink>
      <w:r w:rsidRPr="00FA0369">
        <w:t xml:space="preserve"> </w:t>
      </w:r>
    </w:p>
    <w:p w14:paraId="52EEEB17" w14:textId="33FA8CAC" w:rsidR="00174500" w:rsidRPr="00FA0369" w:rsidRDefault="009057BE" w:rsidP="002905F7">
      <w:pPr>
        <w:spacing w:line="480" w:lineRule="auto"/>
        <w:rPr>
          <w:rFonts w:ascii="Times New Roman" w:hAnsi="Times New Roman" w:cs="Times New Roman"/>
          <w:sz w:val="24"/>
          <w:szCs w:val="24"/>
        </w:rPr>
      </w:pPr>
      <w:r w:rsidRPr="00FA0369">
        <w:rPr>
          <w:rFonts w:ascii="Times New Roman" w:hAnsi="Times New Roman" w:cs="Times New Roman"/>
          <w:sz w:val="24"/>
          <w:szCs w:val="24"/>
        </w:rPr>
        <w:fldChar w:fldCharType="end"/>
      </w:r>
      <w:bookmarkStart w:id="52" w:name="_Toc103347881"/>
      <w:bookmarkStart w:id="53" w:name="_Toc135765711"/>
      <w:r w:rsidR="00174500" w:rsidRPr="00FA0369">
        <w:rPr>
          <w:rFonts w:ascii="Times New Roman" w:hAnsi="Times New Roman" w:cs="Times New Roman"/>
          <w:sz w:val="24"/>
          <w:szCs w:val="24"/>
        </w:rPr>
        <w:t xml:space="preserve">Supplementary </w:t>
      </w:r>
      <w:r w:rsidR="00BD0D8E">
        <w:rPr>
          <w:rFonts w:ascii="Times New Roman" w:hAnsi="Times New Roman" w:cs="Times New Roman"/>
          <w:sz w:val="24"/>
          <w:szCs w:val="24"/>
        </w:rPr>
        <w:t>M</w:t>
      </w:r>
      <w:r w:rsidR="00174500" w:rsidRPr="00FA0369">
        <w:rPr>
          <w:rFonts w:ascii="Times New Roman" w:hAnsi="Times New Roman" w:cs="Times New Roman"/>
          <w:sz w:val="24"/>
          <w:szCs w:val="24"/>
        </w:rPr>
        <w:t xml:space="preserve">aterials </w:t>
      </w:r>
    </w:p>
    <w:p w14:paraId="1B6AB784" w14:textId="75C2D3EC" w:rsidR="00B46693" w:rsidRPr="00FA0369" w:rsidRDefault="00C051B4" w:rsidP="002905F7">
      <w:pPr>
        <w:pStyle w:val="Heading1"/>
        <w:spacing w:line="480" w:lineRule="auto"/>
        <w:rPr>
          <w:rFonts w:ascii="Times New Roman" w:hAnsi="Times New Roman" w:cs="Times New Roman"/>
          <w:color w:val="auto"/>
          <w:sz w:val="24"/>
          <w:szCs w:val="24"/>
        </w:rPr>
      </w:pPr>
      <w:r w:rsidRPr="00FA0369">
        <w:rPr>
          <w:rFonts w:ascii="Times New Roman" w:hAnsi="Times New Roman" w:cs="Times New Roman"/>
          <w:color w:val="auto"/>
          <w:sz w:val="24"/>
          <w:szCs w:val="24"/>
        </w:rPr>
        <w:lastRenderedPageBreak/>
        <w:t xml:space="preserve">Supplementary </w:t>
      </w:r>
      <w:r w:rsidR="00BD0D8E">
        <w:rPr>
          <w:rFonts w:ascii="Times New Roman" w:hAnsi="Times New Roman" w:cs="Times New Roman"/>
          <w:color w:val="auto"/>
          <w:sz w:val="24"/>
          <w:szCs w:val="24"/>
        </w:rPr>
        <w:t>M</w:t>
      </w:r>
      <w:r w:rsidRPr="00FA0369">
        <w:rPr>
          <w:rFonts w:ascii="Times New Roman" w:hAnsi="Times New Roman" w:cs="Times New Roman"/>
          <w:color w:val="auto"/>
          <w:sz w:val="24"/>
          <w:szCs w:val="24"/>
        </w:rPr>
        <w:t>aterial</w:t>
      </w:r>
      <w:r w:rsidR="00B46693" w:rsidRPr="00FA0369">
        <w:rPr>
          <w:rFonts w:ascii="Times New Roman" w:hAnsi="Times New Roman" w:cs="Times New Roman"/>
          <w:color w:val="auto"/>
          <w:sz w:val="24"/>
          <w:szCs w:val="24"/>
        </w:rPr>
        <w:t xml:space="preserve"> A. AMOC</w:t>
      </w:r>
      <w:r w:rsidR="00DC33B9" w:rsidRPr="00FA0369">
        <w:rPr>
          <w:rFonts w:ascii="Times New Roman" w:hAnsi="Times New Roman" w:cs="Times New Roman"/>
          <w:color w:val="auto"/>
          <w:sz w:val="24"/>
          <w:szCs w:val="24"/>
        </w:rPr>
        <w:t xml:space="preserve"> and NAO</w:t>
      </w:r>
      <w:r w:rsidR="00B46693" w:rsidRPr="00FA0369">
        <w:rPr>
          <w:rFonts w:ascii="Times New Roman" w:hAnsi="Times New Roman" w:cs="Times New Roman"/>
          <w:color w:val="auto"/>
          <w:sz w:val="24"/>
          <w:szCs w:val="24"/>
        </w:rPr>
        <w:t xml:space="preserve"> Series</w:t>
      </w:r>
      <w:bookmarkEnd w:id="52"/>
      <w:bookmarkEnd w:id="53"/>
    </w:p>
    <w:p w14:paraId="142F3E0D" w14:textId="41FD288C" w:rsidR="0019737C" w:rsidRPr="002905F7" w:rsidRDefault="00B46693" w:rsidP="00806BC2">
      <w:pPr>
        <w:pStyle w:val="MDPI31text"/>
        <w:spacing w:line="480" w:lineRule="auto"/>
        <w:ind w:left="0" w:firstLine="0"/>
        <w:rPr>
          <w:rFonts w:ascii="Times New Roman" w:hAnsi="Times New Roman"/>
          <w:color w:val="auto"/>
          <w:sz w:val="24"/>
          <w:szCs w:val="24"/>
        </w:rPr>
      </w:pPr>
      <w:r w:rsidRPr="00FA0369">
        <w:rPr>
          <w:rFonts w:ascii="Times New Roman" w:hAnsi="Times New Roman"/>
          <w:color w:val="auto"/>
          <w:sz w:val="24"/>
          <w:szCs w:val="24"/>
        </w:rPr>
        <w:t xml:space="preserve">We have two time series for the AMOC over the period from 2004 to 2019. One series is from Caesar, McCarthy [6] and personal communication. The other is from the </w:t>
      </w:r>
      <w:r w:rsidR="003E5602" w:rsidRPr="00FA0369">
        <w:rPr>
          <w:rFonts w:ascii="Times New Roman" w:hAnsi="Times New Roman"/>
          <w:color w:val="auto"/>
          <w:sz w:val="24"/>
          <w:szCs w:val="24"/>
        </w:rPr>
        <w:t>website</w:t>
      </w:r>
      <w:r w:rsidRPr="00764575">
        <w:rPr>
          <w:rFonts w:ascii="Times New Roman" w:hAnsi="Times New Roman"/>
          <w:color w:val="auto"/>
          <w:sz w:val="24"/>
          <w:szCs w:val="24"/>
        </w:rPr>
        <w:t xml:space="preserve"> </w:t>
      </w:r>
      <w:r w:rsidRPr="00FA0369">
        <w:rPr>
          <w:rFonts w:ascii="Times New Roman" w:hAnsi="Times New Roman"/>
          <w:color w:val="auto"/>
          <w:sz w:val="24"/>
          <w:szCs w:val="24"/>
        </w:rPr>
        <w:t>http://www.acsis.ac.uk/climate-indicators/atlantic-meridional-overturning-circulation</w:t>
      </w:r>
      <w:r w:rsidRPr="00764575">
        <w:rPr>
          <w:rStyle w:val="Hyperlink"/>
          <w:rFonts w:ascii="Times New Roman" w:hAnsi="Times New Roman"/>
          <w:color w:val="auto"/>
          <w:sz w:val="24"/>
          <w:szCs w:val="24"/>
        </w:rPr>
        <w:t xml:space="preserve"> (accessed on 15 March 2022)</w:t>
      </w:r>
      <w:r w:rsidR="00B22E4A" w:rsidRPr="00764575">
        <w:rPr>
          <w:rStyle w:val="Hyperlink"/>
          <w:rFonts w:ascii="Times New Roman" w:hAnsi="Times New Roman"/>
          <w:color w:val="auto"/>
          <w:sz w:val="24"/>
          <w:szCs w:val="24"/>
        </w:rPr>
        <w:t xml:space="preserve"> </w:t>
      </w:r>
      <w:r w:rsidR="00063512" w:rsidRPr="00764575">
        <w:rPr>
          <w:rStyle w:val="Hyperlink"/>
          <w:rFonts w:ascii="Times New Roman" w:hAnsi="Times New Roman"/>
          <w:color w:val="auto"/>
          <w:sz w:val="24"/>
          <w:szCs w:val="24"/>
        </w:rPr>
        <w:t>and</w:t>
      </w:r>
      <w:r w:rsidR="006974F0" w:rsidRPr="00FA0369">
        <w:rPr>
          <w:rFonts w:ascii="Times New Roman" w:hAnsi="Times New Roman"/>
          <w:color w:val="auto"/>
          <w:sz w:val="24"/>
          <w:szCs w:val="24"/>
        </w:rPr>
        <w:t xml:space="preserve"> </w:t>
      </w:r>
      <w:hyperlink r:id="rId65" w:history="1">
        <w:r w:rsidR="006974F0" w:rsidRPr="00FA0369">
          <w:rPr>
            <w:rStyle w:val="Hyperlink"/>
            <w:rFonts w:ascii="Times New Roman" w:hAnsi="Times New Roman"/>
            <w:color w:val="auto"/>
            <w:sz w:val="24"/>
            <w:szCs w:val="24"/>
          </w:rPr>
          <w:t>https://rapid.ac.uk/</w:t>
        </w:r>
      </w:hyperlink>
      <w:r w:rsidR="00BD0D8E">
        <w:rPr>
          <w:rStyle w:val="Hyperlink"/>
          <w:rFonts w:ascii="Times New Roman" w:hAnsi="Times New Roman"/>
          <w:color w:val="auto"/>
          <w:sz w:val="24"/>
          <w:szCs w:val="24"/>
        </w:rPr>
        <w:t>,</w:t>
      </w:r>
      <w:r w:rsidR="006974F0" w:rsidRPr="00764575">
        <w:rPr>
          <w:rFonts w:ascii="Times New Roman" w:hAnsi="Times New Roman"/>
          <w:color w:val="auto"/>
          <w:sz w:val="24"/>
          <w:szCs w:val="24"/>
        </w:rPr>
        <w:t xml:space="preserve"> </w:t>
      </w:r>
      <w:r w:rsidR="00EB4081" w:rsidRPr="00764575">
        <w:rPr>
          <w:rFonts w:ascii="Times New Roman" w:hAnsi="Times New Roman"/>
          <w:color w:val="auto"/>
          <w:sz w:val="24"/>
          <w:szCs w:val="24"/>
        </w:rPr>
        <w:t xml:space="preserve">but reprocessed by </w:t>
      </w:r>
      <w:r w:rsidR="00A76B27" w:rsidRPr="00FA0369">
        <w:rPr>
          <w:rFonts w:ascii="Times New Roman" w:hAnsi="Times New Roman"/>
          <w:color w:val="auto"/>
          <w:sz w:val="24"/>
          <w:szCs w:val="24"/>
        </w:rPr>
        <w:t xml:space="preserve">Michael N. Evans </w:t>
      </w:r>
      <w:hyperlink r:id="rId66" w:history="1">
        <w:r w:rsidR="00BD0D8E" w:rsidRPr="00BD0D8E">
          <w:rPr>
            <w:rStyle w:val="Hyperlink"/>
            <w:rFonts w:ascii="Times New Roman" w:hAnsi="Times New Roman"/>
            <w:sz w:val="24"/>
            <w:szCs w:val="24"/>
          </w:rPr>
          <w:t>mnevans@umd.edu</w:t>
        </w:r>
      </w:hyperlink>
      <w:r w:rsidR="00BD0D8E">
        <w:rPr>
          <w:rFonts w:ascii="Times New Roman" w:hAnsi="Times New Roman"/>
          <w:color w:val="auto"/>
          <w:sz w:val="24"/>
          <w:szCs w:val="24"/>
        </w:rPr>
        <w:t>.</w:t>
      </w:r>
      <w:r w:rsidRPr="00764575">
        <w:rPr>
          <w:rFonts w:ascii="Times New Roman" w:hAnsi="Times New Roman"/>
          <w:color w:val="auto"/>
          <w:sz w:val="24"/>
          <w:szCs w:val="24"/>
        </w:rPr>
        <w:t xml:space="preserve"> </w:t>
      </w:r>
      <w:r w:rsidR="003709CF" w:rsidRPr="00764575">
        <w:rPr>
          <w:rFonts w:ascii="Times New Roman" w:hAnsi="Times New Roman"/>
          <w:color w:val="auto"/>
          <w:sz w:val="24"/>
          <w:szCs w:val="24"/>
        </w:rPr>
        <w:t>The AMOC 41 series</w:t>
      </w:r>
      <w:r w:rsidR="001212E8" w:rsidRPr="00764575">
        <w:rPr>
          <w:rFonts w:ascii="Times New Roman" w:hAnsi="Times New Roman"/>
          <w:color w:val="auto"/>
          <w:sz w:val="24"/>
          <w:szCs w:val="24"/>
        </w:rPr>
        <w:t xml:space="preserve"> 2002 to 2012</w:t>
      </w:r>
      <w:r w:rsidR="003709CF" w:rsidRPr="00764575">
        <w:rPr>
          <w:rFonts w:ascii="Times New Roman" w:hAnsi="Times New Roman"/>
          <w:color w:val="auto"/>
          <w:sz w:val="24"/>
          <w:szCs w:val="24"/>
        </w:rPr>
        <w:t xml:space="preserve"> are from</w:t>
      </w:r>
      <w:r w:rsidR="002A77BA" w:rsidRPr="00764575">
        <w:rPr>
          <w:rFonts w:ascii="Times New Roman" w:hAnsi="Times New Roman"/>
          <w:color w:val="auto"/>
          <w:sz w:val="24"/>
          <w:szCs w:val="24"/>
        </w:rPr>
        <w:t xml:space="preserve"> </w:t>
      </w:r>
      <w:r w:rsidR="002A77BA" w:rsidRPr="00764575">
        <w:rPr>
          <w:rFonts w:ascii="Times New Roman" w:hAnsi="Times New Roman"/>
          <w:color w:val="auto"/>
          <w:sz w:val="24"/>
          <w:szCs w:val="24"/>
        </w:rPr>
        <w:fldChar w:fldCharType="begin">
          <w:fldData xml:space="preserve">PEVuZE5vdGU+PENpdGUgQXV0aG9yWWVhcj0iMSI+PEF1dGhvcj5XYW5nPC9BdXRob3I+PFllYXI+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==
</w:fldData>
        </w:fldChar>
      </w:r>
      <w:r w:rsidR="002A77BA" w:rsidRPr="00764575">
        <w:rPr>
          <w:rFonts w:ascii="Times New Roman" w:hAnsi="Times New Roman"/>
          <w:color w:val="auto"/>
          <w:sz w:val="24"/>
          <w:szCs w:val="24"/>
        </w:rPr>
        <w:instrText xml:space="preserve"> ADDIN EN.CITE </w:instrText>
      </w:r>
      <w:r w:rsidR="002A77BA" w:rsidRPr="00764575">
        <w:rPr>
          <w:rFonts w:ascii="Times New Roman" w:hAnsi="Times New Roman"/>
          <w:color w:val="auto"/>
          <w:sz w:val="24"/>
          <w:szCs w:val="24"/>
        </w:rPr>
        <w:fldChar w:fldCharType="begin">
          <w:fldData xml:space="preserve">PEVuZE5vdGU+PENpdGUgQXV0aG9yWWVhcj0iMSI+PEF1dGhvcj5XYW5nPC9BdXRob3I+PFllYXI+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==
</w:fldData>
        </w:fldChar>
      </w:r>
      <w:r w:rsidR="002A77BA" w:rsidRPr="00764575">
        <w:rPr>
          <w:rFonts w:ascii="Times New Roman" w:hAnsi="Times New Roman"/>
          <w:color w:val="auto"/>
          <w:sz w:val="24"/>
          <w:szCs w:val="24"/>
        </w:rPr>
        <w:instrText xml:space="preserve"> ADDIN EN.CITE.DATA </w:instrText>
      </w:r>
      <w:r w:rsidR="002A77BA" w:rsidRPr="00764575">
        <w:rPr>
          <w:rFonts w:ascii="Times New Roman" w:hAnsi="Times New Roman"/>
          <w:color w:val="auto"/>
          <w:sz w:val="24"/>
          <w:szCs w:val="24"/>
        </w:rPr>
      </w:r>
      <w:r w:rsidR="002A77BA" w:rsidRPr="00764575">
        <w:rPr>
          <w:rFonts w:ascii="Times New Roman" w:hAnsi="Times New Roman"/>
          <w:color w:val="auto"/>
          <w:sz w:val="24"/>
          <w:szCs w:val="24"/>
        </w:rPr>
        <w:fldChar w:fldCharType="end"/>
      </w:r>
      <w:r w:rsidR="002A77BA" w:rsidRPr="00764575">
        <w:rPr>
          <w:rFonts w:ascii="Times New Roman" w:hAnsi="Times New Roman"/>
          <w:color w:val="auto"/>
          <w:sz w:val="24"/>
          <w:szCs w:val="24"/>
        </w:rPr>
      </w:r>
      <w:r w:rsidR="002A77BA" w:rsidRPr="00764575">
        <w:rPr>
          <w:rFonts w:ascii="Times New Roman" w:hAnsi="Times New Roman"/>
          <w:color w:val="auto"/>
          <w:sz w:val="24"/>
          <w:szCs w:val="24"/>
        </w:rPr>
        <w:fldChar w:fldCharType="separate"/>
      </w:r>
      <w:r w:rsidR="002A77BA" w:rsidRPr="00764575">
        <w:rPr>
          <w:rFonts w:ascii="Times New Roman" w:hAnsi="Times New Roman"/>
          <w:noProof/>
          <w:color w:val="auto"/>
          <w:sz w:val="24"/>
          <w:szCs w:val="24"/>
        </w:rPr>
        <w:t>Wang et al. (2019)</w:t>
      </w:r>
      <w:r w:rsidR="002A77BA" w:rsidRPr="00764575">
        <w:rPr>
          <w:rFonts w:ascii="Times New Roman" w:hAnsi="Times New Roman"/>
          <w:color w:val="auto"/>
          <w:sz w:val="24"/>
          <w:szCs w:val="24"/>
        </w:rPr>
        <w:fldChar w:fldCharType="end"/>
      </w:r>
      <w:r w:rsidR="003E5602" w:rsidRPr="00764575">
        <w:rPr>
          <w:rFonts w:ascii="Times New Roman" w:hAnsi="Times New Roman"/>
          <w:color w:val="auto"/>
          <w:sz w:val="24"/>
          <w:szCs w:val="24"/>
        </w:rPr>
        <w:t>.</w:t>
      </w:r>
      <w:r w:rsidR="00A76B27" w:rsidRPr="00764575">
        <w:rPr>
          <w:rFonts w:ascii="Times New Roman" w:hAnsi="Times New Roman"/>
          <w:color w:val="auto"/>
          <w:sz w:val="24"/>
          <w:szCs w:val="24"/>
        </w:rPr>
        <w:t xml:space="preserve"> </w:t>
      </w:r>
      <w:r w:rsidRPr="00764575">
        <w:rPr>
          <w:rFonts w:ascii="Times New Roman" w:hAnsi="Times New Roman"/>
          <w:color w:val="auto"/>
          <w:sz w:val="24"/>
          <w:szCs w:val="24"/>
        </w:rPr>
        <w:t xml:space="preserve">The </w:t>
      </w:r>
      <w:r w:rsidRPr="002905F7">
        <w:rPr>
          <w:rFonts w:ascii="Times New Roman" w:hAnsi="Times New Roman"/>
          <w:color w:val="auto"/>
          <w:sz w:val="24"/>
          <w:szCs w:val="24"/>
        </w:rPr>
        <w:t>series are centered and normalized to unit standard deviation in Figure A</w:t>
      </w:r>
      <w:r w:rsidR="00425CD7" w:rsidRPr="002905F7">
        <w:rPr>
          <w:rFonts w:ascii="Times New Roman" w:hAnsi="Times New Roman"/>
          <w:color w:val="auto"/>
          <w:sz w:val="24"/>
          <w:szCs w:val="24"/>
        </w:rPr>
        <w:t xml:space="preserve"> </w:t>
      </w:r>
      <w:proofErr w:type="spellStart"/>
      <w:r w:rsidR="00425CD7" w:rsidRPr="002905F7">
        <w:rPr>
          <w:rFonts w:ascii="Times New Roman" w:hAnsi="Times New Roman"/>
          <w:color w:val="auto"/>
          <w:sz w:val="24"/>
          <w:szCs w:val="24"/>
        </w:rPr>
        <w:t>a</w:t>
      </w:r>
      <w:proofErr w:type="spellEnd"/>
      <w:r w:rsidRPr="002905F7">
        <w:rPr>
          <w:rFonts w:ascii="Times New Roman" w:hAnsi="Times New Roman"/>
          <w:color w:val="auto"/>
          <w:sz w:val="24"/>
          <w:szCs w:val="24"/>
        </w:rPr>
        <w:t>.</w:t>
      </w:r>
    </w:p>
    <w:p w14:paraId="5728BBCD" w14:textId="46C9058C" w:rsidR="00A20129" w:rsidRPr="002905F7" w:rsidRDefault="00F0767D" w:rsidP="002905F7">
      <w:pPr>
        <w:pStyle w:val="Heading1"/>
        <w:spacing w:line="480" w:lineRule="auto"/>
        <w:rPr>
          <w:rFonts w:ascii="Times New Roman" w:hAnsi="Times New Roman" w:cs="Times New Roman"/>
          <w:color w:val="auto"/>
          <w:sz w:val="24"/>
          <w:szCs w:val="24"/>
        </w:rPr>
      </w:pPr>
      <w:bookmarkStart w:id="54" w:name="_Toc135765712"/>
      <w:r w:rsidRPr="002905F7">
        <w:rPr>
          <w:rFonts w:ascii="Times New Roman" w:hAnsi="Times New Roman" w:cs="Times New Roman"/>
          <w:color w:val="auto"/>
          <w:sz w:val="24"/>
          <w:szCs w:val="24"/>
        </w:rPr>
        <w:t xml:space="preserve">Supplementary </w:t>
      </w:r>
      <w:r w:rsidR="00BD0D8E">
        <w:rPr>
          <w:rFonts w:ascii="Times New Roman" w:hAnsi="Times New Roman" w:cs="Times New Roman"/>
          <w:color w:val="auto"/>
          <w:sz w:val="24"/>
          <w:szCs w:val="24"/>
        </w:rPr>
        <w:t>M</w:t>
      </w:r>
      <w:r w:rsidRPr="002905F7">
        <w:rPr>
          <w:rFonts w:ascii="Times New Roman" w:hAnsi="Times New Roman" w:cs="Times New Roman"/>
          <w:color w:val="auto"/>
          <w:sz w:val="24"/>
          <w:szCs w:val="24"/>
        </w:rPr>
        <w:t>aterial B</w:t>
      </w:r>
      <w:r w:rsidR="00FE73E6" w:rsidRPr="002905F7">
        <w:rPr>
          <w:rFonts w:ascii="Times New Roman" w:hAnsi="Times New Roman" w:cs="Times New Roman"/>
          <w:color w:val="auto"/>
          <w:sz w:val="24"/>
          <w:szCs w:val="24"/>
        </w:rPr>
        <w:t>.</w:t>
      </w:r>
      <w:r w:rsidR="005207AA" w:rsidRPr="002905F7">
        <w:rPr>
          <w:rFonts w:ascii="Times New Roman" w:hAnsi="Times New Roman" w:cs="Times New Roman"/>
          <w:color w:val="auto"/>
          <w:sz w:val="24"/>
          <w:szCs w:val="24"/>
        </w:rPr>
        <w:t xml:space="preserve">  Lead-lag methods</w:t>
      </w:r>
      <w:bookmarkEnd w:id="54"/>
    </w:p>
    <w:p w14:paraId="122403F3" w14:textId="2307BD44" w:rsidR="0099796A" w:rsidRPr="00764575" w:rsidRDefault="00050BE6" w:rsidP="00806BC2">
      <w:pPr>
        <w:pStyle w:val="H1"/>
        <w:rPr>
          <w:b w:val="0"/>
          <w:bCs/>
          <w:sz w:val="24"/>
          <w:szCs w:val="24"/>
        </w:rPr>
      </w:pPr>
      <w:r w:rsidRPr="00764575">
        <w:rPr>
          <w:b w:val="0"/>
          <w:bCs/>
          <w:i/>
          <w:iCs/>
          <w:sz w:val="24"/>
          <w:szCs w:val="24"/>
        </w:rPr>
        <w:t xml:space="preserve">Comparing </w:t>
      </w:r>
      <w:r w:rsidR="00C321A2" w:rsidRPr="00764575">
        <w:rPr>
          <w:b w:val="0"/>
          <w:bCs/>
          <w:i/>
          <w:iCs/>
          <w:sz w:val="24"/>
          <w:szCs w:val="24"/>
        </w:rPr>
        <w:t>the high-resolution LL method</w:t>
      </w:r>
      <w:r w:rsidR="006516AE" w:rsidRPr="00764575">
        <w:rPr>
          <w:b w:val="0"/>
          <w:bCs/>
          <w:i/>
          <w:iCs/>
          <w:sz w:val="24"/>
          <w:szCs w:val="24"/>
        </w:rPr>
        <w:t xml:space="preserve"> (HRLL)</w:t>
      </w:r>
      <w:r w:rsidR="00C321A2" w:rsidRPr="00764575">
        <w:rPr>
          <w:b w:val="0"/>
          <w:bCs/>
          <w:i/>
          <w:iCs/>
          <w:sz w:val="24"/>
          <w:szCs w:val="24"/>
        </w:rPr>
        <w:t xml:space="preserve"> with </w:t>
      </w:r>
      <w:r w:rsidR="0013200D" w:rsidRPr="00764575">
        <w:rPr>
          <w:b w:val="0"/>
          <w:bCs/>
          <w:i/>
          <w:iCs/>
          <w:sz w:val="24"/>
          <w:szCs w:val="24"/>
        </w:rPr>
        <w:t>cross</w:t>
      </w:r>
      <w:r w:rsidR="0013200D">
        <w:rPr>
          <w:b w:val="0"/>
          <w:bCs/>
          <w:i/>
          <w:iCs/>
          <w:sz w:val="24"/>
          <w:szCs w:val="24"/>
        </w:rPr>
        <w:t>-</w:t>
      </w:r>
      <w:r w:rsidR="00C321A2" w:rsidRPr="00764575">
        <w:rPr>
          <w:b w:val="0"/>
          <w:bCs/>
          <w:i/>
          <w:iCs/>
          <w:sz w:val="24"/>
          <w:szCs w:val="24"/>
        </w:rPr>
        <w:t xml:space="preserve">correlation </w:t>
      </w:r>
      <w:r w:rsidR="006516AE" w:rsidRPr="00764575">
        <w:rPr>
          <w:b w:val="0"/>
          <w:bCs/>
          <w:i/>
          <w:iCs/>
          <w:sz w:val="24"/>
          <w:szCs w:val="24"/>
        </w:rPr>
        <w:t>analysis (CCA)</w:t>
      </w:r>
      <w:r w:rsidR="00C321A2" w:rsidRPr="00764575">
        <w:rPr>
          <w:b w:val="0"/>
          <w:bCs/>
          <w:sz w:val="24"/>
          <w:szCs w:val="24"/>
        </w:rPr>
        <w:t xml:space="preserve">. </w:t>
      </w:r>
      <w:r w:rsidR="00E41975" w:rsidRPr="00764575">
        <w:rPr>
          <w:b w:val="0"/>
          <w:bCs/>
          <w:sz w:val="24"/>
          <w:szCs w:val="24"/>
        </w:rPr>
        <w:t xml:space="preserve">Figure B </w:t>
      </w:r>
      <w:r w:rsidR="00E40B9C">
        <w:rPr>
          <w:b w:val="0"/>
          <w:bCs/>
          <w:sz w:val="24"/>
          <w:szCs w:val="24"/>
        </w:rPr>
        <w:t>demonstrates</w:t>
      </w:r>
      <w:r w:rsidR="00054859" w:rsidRPr="00764575">
        <w:rPr>
          <w:b w:val="0"/>
          <w:bCs/>
          <w:sz w:val="24"/>
          <w:szCs w:val="24"/>
        </w:rPr>
        <w:t xml:space="preserve"> </w:t>
      </w:r>
      <w:r w:rsidR="000656CF" w:rsidRPr="00764575">
        <w:rPr>
          <w:b w:val="0"/>
          <w:bCs/>
          <w:sz w:val="24"/>
          <w:szCs w:val="24"/>
        </w:rPr>
        <w:t xml:space="preserve">that </w:t>
      </w:r>
      <w:r w:rsidR="00054859" w:rsidRPr="00764575">
        <w:rPr>
          <w:b w:val="0"/>
          <w:bCs/>
          <w:sz w:val="24"/>
          <w:szCs w:val="24"/>
        </w:rPr>
        <w:t xml:space="preserve">the </w:t>
      </w:r>
      <w:r w:rsidR="009F7B38" w:rsidRPr="00764575">
        <w:rPr>
          <w:b w:val="0"/>
          <w:bCs/>
          <w:sz w:val="24"/>
          <w:szCs w:val="24"/>
        </w:rPr>
        <w:t xml:space="preserve">paired </w:t>
      </w:r>
      <w:r w:rsidR="00054859" w:rsidRPr="00764575">
        <w:rPr>
          <w:b w:val="0"/>
          <w:bCs/>
          <w:sz w:val="24"/>
          <w:szCs w:val="24"/>
        </w:rPr>
        <w:t>time series</w:t>
      </w:r>
      <w:r w:rsidR="009F7B38" w:rsidRPr="00764575">
        <w:rPr>
          <w:b w:val="0"/>
          <w:bCs/>
          <w:sz w:val="24"/>
          <w:szCs w:val="24"/>
        </w:rPr>
        <w:t xml:space="preserve"> and </w:t>
      </w:r>
      <w:r w:rsidR="006061C6" w:rsidRPr="00764575">
        <w:rPr>
          <w:b w:val="0"/>
          <w:bCs/>
          <w:sz w:val="24"/>
          <w:szCs w:val="24"/>
        </w:rPr>
        <w:t xml:space="preserve">the LL relations </w:t>
      </w:r>
      <w:r w:rsidR="00385B2A" w:rsidRPr="00764575">
        <w:rPr>
          <w:b w:val="0"/>
          <w:bCs/>
          <w:sz w:val="24"/>
          <w:szCs w:val="24"/>
        </w:rPr>
        <w:t xml:space="preserve">between the series (for example with respect to </w:t>
      </w:r>
      <w:r w:rsidR="001E03DB" w:rsidRPr="00764575">
        <w:rPr>
          <w:b w:val="0"/>
          <w:bCs/>
          <w:sz w:val="24"/>
          <w:szCs w:val="24"/>
        </w:rPr>
        <w:t xml:space="preserve">the peaks) </w:t>
      </w:r>
      <w:r w:rsidR="006061C6" w:rsidRPr="00764575">
        <w:rPr>
          <w:b w:val="0"/>
          <w:bCs/>
          <w:sz w:val="24"/>
          <w:szCs w:val="24"/>
        </w:rPr>
        <w:t>can be</w:t>
      </w:r>
      <w:r w:rsidR="001E03DB" w:rsidRPr="00764575">
        <w:rPr>
          <w:b w:val="0"/>
          <w:bCs/>
          <w:sz w:val="24"/>
          <w:szCs w:val="24"/>
        </w:rPr>
        <w:t xml:space="preserve"> compared visually </w:t>
      </w:r>
      <w:r w:rsidR="00D40CA6" w:rsidRPr="00764575">
        <w:rPr>
          <w:b w:val="0"/>
          <w:bCs/>
          <w:sz w:val="24"/>
          <w:szCs w:val="24"/>
        </w:rPr>
        <w:t xml:space="preserve">to the calculated LL relations in Figure </w:t>
      </w:r>
      <w:r w:rsidR="00A94D0C" w:rsidRPr="00764575">
        <w:rPr>
          <w:b w:val="0"/>
          <w:bCs/>
          <w:sz w:val="24"/>
          <w:szCs w:val="24"/>
        </w:rPr>
        <w:t xml:space="preserve">B </w:t>
      </w:r>
      <w:r w:rsidR="00D841A6" w:rsidRPr="00764575">
        <w:rPr>
          <w:b w:val="0"/>
          <w:bCs/>
          <w:sz w:val="24"/>
          <w:szCs w:val="24"/>
        </w:rPr>
        <w:t>c</w:t>
      </w:r>
      <w:r w:rsidR="004A696D" w:rsidRPr="00764575">
        <w:rPr>
          <w:b w:val="0"/>
          <w:bCs/>
          <w:sz w:val="24"/>
          <w:szCs w:val="24"/>
        </w:rPr>
        <w:t xml:space="preserve">. </w:t>
      </w:r>
      <w:r w:rsidR="009F3522" w:rsidRPr="00764575">
        <w:rPr>
          <w:b w:val="0"/>
          <w:bCs/>
          <w:sz w:val="24"/>
          <w:szCs w:val="24"/>
        </w:rPr>
        <w:t xml:space="preserve"> The cycle periods (</w:t>
      </w:r>
      <w:r w:rsidR="00C7689D" w:rsidRPr="00764575">
        <w:rPr>
          <w:b w:val="0"/>
          <w:bCs/>
          <w:sz w:val="24"/>
          <w:szCs w:val="24"/>
        </w:rPr>
        <w:t>distance between peaks</w:t>
      </w:r>
      <w:r w:rsidR="00E41975" w:rsidRPr="00764575">
        <w:rPr>
          <w:b w:val="0"/>
          <w:bCs/>
          <w:sz w:val="24"/>
          <w:szCs w:val="24"/>
        </w:rPr>
        <w:t>)</w:t>
      </w:r>
      <w:r w:rsidR="00C7689D" w:rsidRPr="00764575">
        <w:rPr>
          <w:b w:val="0"/>
          <w:bCs/>
          <w:sz w:val="24"/>
          <w:szCs w:val="24"/>
        </w:rPr>
        <w:t xml:space="preserve"> </w:t>
      </w:r>
      <w:r w:rsidR="00E41975" w:rsidRPr="00764575">
        <w:rPr>
          <w:b w:val="0"/>
          <w:bCs/>
          <w:sz w:val="24"/>
          <w:szCs w:val="24"/>
        </w:rPr>
        <w:t xml:space="preserve">are </w:t>
      </w:r>
      <w:r w:rsidR="00047260">
        <w:rPr>
          <w:b w:val="0"/>
          <w:bCs/>
          <w:sz w:val="24"/>
          <w:szCs w:val="24"/>
        </w:rPr>
        <w:t>approximately</w:t>
      </w:r>
      <w:r w:rsidR="00047260" w:rsidRPr="00764575">
        <w:rPr>
          <w:b w:val="0"/>
          <w:bCs/>
          <w:sz w:val="24"/>
          <w:szCs w:val="24"/>
        </w:rPr>
        <w:t xml:space="preserve"> </w:t>
      </w:r>
      <w:r w:rsidR="00C7689D" w:rsidRPr="00764575">
        <w:rPr>
          <w:b w:val="0"/>
          <w:bCs/>
          <w:sz w:val="24"/>
          <w:szCs w:val="24"/>
        </w:rPr>
        <w:t>8 years</w:t>
      </w:r>
      <w:r w:rsidR="00A57FDA" w:rsidRPr="00764575">
        <w:rPr>
          <w:b w:val="0"/>
          <w:bCs/>
          <w:sz w:val="24"/>
          <w:szCs w:val="24"/>
        </w:rPr>
        <w:t xml:space="preserve"> and </w:t>
      </w:r>
      <w:r w:rsidR="00272AF1" w:rsidRPr="00764575">
        <w:rPr>
          <w:b w:val="0"/>
          <w:bCs/>
          <w:sz w:val="24"/>
          <w:szCs w:val="24"/>
        </w:rPr>
        <w:t>AMOC</w:t>
      </w:r>
      <w:r w:rsidR="00BA243C" w:rsidRPr="00764575">
        <w:rPr>
          <w:b w:val="0"/>
          <w:bCs/>
          <w:sz w:val="24"/>
          <w:szCs w:val="24"/>
        </w:rPr>
        <w:t xml:space="preserve"> leads INT</w:t>
      </w:r>
      <w:r w:rsidR="00272AF1" w:rsidRPr="00764575">
        <w:rPr>
          <w:b w:val="0"/>
          <w:bCs/>
          <w:sz w:val="24"/>
          <w:szCs w:val="24"/>
        </w:rPr>
        <w:t xml:space="preserve"> with </w:t>
      </w:r>
      <w:r w:rsidR="00047260">
        <w:rPr>
          <w:b w:val="0"/>
          <w:bCs/>
          <w:sz w:val="24"/>
          <w:szCs w:val="24"/>
        </w:rPr>
        <w:t>approximately</w:t>
      </w:r>
      <w:r w:rsidR="00047260" w:rsidRPr="00764575">
        <w:rPr>
          <w:b w:val="0"/>
          <w:bCs/>
          <w:sz w:val="24"/>
          <w:szCs w:val="24"/>
        </w:rPr>
        <w:t xml:space="preserve"> </w:t>
      </w:r>
      <w:r w:rsidR="00272AF1" w:rsidRPr="00764575">
        <w:rPr>
          <w:b w:val="0"/>
          <w:bCs/>
          <w:sz w:val="24"/>
          <w:szCs w:val="24"/>
        </w:rPr>
        <w:t>two years</w:t>
      </w:r>
      <w:r w:rsidR="00C7689D" w:rsidRPr="00764575">
        <w:rPr>
          <w:b w:val="0"/>
          <w:bCs/>
          <w:sz w:val="24"/>
          <w:szCs w:val="24"/>
        </w:rPr>
        <w:t xml:space="preserve">. </w:t>
      </w:r>
      <w:r w:rsidR="005F7787" w:rsidRPr="00764575">
        <w:rPr>
          <w:b w:val="0"/>
          <w:bCs/>
          <w:sz w:val="24"/>
          <w:szCs w:val="24"/>
        </w:rPr>
        <w:t xml:space="preserve"> </w:t>
      </w:r>
      <w:r w:rsidR="00E41975" w:rsidRPr="00764575">
        <w:rPr>
          <w:b w:val="0"/>
          <w:bCs/>
          <w:sz w:val="24"/>
          <w:szCs w:val="24"/>
        </w:rPr>
        <w:t xml:space="preserve">Figure B </w:t>
      </w:r>
      <w:proofErr w:type="spellStart"/>
      <w:r w:rsidR="00D841A6" w:rsidRPr="00764575">
        <w:rPr>
          <w:b w:val="0"/>
          <w:bCs/>
          <w:sz w:val="24"/>
          <w:szCs w:val="24"/>
        </w:rPr>
        <w:t>b</w:t>
      </w:r>
      <w:proofErr w:type="spellEnd"/>
      <w:r w:rsidR="006628B8" w:rsidRPr="00764575">
        <w:rPr>
          <w:b w:val="0"/>
          <w:bCs/>
          <w:sz w:val="24"/>
          <w:szCs w:val="24"/>
        </w:rPr>
        <w:t xml:space="preserve"> </w:t>
      </w:r>
      <w:r w:rsidR="00047260">
        <w:rPr>
          <w:b w:val="0"/>
          <w:bCs/>
          <w:sz w:val="24"/>
          <w:szCs w:val="24"/>
        </w:rPr>
        <w:t>demonstrates</w:t>
      </w:r>
      <w:r w:rsidR="00047260" w:rsidRPr="00764575">
        <w:rPr>
          <w:b w:val="0"/>
          <w:bCs/>
          <w:sz w:val="24"/>
          <w:szCs w:val="24"/>
        </w:rPr>
        <w:t xml:space="preserve"> </w:t>
      </w:r>
      <w:r w:rsidR="0070405C" w:rsidRPr="00764575">
        <w:rPr>
          <w:b w:val="0"/>
          <w:bCs/>
          <w:sz w:val="24"/>
          <w:szCs w:val="24"/>
        </w:rPr>
        <w:t xml:space="preserve">the regression coefficient, R, as a function of </w:t>
      </w:r>
      <w:r w:rsidR="0031089A" w:rsidRPr="00764575">
        <w:rPr>
          <w:b w:val="0"/>
          <w:bCs/>
          <w:sz w:val="24"/>
          <w:szCs w:val="24"/>
        </w:rPr>
        <w:t xml:space="preserve">shifts between the two series. </w:t>
      </w:r>
      <w:r w:rsidR="00736B05" w:rsidRPr="00764575">
        <w:rPr>
          <w:b w:val="0"/>
          <w:bCs/>
          <w:sz w:val="24"/>
          <w:szCs w:val="24"/>
        </w:rPr>
        <w:t xml:space="preserve">The blue line shows </w:t>
      </w:r>
      <w:r w:rsidR="006235D1" w:rsidRPr="00764575">
        <w:rPr>
          <w:b w:val="0"/>
          <w:bCs/>
          <w:sz w:val="24"/>
          <w:szCs w:val="24"/>
        </w:rPr>
        <w:t>CCA</w:t>
      </w:r>
      <w:r w:rsidR="00736B05" w:rsidRPr="00764575">
        <w:rPr>
          <w:b w:val="0"/>
          <w:bCs/>
          <w:sz w:val="24"/>
          <w:szCs w:val="24"/>
        </w:rPr>
        <w:t xml:space="preserve"> between the </w:t>
      </w:r>
      <w:proofErr w:type="gramStart"/>
      <w:r w:rsidR="00736B05" w:rsidRPr="00764575">
        <w:rPr>
          <w:b w:val="0"/>
          <w:bCs/>
          <w:sz w:val="24"/>
          <w:szCs w:val="24"/>
        </w:rPr>
        <w:t xml:space="preserve">two </w:t>
      </w:r>
      <w:r w:rsidR="00294A34" w:rsidRPr="00764575">
        <w:rPr>
          <w:b w:val="0"/>
          <w:bCs/>
          <w:sz w:val="24"/>
          <w:szCs w:val="24"/>
        </w:rPr>
        <w:t>time</w:t>
      </w:r>
      <w:proofErr w:type="gramEnd"/>
      <w:r w:rsidR="00294A34" w:rsidRPr="00764575">
        <w:rPr>
          <w:b w:val="0"/>
          <w:bCs/>
          <w:sz w:val="24"/>
          <w:szCs w:val="24"/>
        </w:rPr>
        <w:t xml:space="preserve"> series </w:t>
      </w:r>
      <w:r w:rsidR="0012619E" w:rsidRPr="00764575">
        <w:rPr>
          <w:b w:val="0"/>
          <w:bCs/>
          <w:sz w:val="24"/>
          <w:szCs w:val="24"/>
        </w:rPr>
        <w:t>limited</w:t>
      </w:r>
      <w:r w:rsidR="00723DB4" w:rsidRPr="00764575">
        <w:rPr>
          <w:b w:val="0"/>
          <w:bCs/>
          <w:sz w:val="24"/>
          <w:szCs w:val="24"/>
        </w:rPr>
        <w:t xml:space="preserve"> to the period 1971 – 1998 where </w:t>
      </w:r>
      <w:r w:rsidR="00803434" w:rsidRPr="00764575">
        <w:rPr>
          <w:b w:val="0"/>
          <w:bCs/>
          <w:sz w:val="24"/>
          <w:szCs w:val="24"/>
        </w:rPr>
        <w:t>AMOC leads INT</w:t>
      </w:r>
      <w:r w:rsidR="006235D1" w:rsidRPr="00764575">
        <w:rPr>
          <w:b w:val="0"/>
          <w:bCs/>
          <w:sz w:val="24"/>
          <w:szCs w:val="24"/>
        </w:rPr>
        <w:t xml:space="preserve">. </w:t>
      </w:r>
      <w:r w:rsidR="00973210" w:rsidRPr="00764575">
        <w:rPr>
          <w:b w:val="0"/>
          <w:bCs/>
          <w:sz w:val="24"/>
          <w:szCs w:val="24"/>
        </w:rPr>
        <w:t xml:space="preserve"> </w:t>
      </w:r>
      <w:r w:rsidR="006235D1" w:rsidRPr="00764575">
        <w:rPr>
          <w:b w:val="0"/>
          <w:bCs/>
          <w:sz w:val="24"/>
          <w:szCs w:val="24"/>
        </w:rPr>
        <w:t xml:space="preserve">The red lines show CCA for the whole series. </w:t>
      </w:r>
      <w:r w:rsidR="0064069F" w:rsidRPr="00764575">
        <w:rPr>
          <w:b w:val="0"/>
          <w:bCs/>
          <w:sz w:val="24"/>
          <w:szCs w:val="24"/>
        </w:rPr>
        <w:t xml:space="preserve">It is </w:t>
      </w:r>
      <w:proofErr w:type="gramStart"/>
      <w:r w:rsidR="0064069F" w:rsidRPr="00764575">
        <w:rPr>
          <w:b w:val="0"/>
          <w:bCs/>
          <w:sz w:val="24"/>
          <w:szCs w:val="24"/>
        </w:rPr>
        <w:t>more “untidy”</w:t>
      </w:r>
      <w:proofErr w:type="gramEnd"/>
      <w:r w:rsidR="0064069F" w:rsidRPr="00764575">
        <w:rPr>
          <w:b w:val="0"/>
          <w:bCs/>
          <w:sz w:val="24"/>
          <w:szCs w:val="24"/>
        </w:rPr>
        <w:t xml:space="preserve"> than the blue line</w:t>
      </w:r>
      <w:r w:rsidR="00410DAB" w:rsidRPr="00764575">
        <w:rPr>
          <w:b w:val="0"/>
          <w:bCs/>
          <w:sz w:val="24"/>
          <w:szCs w:val="24"/>
        </w:rPr>
        <w:t xml:space="preserve"> because the series becomes less stationary when the period from 1998 to 2021 is added.</w:t>
      </w:r>
      <w:r w:rsidR="006235D1" w:rsidRPr="00764575">
        <w:rPr>
          <w:b w:val="0"/>
          <w:bCs/>
          <w:sz w:val="24"/>
          <w:szCs w:val="24"/>
        </w:rPr>
        <w:t xml:space="preserve"> </w:t>
      </w:r>
      <w:r w:rsidR="009734A0" w:rsidRPr="00764575">
        <w:rPr>
          <w:b w:val="0"/>
          <w:bCs/>
          <w:sz w:val="24"/>
          <w:szCs w:val="24"/>
        </w:rPr>
        <w:t>Figure B d shows a phase plot of the series in (a)</w:t>
      </w:r>
      <w:r w:rsidR="00A05BB5" w:rsidRPr="00764575">
        <w:rPr>
          <w:b w:val="0"/>
          <w:bCs/>
          <w:sz w:val="24"/>
          <w:szCs w:val="24"/>
        </w:rPr>
        <w:t xml:space="preserve">. </w:t>
      </w:r>
      <w:r w:rsidR="00047260">
        <w:rPr>
          <w:b w:val="0"/>
          <w:bCs/>
          <w:sz w:val="24"/>
          <w:szCs w:val="24"/>
        </w:rPr>
        <w:t xml:space="preserve">Trajectory </w:t>
      </w:r>
      <w:r w:rsidR="0013200D">
        <w:rPr>
          <w:b w:val="0"/>
          <w:bCs/>
          <w:sz w:val="24"/>
          <w:szCs w:val="24"/>
        </w:rPr>
        <w:t>c</w:t>
      </w:r>
      <w:r w:rsidR="0013200D" w:rsidRPr="00764575">
        <w:rPr>
          <w:b w:val="0"/>
          <w:bCs/>
          <w:sz w:val="24"/>
          <w:szCs w:val="24"/>
        </w:rPr>
        <w:t>olo</w:t>
      </w:r>
      <w:r w:rsidR="0013200D">
        <w:rPr>
          <w:b w:val="0"/>
          <w:bCs/>
          <w:sz w:val="24"/>
          <w:szCs w:val="24"/>
        </w:rPr>
        <w:t>r</w:t>
      </w:r>
      <w:r w:rsidR="0013200D" w:rsidRPr="00764575">
        <w:rPr>
          <w:b w:val="0"/>
          <w:bCs/>
          <w:sz w:val="24"/>
          <w:szCs w:val="24"/>
        </w:rPr>
        <w:t>s</w:t>
      </w:r>
      <w:r w:rsidR="00A05BB5" w:rsidRPr="00764575">
        <w:rPr>
          <w:b w:val="0"/>
          <w:bCs/>
          <w:sz w:val="24"/>
          <w:szCs w:val="24"/>
        </w:rPr>
        <w:t xml:space="preserve"> represent sections of the time series.</w:t>
      </w:r>
    </w:p>
    <w:p w14:paraId="3BD60455" w14:textId="31966FF2" w:rsidR="0099796A" w:rsidRPr="00764575" w:rsidRDefault="0099796A" w:rsidP="00806BC2">
      <w:pPr>
        <w:pStyle w:val="H1"/>
        <w:rPr>
          <w:b w:val="0"/>
          <w:bCs/>
          <w:sz w:val="24"/>
          <w:szCs w:val="24"/>
        </w:rPr>
      </w:pPr>
      <w:r w:rsidRPr="00764575">
        <w:rPr>
          <w:b w:val="0"/>
          <w:bCs/>
          <w:i/>
          <w:iCs/>
          <w:sz w:val="24"/>
          <w:szCs w:val="24"/>
        </w:rPr>
        <w:t>Differences between the HRLL method and the CCA method</w:t>
      </w:r>
      <w:r w:rsidRPr="00764575">
        <w:rPr>
          <w:b w:val="0"/>
          <w:bCs/>
          <w:sz w:val="24"/>
          <w:szCs w:val="24"/>
        </w:rPr>
        <w:t xml:space="preserve">. The HRLL method calculates LL relations for pairs of three consecutive observations, </w:t>
      </w:r>
      <w:r w:rsidR="00E41975" w:rsidRPr="00764575">
        <w:rPr>
          <w:b w:val="0"/>
          <w:bCs/>
          <w:sz w:val="24"/>
          <w:szCs w:val="24"/>
        </w:rPr>
        <w:t xml:space="preserve">whereas </w:t>
      </w:r>
      <w:r w:rsidRPr="00764575">
        <w:rPr>
          <w:b w:val="0"/>
          <w:bCs/>
          <w:sz w:val="24"/>
          <w:szCs w:val="24"/>
        </w:rPr>
        <w:t xml:space="preserve">the CCA method requires stationary series.  The two peaks connected by red and black horizontal bars in Figure B a should </w:t>
      </w:r>
      <w:r w:rsidR="00E41975" w:rsidRPr="00764575">
        <w:rPr>
          <w:b w:val="0"/>
          <w:bCs/>
          <w:sz w:val="24"/>
          <w:szCs w:val="24"/>
        </w:rPr>
        <w:t xml:space="preserve">preferably </w:t>
      </w:r>
      <w:r w:rsidRPr="00764575">
        <w:rPr>
          <w:b w:val="0"/>
          <w:bCs/>
          <w:sz w:val="24"/>
          <w:szCs w:val="24"/>
        </w:rPr>
        <w:t>be of equal height and overlap when one</w:t>
      </w:r>
      <w:r w:rsidR="00E02B46" w:rsidRPr="00764575">
        <w:rPr>
          <w:b w:val="0"/>
          <w:bCs/>
          <w:sz w:val="24"/>
          <w:szCs w:val="24"/>
        </w:rPr>
        <w:t xml:space="preserve"> series</w:t>
      </w:r>
      <w:r w:rsidRPr="00764575">
        <w:rPr>
          <w:b w:val="0"/>
          <w:bCs/>
          <w:sz w:val="24"/>
          <w:szCs w:val="24"/>
        </w:rPr>
        <w:t xml:space="preserve"> is shifted relative to the other using the CCA method. With the HRLL method, the rotation </w:t>
      </w:r>
      <w:r w:rsidR="0011317F" w:rsidRPr="00764575">
        <w:rPr>
          <w:b w:val="0"/>
          <w:bCs/>
          <w:sz w:val="24"/>
          <w:szCs w:val="24"/>
        </w:rPr>
        <w:t xml:space="preserve">of the trajectories </w:t>
      </w:r>
      <w:r w:rsidR="009A1FF4" w:rsidRPr="00764575">
        <w:rPr>
          <w:b w:val="0"/>
          <w:bCs/>
          <w:sz w:val="24"/>
          <w:szCs w:val="24"/>
        </w:rPr>
        <w:t>corresponds well with the visually observed LL relations in the time series plot.</w:t>
      </w:r>
    </w:p>
    <w:p w14:paraId="5E576572" w14:textId="65C8F18A" w:rsidR="00E75E95" w:rsidRPr="00540466" w:rsidRDefault="00C051B4" w:rsidP="00540466">
      <w:pPr>
        <w:pStyle w:val="Heading1"/>
        <w:spacing w:line="480" w:lineRule="auto"/>
        <w:rPr>
          <w:rFonts w:ascii="Times New Roman" w:hAnsi="Times New Roman" w:cs="Times New Roman"/>
          <w:color w:val="auto"/>
          <w:sz w:val="24"/>
          <w:szCs w:val="24"/>
        </w:rPr>
      </w:pPr>
      <w:bookmarkStart w:id="55" w:name="_Toc103347882"/>
      <w:bookmarkStart w:id="56" w:name="_Toc135765713"/>
      <w:r w:rsidRPr="00540466">
        <w:rPr>
          <w:rFonts w:ascii="Times New Roman" w:hAnsi="Times New Roman" w:cs="Times New Roman"/>
          <w:color w:val="auto"/>
          <w:sz w:val="24"/>
          <w:szCs w:val="24"/>
        </w:rPr>
        <w:lastRenderedPageBreak/>
        <w:t xml:space="preserve">Supplementary </w:t>
      </w:r>
      <w:r w:rsidR="00047260">
        <w:rPr>
          <w:rFonts w:ascii="Times New Roman" w:hAnsi="Times New Roman" w:cs="Times New Roman"/>
          <w:color w:val="auto"/>
          <w:sz w:val="24"/>
          <w:szCs w:val="24"/>
        </w:rPr>
        <w:t>M</w:t>
      </w:r>
      <w:r w:rsidRPr="00540466">
        <w:rPr>
          <w:rFonts w:ascii="Times New Roman" w:hAnsi="Times New Roman" w:cs="Times New Roman"/>
          <w:color w:val="auto"/>
          <w:sz w:val="24"/>
          <w:szCs w:val="24"/>
        </w:rPr>
        <w:t>aterial</w:t>
      </w:r>
      <w:r w:rsidR="00E75E95" w:rsidRPr="00540466">
        <w:rPr>
          <w:rFonts w:ascii="Times New Roman" w:hAnsi="Times New Roman" w:cs="Times New Roman"/>
          <w:color w:val="auto"/>
          <w:sz w:val="24"/>
          <w:szCs w:val="24"/>
        </w:rPr>
        <w:t xml:space="preserve"> </w:t>
      </w:r>
      <w:bookmarkEnd w:id="55"/>
      <w:r w:rsidR="00BC16B1" w:rsidRPr="00540466">
        <w:rPr>
          <w:rFonts w:ascii="Times New Roman" w:hAnsi="Times New Roman" w:cs="Times New Roman"/>
          <w:color w:val="auto"/>
          <w:sz w:val="24"/>
          <w:szCs w:val="24"/>
        </w:rPr>
        <w:t>C</w:t>
      </w:r>
      <w:r w:rsidR="00FE73E6" w:rsidRPr="00540466">
        <w:rPr>
          <w:rFonts w:ascii="Times New Roman" w:hAnsi="Times New Roman" w:cs="Times New Roman"/>
          <w:color w:val="auto"/>
          <w:sz w:val="24"/>
          <w:szCs w:val="24"/>
        </w:rPr>
        <w:t>.</w:t>
      </w:r>
      <w:r w:rsidR="005207AA" w:rsidRPr="00540466">
        <w:rPr>
          <w:rFonts w:ascii="Times New Roman" w:hAnsi="Times New Roman" w:cs="Times New Roman"/>
          <w:color w:val="auto"/>
          <w:sz w:val="24"/>
          <w:szCs w:val="24"/>
        </w:rPr>
        <w:t xml:space="preserve"> </w:t>
      </w:r>
      <w:r w:rsidR="0015261B" w:rsidRPr="00540466">
        <w:rPr>
          <w:rFonts w:ascii="Times New Roman" w:hAnsi="Times New Roman" w:cs="Times New Roman"/>
          <w:color w:val="auto"/>
          <w:sz w:val="24"/>
          <w:szCs w:val="24"/>
        </w:rPr>
        <w:t>Detrending and Filtering</w:t>
      </w:r>
      <w:bookmarkEnd w:id="56"/>
    </w:p>
    <w:p w14:paraId="56A90293" w14:textId="22B35BFD" w:rsidR="00804999" w:rsidRPr="00540466" w:rsidRDefault="00804999" w:rsidP="00540466">
      <w:pPr>
        <w:spacing w:line="480" w:lineRule="auto"/>
        <w:rPr>
          <w:rFonts w:ascii="Times New Roman" w:hAnsi="Times New Roman" w:cs="Times New Roman"/>
          <w:b/>
          <w:sz w:val="24"/>
          <w:szCs w:val="24"/>
        </w:rPr>
      </w:pPr>
      <w:bookmarkStart w:id="57" w:name="_Toc103347883"/>
      <w:r w:rsidRPr="00540466">
        <w:rPr>
          <w:rFonts w:ascii="Times New Roman" w:hAnsi="Times New Roman" w:cs="Times New Roman"/>
          <w:sz w:val="24"/>
          <w:szCs w:val="24"/>
        </w:rPr>
        <w:t xml:space="preserve">Only </w:t>
      </w:r>
      <w:r w:rsidR="00703746" w:rsidRPr="00540466">
        <w:rPr>
          <w:rFonts w:ascii="Times New Roman" w:hAnsi="Times New Roman" w:cs="Times New Roman"/>
          <w:sz w:val="24"/>
          <w:szCs w:val="24"/>
        </w:rPr>
        <w:t xml:space="preserve">a </w:t>
      </w:r>
      <w:r w:rsidRPr="00540466">
        <w:rPr>
          <w:rFonts w:ascii="Times New Roman" w:hAnsi="Times New Roman" w:cs="Times New Roman"/>
          <w:sz w:val="24"/>
          <w:szCs w:val="24"/>
        </w:rPr>
        <w:t>few of the blue bars</w:t>
      </w:r>
      <w:r w:rsidR="006E65B3" w:rsidRPr="00540466">
        <w:rPr>
          <w:rFonts w:ascii="Times New Roman" w:hAnsi="Times New Roman" w:cs="Times New Roman"/>
          <w:sz w:val="24"/>
          <w:szCs w:val="24"/>
        </w:rPr>
        <w:t xml:space="preserve"> in panel b)</w:t>
      </w:r>
      <w:r w:rsidRPr="00540466">
        <w:rPr>
          <w:rFonts w:ascii="Times New Roman" w:hAnsi="Times New Roman" w:cs="Times New Roman"/>
          <w:sz w:val="24"/>
          <w:szCs w:val="24"/>
        </w:rPr>
        <w:t xml:space="preserve"> are </w:t>
      </w:r>
      <w:r w:rsidR="00DD4DDB" w:rsidRPr="00540466">
        <w:rPr>
          <w:rFonts w:ascii="Times New Roman" w:hAnsi="Times New Roman" w:cs="Times New Roman"/>
          <w:sz w:val="24"/>
          <w:szCs w:val="24"/>
        </w:rPr>
        <w:t xml:space="preserve">exceeding </w:t>
      </w:r>
      <w:r w:rsidRPr="00540466">
        <w:rPr>
          <w:rFonts w:ascii="Times New Roman" w:hAnsi="Times New Roman" w:cs="Times New Roman"/>
          <w:sz w:val="24"/>
          <w:szCs w:val="24"/>
        </w:rPr>
        <w:t xml:space="preserve">the 95% confidence </w:t>
      </w:r>
      <w:r w:rsidR="00DD4DDB" w:rsidRPr="00540466">
        <w:rPr>
          <w:rFonts w:ascii="Times New Roman" w:hAnsi="Times New Roman" w:cs="Times New Roman"/>
          <w:sz w:val="24"/>
          <w:szCs w:val="24"/>
        </w:rPr>
        <w:t>level</w:t>
      </w:r>
      <w:r w:rsidRPr="00540466">
        <w:rPr>
          <w:rFonts w:ascii="Times New Roman" w:hAnsi="Times New Roman" w:cs="Times New Roman"/>
          <w:sz w:val="24"/>
          <w:szCs w:val="24"/>
        </w:rPr>
        <w:t>, whereas the pink and the cyan bars show almost the same temporal patterns, and most bars are significant.</w:t>
      </w:r>
      <w:bookmarkEnd w:id="57"/>
    </w:p>
    <w:p w14:paraId="61D39788" w14:textId="7FE68FA7" w:rsidR="00D12D42" w:rsidRPr="00540466" w:rsidRDefault="00C051B4" w:rsidP="00540466">
      <w:pPr>
        <w:spacing w:line="480" w:lineRule="auto"/>
        <w:rPr>
          <w:rFonts w:ascii="Times New Roman" w:hAnsi="Times New Roman" w:cs="Times New Roman"/>
          <w:bCs/>
          <w:sz w:val="24"/>
          <w:szCs w:val="24"/>
        </w:rPr>
      </w:pPr>
      <w:bookmarkStart w:id="58" w:name="_Toc103347884"/>
      <w:bookmarkStart w:id="59" w:name="_Toc135765714"/>
      <w:r w:rsidRPr="00540466">
        <w:rPr>
          <w:rFonts w:ascii="Times New Roman" w:hAnsi="Times New Roman" w:cs="Times New Roman"/>
          <w:sz w:val="24"/>
          <w:szCs w:val="24"/>
        </w:rPr>
        <w:t xml:space="preserve">Supplementary </w:t>
      </w:r>
      <w:r w:rsidR="00047260">
        <w:rPr>
          <w:rFonts w:ascii="Times New Roman" w:hAnsi="Times New Roman" w:cs="Times New Roman"/>
          <w:sz w:val="24"/>
          <w:szCs w:val="24"/>
        </w:rPr>
        <w:t>M</w:t>
      </w:r>
      <w:r w:rsidRPr="00540466">
        <w:rPr>
          <w:rFonts w:ascii="Times New Roman" w:hAnsi="Times New Roman" w:cs="Times New Roman"/>
          <w:sz w:val="24"/>
          <w:szCs w:val="24"/>
        </w:rPr>
        <w:t>aterial</w:t>
      </w:r>
      <w:r w:rsidR="00D12D42" w:rsidRPr="00540466">
        <w:rPr>
          <w:rFonts w:ascii="Times New Roman" w:hAnsi="Times New Roman" w:cs="Times New Roman"/>
          <w:sz w:val="24"/>
          <w:szCs w:val="24"/>
        </w:rPr>
        <w:t xml:space="preserve"> </w:t>
      </w:r>
      <w:r w:rsidR="00BC16B1" w:rsidRPr="00540466">
        <w:rPr>
          <w:rFonts w:ascii="Times New Roman" w:hAnsi="Times New Roman" w:cs="Times New Roman"/>
          <w:sz w:val="24"/>
          <w:szCs w:val="24"/>
        </w:rPr>
        <w:t>D</w:t>
      </w:r>
      <w:r w:rsidR="00D12D42" w:rsidRPr="00540466">
        <w:rPr>
          <w:rFonts w:ascii="Times New Roman" w:hAnsi="Times New Roman" w:cs="Times New Roman"/>
          <w:bCs/>
          <w:sz w:val="24"/>
          <w:szCs w:val="24"/>
        </w:rPr>
        <w:t xml:space="preserve">. </w:t>
      </w:r>
      <w:bookmarkEnd w:id="58"/>
      <w:r w:rsidR="00305922" w:rsidRPr="00540466">
        <w:rPr>
          <w:rFonts w:ascii="Times New Roman" w:hAnsi="Times New Roman" w:cs="Times New Roman"/>
          <w:bCs/>
          <w:sz w:val="24"/>
          <w:szCs w:val="24"/>
        </w:rPr>
        <w:t xml:space="preserve">Time series shifted relative to </w:t>
      </w:r>
      <w:proofErr w:type="gramStart"/>
      <w:r w:rsidR="00305922" w:rsidRPr="00540466">
        <w:rPr>
          <w:rFonts w:ascii="Times New Roman" w:hAnsi="Times New Roman" w:cs="Times New Roman"/>
          <w:bCs/>
          <w:sz w:val="24"/>
          <w:szCs w:val="24"/>
        </w:rPr>
        <w:t>itself</w:t>
      </w:r>
      <w:bookmarkEnd w:id="59"/>
      <w:proofErr w:type="gramEnd"/>
    </w:p>
    <w:p w14:paraId="6C59C97F" w14:textId="0E91DC31" w:rsidR="00D12D42" w:rsidRPr="00540466" w:rsidRDefault="00D12D42" w:rsidP="00540466">
      <w:pPr>
        <w:spacing w:line="480" w:lineRule="auto"/>
        <w:rPr>
          <w:rFonts w:ascii="Times New Roman" w:hAnsi="Times New Roman" w:cs="Times New Roman"/>
          <w:sz w:val="24"/>
          <w:szCs w:val="24"/>
        </w:rPr>
      </w:pPr>
      <w:bookmarkStart w:id="60" w:name="_Toc103347885"/>
      <w:r w:rsidRPr="00540466">
        <w:rPr>
          <w:rFonts w:ascii="Times New Roman" w:hAnsi="Times New Roman" w:cs="Times New Roman"/>
          <w:sz w:val="24"/>
          <w:szCs w:val="24"/>
        </w:rPr>
        <w:t>Th</w:t>
      </w:r>
      <w:r w:rsidR="00047260">
        <w:rPr>
          <w:rFonts w:ascii="Times New Roman" w:hAnsi="Times New Roman" w:cs="Times New Roman"/>
          <w:sz w:val="24"/>
          <w:szCs w:val="24"/>
        </w:rPr>
        <w:t>is</w:t>
      </w:r>
      <w:r w:rsidRPr="00540466">
        <w:rPr>
          <w:rFonts w:ascii="Times New Roman" w:hAnsi="Times New Roman" w:cs="Times New Roman"/>
          <w:sz w:val="24"/>
          <w:szCs w:val="24"/>
        </w:rPr>
        <w:t xml:space="preserve"> example is from</w:t>
      </w:r>
      <w:r w:rsidR="006C2BB1" w:rsidRPr="00540466">
        <w:rPr>
          <w:rFonts w:ascii="Times New Roman" w:hAnsi="Times New Roman" w:cs="Times New Roman"/>
          <w:sz w:val="24"/>
          <w:szCs w:val="24"/>
        </w:rPr>
        <w:t xml:space="preserve"> </w:t>
      </w:r>
      <w:bookmarkEnd w:id="60"/>
      <w:r w:rsidR="006C2BB1" w:rsidRPr="00540466">
        <w:rPr>
          <w:rFonts w:ascii="Times New Roman" w:hAnsi="Times New Roman" w:cs="Times New Roman"/>
          <w:sz w:val="24"/>
          <w:szCs w:val="24"/>
        </w:rPr>
        <w:fldChar w:fldCharType="begin"/>
      </w:r>
      <w:r w:rsidR="00856173">
        <w:rPr>
          <w:rFonts w:ascii="Times New Roman" w:hAnsi="Times New Roman" w:cs="Times New Roman"/>
          <w:sz w:val="24"/>
          <w:szCs w:val="24"/>
        </w:rPr>
        <w:instrText xml:space="preserve"> ADDIN EN.CITE &lt;EndNote&gt;&lt;Cite AuthorYear="1"&gt;&lt;Author&gt;Seip&lt;/Author&gt;&lt;Year&gt;2022&lt;/Year&gt;&lt;RecNum&gt;6889&lt;/RecNum&gt;&lt;DisplayText&gt;K. L. Seip and H Wang (2022)&lt;/DisplayText&gt;&lt;record&gt;&lt;rec-number&gt;6889&lt;/rec-number&gt;&lt;foreign-keys&gt;&lt;key app="EN" db-id="sexww2d2pxxax1eaw0ex0509sr22dt2a5frf" timestamp="1653985770"&gt;6889&lt;/key&gt;&lt;/foreign-keys&gt;&lt;ref-type name="Journal Article"&gt;17&lt;/ref-type&gt;&lt;contributors&gt;&lt;authors&gt;&lt;author&gt;Seip, K. L.&lt;/author&gt;&lt;author&gt;Wang,H&lt;/author&gt;&lt;/authors&gt;&lt;/contributors&gt;&lt;titles&gt;&lt;title&gt;The North Atlantic Oscillations: Lead–Lag Relations for the NAO, the AMO, and the AMOC - A High-Resolution&amp;#xD;Lead–Lag Analysis&lt;/title&gt;&lt;secondary-title&gt;Climate&lt;/secondary-title&gt;&lt;/titles&gt;&lt;periodical&gt;&lt;full-title&gt;Climate&lt;/full-title&gt;&lt;abbr-1&gt;Climate&lt;/abbr-1&gt;&lt;/periodical&gt;&lt;volume&gt;10&lt;/volume&gt;&lt;number&gt;5&lt;/number&gt;&lt;dates&gt;&lt;year&gt;2022&lt;/year&gt;&lt;/dates&gt;&lt;urls&gt;&lt;/urls&gt;&lt;electronic-resource-num&gt; https://doi.org/10.3390/cli10050063&lt;/electronic-resource-num&gt;&lt;/record&gt;&lt;/Cite&gt;&lt;/EndNote&gt;</w:instrText>
      </w:r>
      <w:r w:rsidR="006C2BB1" w:rsidRPr="00540466">
        <w:rPr>
          <w:rFonts w:ascii="Times New Roman" w:hAnsi="Times New Roman" w:cs="Times New Roman"/>
          <w:sz w:val="24"/>
          <w:szCs w:val="24"/>
        </w:rPr>
        <w:fldChar w:fldCharType="separate"/>
      </w:r>
      <w:r w:rsidR="00856173">
        <w:rPr>
          <w:rFonts w:ascii="Times New Roman" w:hAnsi="Times New Roman" w:cs="Times New Roman"/>
          <w:noProof/>
          <w:sz w:val="24"/>
          <w:szCs w:val="24"/>
        </w:rPr>
        <w:t xml:space="preserve"> Seip and Wang (2022)</w:t>
      </w:r>
      <w:r w:rsidR="006C2BB1" w:rsidRPr="00540466">
        <w:rPr>
          <w:rFonts w:ascii="Times New Roman" w:hAnsi="Times New Roman" w:cs="Times New Roman"/>
          <w:sz w:val="24"/>
          <w:szCs w:val="24"/>
        </w:rPr>
        <w:fldChar w:fldCharType="end"/>
      </w:r>
      <w:r w:rsidR="00047260">
        <w:rPr>
          <w:rFonts w:ascii="Times New Roman" w:hAnsi="Times New Roman" w:cs="Times New Roman"/>
          <w:sz w:val="24"/>
          <w:szCs w:val="24"/>
        </w:rPr>
        <w:t>.</w:t>
      </w:r>
    </w:p>
    <w:p w14:paraId="1881D700" w14:textId="46322F7D" w:rsidR="00E56A5C" w:rsidRPr="00540466" w:rsidRDefault="00A97F6F" w:rsidP="00806BC2">
      <w:pPr>
        <w:pStyle w:val="H1"/>
        <w:rPr>
          <w:sz w:val="24"/>
          <w:szCs w:val="24"/>
        </w:rPr>
      </w:pPr>
      <w:r w:rsidRPr="00540466">
        <w:rPr>
          <w:sz w:val="24"/>
          <w:szCs w:val="24"/>
        </w:rPr>
        <w:t xml:space="preserve">Supplementary </w:t>
      </w:r>
      <w:r w:rsidR="00047260">
        <w:rPr>
          <w:sz w:val="24"/>
          <w:szCs w:val="24"/>
        </w:rPr>
        <w:t>M</w:t>
      </w:r>
      <w:r w:rsidRPr="00540466">
        <w:rPr>
          <w:sz w:val="24"/>
          <w:szCs w:val="24"/>
        </w:rPr>
        <w:t>aterial Figures</w:t>
      </w:r>
    </w:p>
    <w:p w14:paraId="67F4E6DC" w14:textId="6EB991D1" w:rsidR="00636C59" w:rsidRPr="00540466" w:rsidRDefault="00636C59" w:rsidP="00806BC2">
      <w:pPr>
        <w:pStyle w:val="MDPI31text"/>
        <w:spacing w:line="480" w:lineRule="auto"/>
        <w:ind w:left="0" w:firstLine="0"/>
        <w:rPr>
          <w:rFonts w:ascii="Times New Roman" w:hAnsi="Times New Roman"/>
          <w:color w:val="auto"/>
          <w:sz w:val="24"/>
          <w:szCs w:val="24"/>
        </w:rPr>
      </w:pPr>
      <w:r w:rsidRPr="00540466">
        <w:rPr>
          <w:rFonts w:ascii="Times New Roman" w:hAnsi="Times New Roman"/>
          <w:b/>
          <w:bCs/>
          <w:color w:val="auto"/>
          <w:sz w:val="24"/>
          <w:szCs w:val="24"/>
        </w:rPr>
        <w:t>Figure SA</w:t>
      </w:r>
      <w:r w:rsidRPr="00540466">
        <w:rPr>
          <w:rFonts w:ascii="Times New Roman" w:hAnsi="Times New Roman"/>
          <w:color w:val="auto"/>
          <w:sz w:val="24"/>
          <w:szCs w:val="24"/>
        </w:rPr>
        <w:t xml:space="preserve">. Comparing three different AMOC series. a) The AMOC from </w:t>
      </w:r>
      <w:r w:rsidRPr="00540466">
        <w:rPr>
          <w:rFonts w:ascii="Times New Roman" w:hAnsi="Times New Roman"/>
          <w:color w:val="auto"/>
          <w:sz w:val="24"/>
          <w:szCs w:val="24"/>
        </w:rPr>
        <w:fldChar w:fldCharType="begin"/>
      </w:r>
      <w:r w:rsidR="00856173">
        <w:rPr>
          <w:rFonts w:ascii="Times New Roman" w:hAnsi="Times New Roman"/>
          <w:color w:val="auto"/>
          <w:sz w:val="24"/>
          <w:szCs w:val="24"/>
        </w:rPr>
        <w:instrText xml:space="preserve"> ADDIN EN.CITE &lt;EndNote&gt;&lt;Cite AuthorYear="1"&gt;&lt;Author&gt;Caesar&lt;/Author&gt;&lt;Year&gt;2021&lt;/Year&gt;&lt;RecNum&gt;6812&lt;/RecNum&gt;&lt;DisplayText&gt;L. Caesar et al. (2021)&lt;/DisplayText&gt;&lt;record&gt;&lt;rec-number&gt;6812&lt;/rec-number&gt;&lt;foreign-keys&gt;&lt;key app="EN" db-id="sexww2d2pxxax1eaw0ex0509sr22dt2a5frf" timestamp="1620570427"&gt;6812&lt;/key&gt;&lt;/foreign-keys&gt;&lt;ref-type name="Journal Article"&gt;17&lt;/ref-type&gt;&lt;contributors&gt;&lt;authors&gt;&lt;author&gt;Caesar, L.&lt;/author&gt;&lt;author&gt;McCarthy, G. D.&lt;/author&gt;&lt;author&gt;Thornalley, D. J. R.&lt;/author&gt;&lt;author&gt;Cahill, N.&lt;/author&gt;&lt;author&gt;Rahmstorf, S.&lt;/author&gt;&lt;/authors&gt;&lt;/contributors&gt;&lt;auth-address&gt;Maynooth Univ, Dept Geog, Irish Climate Anal &amp;amp; Res Units ICARUS, Maynooth, Kildare, Ireland&amp;#xD;Potsdam Inst Climate Impact Res PIK, Potsdam, Germany&amp;#xD;Leibniz Assoc, Potsdam, Germany&amp;#xD;UCL, Dept Geog, London, England&amp;#xD;Maynooth Univ, Dept Math &amp;amp; Stat, Maynooth, Kildare, Ireland&amp;#xD;Univ Potsdam, Inst Phys &amp;amp; Astron, Potsdam, Germany&lt;/auth-address&gt;&lt;titles&gt;&lt;title&gt;Current Atlantic Meridional Overturning Circulation weakest in last millennium&lt;/title&gt;&lt;secondary-title&gt;Nature Geoscience&lt;/secondary-title&gt;&lt;alt-title&gt;Nat Geosci&lt;/alt-title&gt;&lt;/titles&gt;&lt;periodical&gt;&lt;full-title&gt;Nature Geoscience&lt;/full-title&gt;&lt;abbr-1&gt;Nat Geosci&lt;/abbr-1&gt;&lt;/periodical&gt;&lt;alt-periodical&gt;&lt;full-title&gt;Nature Geoscience&lt;/full-title&gt;&lt;abbr-1&gt;Nat Geosci&lt;/abbr-1&gt;&lt;/alt-periodical&gt;&lt;pages&gt;118-+&lt;/pages&gt;&lt;volume&gt;14&lt;/volume&gt;&lt;number&gt;3&lt;/number&gt;&lt;keywords&gt;&lt;keyword&gt;open access link to it: rdcu.be/cfPxA&lt;/keyword&gt;&lt;/keywords&gt;&lt;dates&gt;&lt;year&gt;2021&lt;/year&gt;&lt;pub-dates&gt;&lt;date&gt;Mar&lt;/date&gt;&lt;/pub-dates&gt;&lt;/dates&gt;&lt;isbn&gt;1752-0894&lt;/isbn&gt;&lt;accession-num&gt;WOS:000621737100002&lt;/accession-num&gt;&lt;urls&gt;&lt;related-urls&gt;&lt;url&gt;&lt;style face="underline" font="default" size="100%"&gt;&amp;lt;Go to ISI&amp;gt;://WOS:000621737100002&lt;/style&gt;&lt;/url&gt;&lt;/related-urls&gt;&lt;/urls&gt;&lt;electronic-resource-num&gt;10.1038/s41561-021-00699-z&lt;/electronic-resource-num&gt;&lt;language&gt;English&lt;/language&gt;&lt;/record&gt;&lt;/Cite&gt;&lt;/EndNote&gt;</w:instrText>
      </w:r>
      <w:r w:rsidRPr="00540466">
        <w:rPr>
          <w:rFonts w:ascii="Times New Roman" w:hAnsi="Times New Roman"/>
          <w:color w:val="auto"/>
          <w:sz w:val="24"/>
          <w:szCs w:val="24"/>
        </w:rPr>
        <w:fldChar w:fldCharType="separate"/>
      </w:r>
      <w:r w:rsidR="00856173">
        <w:rPr>
          <w:rFonts w:ascii="Times New Roman" w:hAnsi="Times New Roman"/>
          <w:noProof/>
          <w:color w:val="auto"/>
          <w:sz w:val="24"/>
          <w:szCs w:val="24"/>
        </w:rPr>
        <w:t>Caesar et al. (2021)</w:t>
      </w:r>
      <w:r w:rsidRPr="00540466">
        <w:rPr>
          <w:rFonts w:ascii="Times New Roman" w:hAnsi="Times New Roman"/>
          <w:color w:val="auto"/>
          <w:sz w:val="24"/>
          <w:szCs w:val="24"/>
        </w:rPr>
        <w:fldChar w:fldCharType="end"/>
      </w:r>
      <w:r w:rsidRPr="00540466">
        <w:rPr>
          <w:rFonts w:ascii="Times New Roman" w:hAnsi="Times New Roman"/>
          <w:color w:val="auto"/>
          <w:sz w:val="24"/>
          <w:szCs w:val="24"/>
        </w:rPr>
        <w:t xml:space="preserve"> (blue line). The data are cross-year average values from April one year to March next year, and with the Ekman (wind-driven) component removed.  The black line shows the AMOC from Caesar truncated </w:t>
      </w:r>
      <w:proofErr w:type="gramStart"/>
      <w:r w:rsidRPr="00540466">
        <w:rPr>
          <w:rFonts w:ascii="Times New Roman" w:hAnsi="Times New Roman"/>
          <w:color w:val="auto"/>
          <w:sz w:val="24"/>
          <w:szCs w:val="24"/>
        </w:rPr>
        <w:t>at</w:t>
      </w:r>
      <w:proofErr w:type="gramEnd"/>
      <w:r w:rsidRPr="00540466">
        <w:rPr>
          <w:rFonts w:ascii="Times New Roman" w:hAnsi="Times New Roman"/>
          <w:color w:val="auto"/>
          <w:sz w:val="24"/>
          <w:szCs w:val="24"/>
        </w:rPr>
        <w:t xml:space="preserve"> 2007 and extended with the AMOC at 26</w:t>
      </w:r>
      <w:r w:rsidRPr="00540466">
        <w:rPr>
          <w:rFonts w:ascii="Times New Roman" w:hAnsi="Times New Roman"/>
          <w:color w:val="auto"/>
          <w:sz w:val="24"/>
          <w:szCs w:val="24"/>
          <w:vertAlign w:val="superscript"/>
        </w:rPr>
        <w:t>o</w:t>
      </w:r>
      <w:r w:rsidRPr="00540466">
        <w:rPr>
          <w:rFonts w:ascii="Times New Roman" w:hAnsi="Times New Roman"/>
          <w:color w:val="auto"/>
          <w:sz w:val="24"/>
          <w:szCs w:val="24"/>
        </w:rPr>
        <w:t xml:space="preserve">N, AMOC Ext. The data are from </w:t>
      </w:r>
      <w:hyperlink r:id="rId67" w:history="1">
        <w:r w:rsidRPr="00540466">
          <w:rPr>
            <w:rStyle w:val="Hyperlink"/>
            <w:rFonts w:ascii="Times New Roman" w:hAnsi="Times New Roman"/>
            <w:color w:val="auto"/>
            <w:sz w:val="24"/>
            <w:szCs w:val="24"/>
          </w:rPr>
          <w:t>https://rapid.ac.uk</w:t>
        </w:r>
      </w:hyperlink>
      <w:r w:rsidRPr="00540466">
        <w:rPr>
          <w:rFonts w:ascii="Times New Roman" w:hAnsi="Times New Roman"/>
          <w:color w:val="auto"/>
          <w:sz w:val="24"/>
          <w:szCs w:val="24"/>
        </w:rPr>
        <w:t xml:space="preserve"> for 2007 to 2020. The regression lines (straight lines) show regressions from 2009 to 2019, that is, the last decade. b) LL(INT, AMOC Ext) relations. Blue bars show LL(INT, AMOC Ext) and grey bars show Ang (INT, AMOC Ext). LL and Ang - values are calculated over 9 and </w:t>
      </w:r>
      <w:proofErr w:type="gramStart"/>
      <w:r w:rsidRPr="00540466">
        <w:rPr>
          <w:rFonts w:ascii="Times New Roman" w:hAnsi="Times New Roman"/>
          <w:color w:val="auto"/>
          <w:sz w:val="24"/>
          <w:szCs w:val="24"/>
        </w:rPr>
        <w:t>3  synoptic</w:t>
      </w:r>
      <w:proofErr w:type="gramEnd"/>
      <w:r w:rsidRPr="00540466">
        <w:rPr>
          <w:rFonts w:ascii="Times New Roman" w:hAnsi="Times New Roman"/>
          <w:color w:val="auto"/>
          <w:sz w:val="24"/>
          <w:szCs w:val="24"/>
        </w:rPr>
        <w:t xml:space="preserve"> and consecutive observations respectively. c) Comparing NAO and North Atlantic Temperature for the years 1971 to 2019. Temperature </w:t>
      </w:r>
      <w:r w:rsidR="0013200D">
        <w:rPr>
          <w:rFonts w:ascii="Times New Roman" w:hAnsi="Times New Roman"/>
          <w:color w:val="auto"/>
          <w:sz w:val="24"/>
          <w:szCs w:val="24"/>
        </w:rPr>
        <w:t xml:space="preserve">is taken </w:t>
      </w:r>
      <w:r w:rsidRPr="00540466">
        <w:rPr>
          <w:rFonts w:ascii="Times New Roman" w:hAnsi="Times New Roman"/>
          <w:color w:val="auto"/>
          <w:sz w:val="24"/>
          <w:szCs w:val="24"/>
        </w:rPr>
        <w:t xml:space="preserve">from </w:t>
      </w:r>
      <w:r w:rsidRPr="00540466">
        <w:rPr>
          <w:rFonts w:ascii="Times New Roman" w:hAnsi="Times New Roman"/>
          <w:color w:val="auto"/>
          <w:sz w:val="24"/>
          <w:szCs w:val="24"/>
        </w:rPr>
        <w:fldChar w:fldCharType="begin"/>
      </w:r>
      <w:r w:rsidRPr="00540466">
        <w:rPr>
          <w:rFonts w:ascii="Times New Roman" w:hAnsi="Times New Roman"/>
          <w:color w:val="auto"/>
          <w:sz w:val="24"/>
          <w:szCs w:val="24"/>
        </w:rPr>
        <w:instrText xml:space="preserve"> ADDIN EN.CITE &lt;EndNote&gt;&lt;Cite AuthorYear="1"&gt;&lt;Author&gt;Kalnay&lt;/Author&gt;&lt;Year&gt;1996&lt;/Year&gt;&lt;RecNum&gt;6927&lt;/RecNum&gt;&lt;DisplayText&gt;Kalnay et al. (1996)&lt;/DisplayText&gt;&lt;record&gt;&lt;rec-number&gt;6927&lt;/rec-number&gt;&lt;foreign-keys&gt;&lt;key app="EN" db-id="sexww2d2pxxax1eaw0ex0509sr22dt2a5frf" timestamp="1677416986"&gt;6927&lt;/key&gt;&lt;/foreign-keys&gt;&lt;ref-type name="Journal Article"&gt;17&lt;/ref-type&gt;&lt;contributors&gt;&lt;authors&gt;&lt;author&gt;Kalnay,E &lt;/author&gt;&lt;author&gt;Kanamitsu, M &lt;/author&gt;&lt;author&gt;Kistler,  R &lt;/author&gt;&lt;author&gt;Collins, W &lt;/author&gt;&lt;author&gt;Deaven,D  &lt;/author&gt;&lt;/authors&gt;&lt;/contributors&gt;&lt;titles&gt;&lt;title&gt;The NCEP/NCAR 40-Year Reanalysis Project.&lt;/title&gt;&lt;secondary-title&gt;Bull. Amer. Meteor. Soc&lt;/secondary-title&gt;&lt;/titles&gt;&lt;periodical&gt;&lt;full-title&gt;Bull. Amer. Meteor. Soc&lt;/full-title&gt;&lt;/periodical&gt;&lt;pages&gt;437-472&lt;/pages&gt;&lt;volume&gt;77&lt;/volume&gt;&lt;dates&gt;&lt;year&gt;1996&lt;/year&gt;&lt;/dates&gt;&lt;urls&gt;&lt;/urls&gt;&lt;/record&gt;&lt;/Cite&gt;&lt;/EndNote&gt;</w:instrText>
      </w:r>
      <w:r w:rsidRPr="00540466">
        <w:rPr>
          <w:rFonts w:ascii="Times New Roman" w:hAnsi="Times New Roman"/>
          <w:color w:val="auto"/>
          <w:sz w:val="24"/>
          <w:szCs w:val="24"/>
        </w:rPr>
        <w:fldChar w:fldCharType="separate"/>
      </w:r>
      <w:r w:rsidRPr="00540466">
        <w:rPr>
          <w:rFonts w:ascii="Times New Roman" w:hAnsi="Times New Roman"/>
          <w:noProof/>
          <w:color w:val="auto"/>
          <w:sz w:val="24"/>
          <w:szCs w:val="24"/>
        </w:rPr>
        <w:t>Kalnay et al. (1996)</w:t>
      </w:r>
      <w:r w:rsidRPr="00540466">
        <w:rPr>
          <w:rFonts w:ascii="Times New Roman" w:hAnsi="Times New Roman"/>
          <w:color w:val="auto"/>
          <w:sz w:val="24"/>
          <w:szCs w:val="24"/>
        </w:rPr>
        <w:fldChar w:fldCharType="end"/>
      </w:r>
      <w:r w:rsidR="0013200D">
        <w:rPr>
          <w:rFonts w:ascii="Times New Roman" w:hAnsi="Times New Roman"/>
          <w:color w:val="auto"/>
          <w:sz w:val="24"/>
          <w:szCs w:val="24"/>
        </w:rPr>
        <w:t>.</w:t>
      </w:r>
      <w:r w:rsidRPr="00540466">
        <w:rPr>
          <w:rFonts w:ascii="Times New Roman" w:hAnsi="Times New Roman"/>
          <w:color w:val="auto"/>
          <w:sz w:val="24"/>
          <w:szCs w:val="24"/>
        </w:rPr>
        <w:t xml:space="preserve"> d) Map showing the area used to calculate temperatures, Source </w:t>
      </w:r>
      <w:r w:rsidRPr="00540466">
        <w:rPr>
          <w:rFonts w:ascii="Times New Roman" w:hAnsi="Times New Roman"/>
          <w:color w:val="auto"/>
          <w:sz w:val="24"/>
          <w:szCs w:val="24"/>
        </w:rPr>
        <w:fldChar w:fldCharType="begin"/>
      </w:r>
      <w:r w:rsidRPr="00540466">
        <w:rPr>
          <w:rFonts w:ascii="Times New Roman" w:hAnsi="Times New Roman"/>
          <w:color w:val="auto"/>
          <w:sz w:val="24"/>
          <w:szCs w:val="24"/>
        </w:rPr>
        <w:instrText xml:space="preserve"> ADDIN EN.CITE &lt;EndNote&gt;&lt;Cite AuthorYear="1"&gt;&lt;Author&gt;Kalnay&lt;/Author&gt;&lt;Year&gt;1996&lt;/Year&gt;&lt;RecNum&gt;6927&lt;/RecNum&gt;&lt;DisplayText&gt;Kalnay et al. (1996)&lt;/DisplayText&gt;&lt;record&gt;&lt;rec-number&gt;6927&lt;/rec-number&gt;&lt;foreign-keys&gt;&lt;key app="EN" db-id="sexww2d2pxxax1eaw0ex0509sr22dt2a5frf" timestamp="1677416986"&gt;6927&lt;/key&gt;&lt;/foreign-keys&gt;&lt;ref-type name="Journal Article"&gt;17&lt;/ref-type&gt;&lt;contributors&gt;&lt;authors&gt;&lt;author&gt;Kalnay,E &lt;/author&gt;&lt;author&gt;Kanamitsu, M &lt;/author&gt;&lt;author&gt;Kistler,  R &lt;/author&gt;&lt;author&gt;Collins, W &lt;/author&gt;&lt;author&gt;Deaven,D  &lt;/author&gt;&lt;/authors&gt;&lt;/contributors&gt;&lt;titles&gt;&lt;title&gt;The NCEP/NCAR 40-Year Reanalysis Project.&lt;/title&gt;&lt;secondary-title&gt;Bull. Amer. Meteor. Soc&lt;/secondary-title&gt;&lt;/titles&gt;&lt;periodical&gt;&lt;full-title&gt;Bull. Amer. Meteor. Soc&lt;/full-title&gt;&lt;/periodical&gt;&lt;pages&gt;437-472&lt;/pages&gt;&lt;volume&gt;77&lt;/volume&gt;&lt;dates&gt;&lt;year&gt;1996&lt;/year&gt;&lt;/dates&gt;&lt;urls&gt;&lt;/urls&gt;&lt;/record&gt;&lt;/Cite&gt;&lt;/EndNote&gt;</w:instrText>
      </w:r>
      <w:r w:rsidRPr="00540466">
        <w:rPr>
          <w:rFonts w:ascii="Times New Roman" w:hAnsi="Times New Roman"/>
          <w:color w:val="auto"/>
          <w:sz w:val="24"/>
          <w:szCs w:val="24"/>
        </w:rPr>
        <w:fldChar w:fldCharType="separate"/>
      </w:r>
      <w:r w:rsidRPr="00540466">
        <w:rPr>
          <w:rFonts w:ascii="Times New Roman" w:hAnsi="Times New Roman"/>
          <w:noProof/>
          <w:color w:val="auto"/>
          <w:sz w:val="24"/>
          <w:szCs w:val="24"/>
        </w:rPr>
        <w:t>Kalnay et al. (1996)</w:t>
      </w:r>
      <w:r w:rsidRPr="00540466">
        <w:rPr>
          <w:rFonts w:ascii="Times New Roman" w:hAnsi="Times New Roman"/>
          <w:color w:val="auto"/>
          <w:sz w:val="24"/>
          <w:szCs w:val="24"/>
        </w:rPr>
        <w:fldChar w:fldCharType="end"/>
      </w:r>
      <w:r w:rsidRPr="00540466">
        <w:rPr>
          <w:rFonts w:ascii="Times New Roman" w:hAnsi="Times New Roman"/>
          <w:color w:val="auto"/>
          <w:sz w:val="24"/>
          <w:szCs w:val="24"/>
        </w:rPr>
        <w:t>.</w:t>
      </w:r>
    </w:p>
    <w:p w14:paraId="6245738A" w14:textId="77777777" w:rsidR="00A97F6F" w:rsidRPr="00540466" w:rsidRDefault="00A97F6F" w:rsidP="00806BC2">
      <w:pPr>
        <w:spacing w:line="480" w:lineRule="auto"/>
        <w:rPr>
          <w:rFonts w:ascii="Times New Roman" w:hAnsi="Times New Roman" w:cs="Times New Roman"/>
          <w:sz w:val="24"/>
          <w:szCs w:val="24"/>
        </w:rPr>
      </w:pPr>
    </w:p>
    <w:p w14:paraId="5B32CD2D" w14:textId="0876ADFC" w:rsidR="00211CA6" w:rsidRPr="00764575" w:rsidRDefault="00470DDD" w:rsidP="00806BC2">
      <w:pPr>
        <w:spacing w:line="480" w:lineRule="auto"/>
        <w:rPr>
          <w:rFonts w:ascii="Times New Roman" w:hAnsi="Times New Roman" w:cs="Times New Roman"/>
          <w:sz w:val="24"/>
          <w:szCs w:val="24"/>
        </w:rPr>
      </w:pPr>
      <w:r w:rsidRPr="00764575">
        <w:rPr>
          <w:rFonts w:ascii="Times New Roman" w:hAnsi="Times New Roman" w:cs="Times New Roman"/>
          <w:b/>
          <w:sz w:val="24"/>
          <w:szCs w:val="24"/>
        </w:rPr>
        <w:t xml:space="preserve">Figure SB. </w:t>
      </w:r>
      <w:r w:rsidRPr="00764575">
        <w:rPr>
          <w:rFonts w:ascii="Times New Roman" w:hAnsi="Times New Roman" w:cs="Times New Roman"/>
          <w:sz w:val="24"/>
          <w:szCs w:val="24"/>
        </w:rPr>
        <w:t xml:space="preserve">AMOC and INT time series. a) The time series AMOC (Caesar) and INT. The drop lines show the period 1998 – 2004 where INT leads AMOC. The horizontal lines show distance between peaks.  b) </w:t>
      </w:r>
      <w:r w:rsidR="0013200D" w:rsidRPr="00764575">
        <w:rPr>
          <w:rFonts w:ascii="Times New Roman" w:hAnsi="Times New Roman" w:cs="Times New Roman"/>
          <w:sz w:val="24"/>
          <w:szCs w:val="24"/>
        </w:rPr>
        <w:t>Cross</w:t>
      </w:r>
      <w:r w:rsidR="0013200D">
        <w:rPr>
          <w:rFonts w:ascii="Times New Roman" w:hAnsi="Times New Roman" w:cs="Times New Roman"/>
          <w:sz w:val="24"/>
          <w:szCs w:val="24"/>
        </w:rPr>
        <w:t>-</w:t>
      </w:r>
      <w:r w:rsidRPr="00764575">
        <w:rPr>
          <w:rFonts w:ascii="Times New Roman" w:hAnsi="Times New Roman" w:cs="Times New Roman"/>
          <w:sz w:val="24"/>
          <w:szCs w:val="24"/>
        </w:rPr>
        <w:t xml:space="preserve">correlation analysis (CCA) for INT and AMOC. The blue line shows CCA only for the period 1971 to 1998 where INT persistently lags AMOC. The red line shows CCA for the whole period 1971 to 20201. c) LL relations for the time series in (a). d) Phase plot for INT and AMOC. The thin black line shows the phase plot for the whole </w:t>
      </w:r>
      <w:r w:rsidRPr="00764575">
        <w:rPr>
          <w:rFonts w:ascii="Times New Roman" w:hAnsi="Times New Roman" w:cs="Times New Roman"/>
          <w:sz w:val="24"/>
          <w:szCs w:val="24"/>
        </w:rPr>
        <w:lastRenderedPageBreak/>
        <w:t>series. The red line shows the period 1998 to 2004 and the blue line shows the period 2004 to 2021.</w:t>
      </w:r>
    </w:p>
    <w:p w14:paraId="12CAE251" w14:textId="2DDF3A8F" w:rsidR="00057229" w:rsidRPr="00764575" w:rsidRDefault="00211CA6" w:rsidP="00540466">
      <w:pPr>
        <w:spacing w:line="480" w:lineRule="auto"/>
        <w:rPr>
          <w:rFonts w:ascii="Times New Roman" w:hAnsi="Times New Roman" w:cs="Times New Roman"/>
          <w:sz w:val="24"/>
          <w:szCs w:val="24"/>
        </w:rPr>
      </w:pPr>
      <w:r w:rsidRPr="00764575">
        <w:rPr>
          <w:rFonts w:ascii="Times New Roman" w:hAnsi="Times New Roman" w:cs="Times New Roman"/>
          <w:b/>
          <w:bCs/>
          <w:sz w:val="24"/>
          <w:szCs w:val="24"/>
        </w:rPr>
        <w:t>Figure SC</w:t>
      </w:r>
      <w:r w:rsidRPr="00764575">
        <w:rPr>
          <w:rFonts w:ascii="Times New Roman" w:hAnsi="Times New Roman" w:cs="Times New Roman"/>
          <w:sz w:val="24"/>
          <w:szCs w:val="24"/>
        </w:rPr>
        <w:t xml:space="preserve">. Barents Sea temperatures at 0-30 m and 100-200 m depth. a) Temperatures in raw and LOESS(0.3) smoothed format. Drop lines designate peaks in the smoothed versions of the curves. b) </w:t>
      </w:r>
      <w:proofErr w:type="gramStart"/>
      <w:r w:rsidRPr="00764575">
        <w:rPr>
          <w:rFonts w:ascii="Times New Roman" w:hAnsi="Times New Roman" w:cs="Times New Roman"/>
          <w:sz w:val="24"/>
          <w:szCs w:val="24"/>
        </w:rPr>
        <w:t>Blue</w:t>
      </w:r>
      <w:proofErr w:type="gramEnd"/>
      <w:r w:rsidRPr="00764575">
        <w:rPr>
          <w:rFonts w:ascii="Times New Roman" w:hAnsi="Times New Roman" w:cs="Times New Roman"/>
          <w:sz w:val="24"/>
          <w:szCs w:val="24"/>
        </w:rPr>
        <w:t xml:space="preserve"> bars show lead-lag (LL) relations between temperatures UPP and INT not detrended and unsmoothed. c) Pink bars show the LL relations between temperatures UPP and INT not detrended, but </w:t>
      </w:r>
      <w:proofErr w:type="gramStart"/>
      <w:r w:rsidRPr="00764575">
        <w:rPr>
          <w:rFonts w:ascii="Times New Roman" w:hAnsi="Times New Roman" w:cs="Times New Roman"/>
          <w:sz w:val="24"/>
          <w:szCs w:val="24"/>
        </w:rPr>
        <w:t>LOESS(</w:t>
      </w:r>
      <w:proofErr w:type="gramEnd"/>
      <w:r w:rsidRPr="00764575">
        <w:rPr>
          <w:rFonts w:ascii="Times New Roman" w:hAnsi="Times New Roman" w:cs="Times New Roman"/>
          <w:sz w:val="24"/>
          <w:szCs w:val="24"/>
        </w:rPr>
        <w:t xml:space="preserve">0.3) smoothed. d) Cyan bars show the LL relations between temperatures UPP and INT detrended and </w:t>
      </w:r>
      <w:proofErr w:type="gramStart"/>
      <w:r w:rsidRPr="00764575">
        <w:rPr>
          <w:rFonts w:ascii="Times New Roman" w:hAnsi="Times New Roman" w:cs="Times New Roman"/>
          <w:sz w:val="24"/>
          <w:szCs w:val="24"/>
        </w:rPr>
        <w:t>LOESS(</w:t>
      </w:r>
      <w:proofErr w:type="gramEnd"/>
      <w:r w:rsidRPr="00764575">
        <w:rPr>
          <w:rFonts w:ascii="Times New Roman" w:hAnsi="Times New Roman" w:cs="Times New Roman"/>
          <w:sz w:val="24"/>
          <w:szCs w:val="24"/>
        </w:rPr>
        <w:t>0.3) smoothed. Dashed lines in (b) – (d) show the 95 % confidence interval.</w:t>
      </w:r>
    </w:p>
    <w:p w14:paraId="6D432870" w14:textId="2DADF42A" w:rsidR="00211CA6" w:rsidRPr="00974CC1" w:rsidRDefault="00057229" w:rsidP="009F673A">
      <w:pPr>
        <w:pStyle w:val="MDPI51figurecaption"/>
        <w:spacing w:line="480" w:lineRule="auto"/>
        <w:ind w:left="0"/>
      </w:pPr>
      <w:r w:rsidRPr="00540466">
        <w:rPr>
          <w:rFonts w:ascii="Times New Roman" w:hAnsi="Times New Roman"/>
          <w:b/>
          <w:color w:val="auto"/>
          <w:sz w:val="24"/>
          <w:szCs w:val="24"/>
        </w:rPr>
        <w:t xml:space="preserve">Figure SD. </w:t>
      </w:r>
      <w:r w:rsidRPr="00540466">
        <w:rPr>
          <w:rFonts w:ascii="Times New Roman" w:hAnsi="Times New Roman"/>
          <w:color w:val="auto"/>
          <w:sz w:val="24"/>
          <w:szCs w:val="24"/>
        </w:rPr>
        <w:t>Example: AMOC LOESS(0.3)-smoothed (x) and shifted forward six years (y). a) AMOC time series, original (blue) and shifted 6 years forward. The zigzag curve indicates the length of years found by the cumulative angle method. b) LL relations between AMOC original and AMOC shifted 6 years forward, LL(AMOC, AMOC+6). The black bars show θ</w:t>
      </w:r>
      <w:r w:rsidRPr="00540466" w:rsidDel="00A60B9E">
        <w:rPr>
          <w:rFonts w:ascii="Times New Roman" w:hAnsi="Times New Roman"/>
          <w:color w:val="auto"/>
          <w:sz w:val="24"/>
          <w:szCs w:val="24"/>
        </w:rPr>
        <w:t xml:space="preserve"> </w:t>
      </w:r>
      <w:r w:rsidRPr="00540466">
        <w:rPr>
          <w:rFonts w:ascii="Times New Roman" w:hAnsi="Times New Roman"/>
          <w:color w:val="auto"/>
          <w:sz w:val="24"/>
          <w:szCs w:val="24"/>
        </w:rPr>
        <w:t>(3); that is, LL relation over three consecutive observations in the paired time series. The grey bars show LL(9); that is, the relation between positive and negative angles over 9 consecutive observations. (</w:t>
      </w:r>
      <w:r w:rsidRPr="00A113B3">
        <w:rPr>
          <w:rFonts w:ascii="Times New Roman" w:hAnsi="Times New Roman"/>
          <w:color w:val="auto"/>
          <w:sz w:val="24"/>
          <w:szCs w:val="24"/>
        </w:rPr>
        <w:t>c</w:t>
      </w:r>
      <w:r w:rsidRPr="00540466">
        <w:rPr>
          <w:rFonts w:ascii="Times New Roman" w:hAnsi="Times New Roman"/>
          <w:color w:val="auto"/>
          <w:sz w:val="24"/>
          <w:szCs w:val="24"/>
        </w:rPr>
        <w:t>) Phase plot for the pairs AMOC and AMOC+6. Note that most rotations are counterclockwise (positive, +) showing that AMOC leads AMOC +6. d) Phase shifts calculated relative to moving cycle period and with average cycle period. The phase shift corresponds to the six years of a phase shift. Lowe curve shows moving β-coefficient.</w:t>
      </w:r>
    </w:p>
    <w:sectPr w:rsidR="00211CA6" w:rsidRPr="00974CC1" w:rsidSect="00003903">
      <w:headerReference w:type="default" r:id="rId6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CEB97" w14:textId="77777777" w:rsidR="008F6002" w:rsidRDefault="008F6002" w:rsidP="00EF180E">
      <w:pPr>
        <w:spacing w:after="0" w:line="240" w:lineRule="auto"/>
      </w:pPr>
      <w:r>
        <w:separator/>
      </w:r>
    </w:p>
  </w:endnote>
  <w:endnote w:type="continuationSeparator" w:id="0">
    <w:p w14:paraId="5A42871F" w14:textId="77777777" w:rsidR="008F6002" w:rsidRDefault="008F6002" w:rsidP="00EF180E">
      <w:pPr>
        <w:spacing w:after="0" w:line="240" w:lineRule="auto"/>
      </w:pPr>
      <w:r>
        <w:continuationSeparator/>
      </w:r>
    </w:p>
  </w:endnote>
  <w:endnote w:type="continuationNotice" w:id="1">
    <w:p w14:paraId="409C9D0E" w14:textId="77777777" w:rsidR="008F6002" w:rsidRDefault="008F60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E8CC7" w14:textId="77777777" w:rsidR="008F6002" w:rsidRDefault="008F6002" w:rsidP="00EF180E">
      <w:pPr>
        <w:spacing w:after="0" w:line="240" w:lineRule="auto"/>
      </w:pPr>
      <w:r>
        <w:separator/>
      </w:r>
    </w:p>
  </w:footnote>
  <w:footnote w:type="continuationSeparator" w:id="0">
    <w:p w14:paraId="466660B7" w14:textId="77777777" w:rsidR="008F6002" w:rsidRDefault="008F6002" w:rsidP="00EF180E">
      <w:pPr>
        <w:spacing w:after="0" w:line="240" w:lineRule="auto"/>
      </w:pPr>
      <w:r>
        <w:continuationSeparator/>
      </w:r>
    </w:p>
  </w:footnote>
  <w:footnote w:type="continuationNotice" w:id="1">
    <w:p w14:paraId="6D82936B" w14:textId="77777777" w:rsidR="008F6002" w:rsidRDefault="008F60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866499"/>
      <w:docPartObj>
        <w:docPartGallery w:val="Page Numbers (Top of Page)"/>
        <w:docPartUnique/>
      </w:docPartObj>
    </w:sdtPr>
    <w:sdtContent>
      <w:p w14:paraId="7E76E31D" w14:textId="2ECE3917" w:rsidR="008B412D" w:rsidRDefault="008B412D">
        <w:pPr>
          <w:pStyle w:val="Header"/>
        </w:pPr>
        <w:r>
          <w:fldChar w:fldCharType="begin"/>
        </w:r>
        <w:r>
          <w:instrText>PAGE   \* MERGEFORMAT</w:instrText>
        </w:r>
        <w:r>
          <w:fldChar w:fldCharType="separate"/>
        </w:r>
        <w:r w:rsidR="003E3D10" w:rsidRPr="003E3D10">
          <w:rPr>
            <w:noProof/>
            <w:lang w:val="nb-NO"/>
          </w:rPr>
          <w:t>27</w:t>
        </w:r>
        <w:r>
          <w:fldChar w:fldCharType="end"/>
        </w:r>
      </w:p>
    </w:sdtContent>
  </w:sdt>
  <w:p w14:paraId="1813F808" w14:textId="77777777" w:rsidR="008B412D" w:rsidRDefault="008B41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2171B"/>
    <w:multiLevelType w:val="multilevel"/>
    <w:tmpl w:val="36EED870"/>
    <w:lvl w:ilvl="0">
      <w:start w:val="1"/>
      <w:numFmt w:val="decimal"/>
      <w:lvlText w:val="%1."/>
      <w:lvlJc w:val="left"/>
      <w:pPr>
        <w:ind w:left="1353" w:hanging="360"/>
      </w:pPr>
      <w:rPr>
        <w:rFonts w:hint="default"/>
      </w:r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38723F0D"/>
    <w:multiLevelType w:val="hybridMultilevel"/>
    <w:tmpl w:val="E0107C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990986807">
    <w:abstractNumId w:val="1"/>
  </w:num>
  <w:num w:numId="2" w16cid:durableId="13175390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thany Davidson-Eng">
    <w15:presenceInfo w15:providerId="AD" w15:userId="S::bdavieng@uoguelph.ca::a010bb37-f91d-4580-8a7e-fec58277fa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exww2d2pxxax1eaw0ex0509sr22dt2a5frf&quot;&gt;AllLibraries-12-18-03-23 Copy Copy&lt;record-ids&gt;&lt;item&gt;562&lt;/item&gt;&lt;item&gt;563&lt;/item&gt;&lt;item&gt;1490&lt;/item&gt;&lt;item&gt;5090&lt;/item&gt;&lt;item&gt;5283&lt;/item&gt;&lt;item&gt;5532&lt;/item&gt;&lt;item&gt;5684&lt;/item&gt;&lt;item&gt;5914&lt;/item&gt;&lt;item&gt;5921&lt;/item&gt;&lt;item&gt;5951&lt;/item&gt;&lt;item&gt;6023&lt;/item&gt;&lt;item&gt;6114&lt;/item&gt;&lt;item&gt;6183&lt;/item&gt;&lt;item&gt;6186&lt;/item&gt;&lt;item&gt;6190&lt;/item&gt;&lt;item&gt;6219&lt;/item&gt;&lt;item&gt;6300&lt;/item&gt;&lt;item&gt;6321&lt;/item&gt;&lt;item&gt;6327&lt;/item&gt;&lt;item&gt;6355&lt;/item&gt;&lt;item&gt;6358&lt;/item&gt;&lt;item&gt;6359&lt;/item&gt;&lt;item&gt;6783&lt;/item&gt;&lt;item&gt;6788&lt;/item&gt;&lt;item&gt;6808&lt;/item&gt;&lt;item&gt;6812&lt;/item&gt;&lt;item&gt;6857&lt;/item&gt;&lt;item&gt;6860&lt;/item&gt;&lt;item&gt;6861&lt;/item&gt;&lt;item&gt;6862&lt;/item&gt;&lt;item&gt;6865&lt;/item&gt;&lt;item&gt;6878&lt;/item&gt;&lt;item&gt;6886&lt;/item&gt;&lt;item&gt;6887&lt;/item&gt;&lt;item&gt;6889&lt;/item&gt;&lt;item&gt;6900&lt;/item&gt;&lt;item&gt;6903&lt;/item&gt;&lt;item&gt;6925&lt;/item&gt;&lt;item&gt;6927&lt;/item&gt;&lt;item&gt;6930&lt;/item&gt;&lt;item&gt;6937&lt;/item&gt;&lt;item&gt;6943&lt;/item&gt;&lt;item&gt;6998&lt;/item&gt;&lt;item&gt;6999&lt;/item&gt;&lt;/record-ids&gt;&lt;/item&gt;&lt;/Libraries&gt;"/>
  </w:docVars>
  <w:rsids>
    <w:rsidRoot w:val="00B84CFD"/>
    <w:rsid w:val="000003E4"/>
    <w:rsid w:val="00000A52"/>
    <w:rsid w:val="00000D74"/>
    <w:rsid w:val="0000171B"/>
    <w:rsid w:val="00001A85"/>
    <w:rsid w:val="00003903"/>
    <w:rsid w:val="00005041"/>
    <w:rsid w:val="000054F6"/>
    <w:rsid w:val="00007025"/>
    <w:rsid w:val="00007E01"/>
    <w:rsid w:val="00011269"/>
    <w:rsid w:val="00011E9D"/>
    <w:rsid w:val="000149A4"/>
    <w:rsid w:val="00014B64"/>
    <w:rsid w:val="00014D09"/>
    <w:rsid w:val="00015EEF"/>
    <w:rsid w:val="00016C6E"/>
    <w:rsid w:val="00021259"/>
    <w:rsid w:val="00022973"/>
    <w:rsid w:val="00022EF8"/>
    <w:rsid w:val="000269FD"/>
    <w:rsid w:val="00026A1D"/>
    <w:rsid w:val="00030CFD"/>
    <w:rsid w:val="000319FC"/>
    <w:rsid w:val="00032F47"/>
    <w:rsid w:val="00034879"/>
    <w:rsid w:val="0003612B"/>
    <w:rsid w:val="000362A9"/>
    <w:rsid w:val="00037481"/>
    <w:rsid w:val="00037D56"/>
    <w:rsid w:val="000409B6"/>
    <w:rsid w:val="00040B2E"/>
    <w:rsid w:val="000416F8"/>
    <w:rsid w:val="0004275C"/>
    <w:rsid w:val="00042CF6"/>
    <w:rsid w:val="000434C2"/>
    <w:rsid w:val="00043A88"/>
    <w:rsid w:val="00044471"/>
    <w:rsid w:val="00044B5B"/>
    <w:rsid w:val="0004550E"/>
    <w:rsid w:val="00045A9D"/>
    <w:rsid w:val="00047260"/>
    <w:rsid w:val="00047C4D"/>
    <w:rsid w:val="00050537"/>
    <w:rsid w:val="00050BE6"/>
    <w:rsid w:val="0005294B"/>
    <w:rsid w:val="00053B6F"/>
    <w:rsid w:val="00054859"/>
    <w:rsid w:val="00055655"/>
    <w:rsid w:val="00055F4D"/>
    <w:rsid w:val="00057229"/>
    <w:rsid w:val="00060660"/>
    <w:rsid w:val="000613BE"/>
    <w:rsid w:val="000615B2"/>
    <w:rsid w:val="00063512"/>
    <w:rsid w:val="0006532C"/>
    <w:rsid w:val="000656CF"/>
    <w:rsid w:val="00065910"/>
    <w:rsid w:val="00066546"/>
    <w:rsid w:val="0006664A"/>
    <w:rsid w:val="0006797B"/>
    <w:rsid w:val="00072DE8"/>
    <w:rsid w:val="00076A2A"/>
    <w:rsid w:val="00077EC4"/>
    <w:rsid w:val="00081682"/>
    <w:rsid w:val="000824F0"/>
    <w:rsid w:val="000830C1"/>
    <w:rsid w:val="00084A88"/>
    <w:rsid w:val="00085683"/>
    <w:rsid w:val="000859C8"/>
    <w:rsid w:val="00085F42"/>
    <w:rsid w:val="000863E6"/>
    <w:rsid w:val="000869D4"/>
    <w:rsid w:val="000871FC"/>
    <w:rsid w:val="000873BB"/>
    <w:rsid w:val="000875CD"/>
    <w:rsid w:val="00087FA2"/>
    <w:rsid w:val="000912B3"/>
    <w:rsid w:val="00092718"/>
    <w:rsid w:val="0009319B"/>
    <w:rsid w:val="0009687A"/>
    <w:rsid w:val="00096A79"/>
    <w:rsid w:val="00097C1A"/>
    <w:rsid w:val="00097CFF"/>
    <w:rsid w:val="000A038E"/>
    <w:rsid w:val="000A29B6"/>
    <w:rsid w:val="000A2B5A"/>
    <w:rsid w:val="000A2E48"/>
    <w:rsid w:val="000A3D63"/>
    <w:rsid w:val="000A47C7"/>
    <w:rsid w:val="000A6FF1"/>
    <w:rsid w:val="000A773E"/>
    <w:rsid w:val="000A7903"/>
    <w:rsid w:val="000B0025"/>
    <w:rsid w:val="000B040E"/>
    <w:rsid w:val="000B09CF"/>
    <w:rsid w:val="000B1CA4"/>
    <w:rsid w:val="000B47B2"/>
    <w:rsid w:val="000B5367"/>
    <w:rsid w:val="000B7329"/>
    <w:rsid w:val="000C0173"/>
    <w:rsid w:val="000C0E62"/>
    <w:rsid w:val="000C260E"/>
    <w:rsid w:val="000C2D64"/>
    <w:rsid w:val="000C3D9F"/>
    <w:rsid w:val="000C41D0"/>
    <w:rsid w:val="000C53D4"/>
    <w:rsid w:val="000C6636"/>
    <w:rsid w:val="000C6655"/>
    <w:rsid w:val="000C6666"/>
    <w:rsid w:val="000C77B4"/>
    <w:rsid w:val="000D2AF1"/>
    <w:rsid w:val="000D30E2"/>
    <w:rsid w:val="000D5D76"/>
    <w:rsid w:val="000D7213"/>
    <w:rsid w:val="000D7FBB"/>
    <w:rsid w:val="000E0998"/>
    <w:rsid w:val="000E17DC"/>
    <w:rsid w:val="000E184F"/>
    <w:rsid w:val="000E30DC"/>
    <w:rsid w:val="000E3C90"/>
    <w:rsid w:val="000E4B76"/>
    <w:rsid w:val="000E691E"/>
    <w:rsid w:val="000E7F47"/>
    <w:rsid w:val="000F1176"/>
    <w:rsid w:val="000F12A3"/>
    <w:rsid w:val="000F3F30"/>
    <w:rsid w:val="000F490F"/>
    <w:rsid w:val="000F4BF6"/>
    <w:rsid w:val="000F5C5D"/>
    <w:rsid w:val="000F66F1"/>
    <w:rsid w:val="000F6CDB"/>
    <w:rsid w:val="000F6D0C"/>
    <w:rsid w:val="000F7D71"/>
    <w:rsid w:val="00101597"/>
    <w:rsid w:val="00101A21"/>
    <w:rsid w:val="00102F23"/>
    <w:rsid w:val="001064F8"/>
    <w:rsid w:val="0010691F"/>
    <w:rsid w:val="00106A5B"/>
    <w:rsid w:val="00106BC9"/>
    <w:rsid w:val="00106CFC"/>
    <w:rsid w:val="001104E0"/>
    <w:rsid w:val="001107AC"/>
    <w:rsid w:val="00112F16"/>
    <w:rsid w:val="00112F39"/>
    <w:rsid w:val="0011317F"/>
    <w:rsid w:val="0011497A"/>
    <w:rsid w:val="0011700C"/>
    <w:rsid w:val="00117A74"/>
    <w:rsid w:val="001212E8"/>
    <w:rsid w:val="00121840"/>
    <w:rsid w:val="001238E5"/>
    <w:rsid w:val="00125A01"/>
    <w:rsid w:val="0012619E"/>
    <w:rsid w:val="00127548"/>
    <w:rsid w:val="00131AFF"/>
    <w:rsid w:val="0013200D"/>
    <w:rsid w:val="001322AF"/>
    <w:rsid w:val="0013451C"/>
    <w:rsid w:val="00134756"/>
    <w:rsid w:val="00135703"/>
    <w:rsid w:val="00135909"/>
    <w:rsid w:val="00135DB9"/>
    <w:rsid w:val="00135FE3"/>
    <w:rsid w:val="0013692C"/>
    <w:rsid w:val="00136EDA"/>
    <w:rsid w:val="001379AE"/>
    <w:rsid w:val="00142D6D"/>
    <w:rsid w:val="00143863"/>
    <w:rsid w:val="001439FB"/>
    <w:rsid w:val="00143CA4"/>
    <w:rsid w:val="00143EFA"/>
    <w:rsid w:val="0014496B"/>
    <w:rsid w:val="00146316"/>
    <w:rsid w:val="00147327"/>
    <w:rsid w:val="001508C5"/>
    <w:rsid w:val="00150DA4"/>
    <w:rsid w:val="00151084"/>
    <w:rsid w:val="001525F0"/>
    <w:rsid w:val="0015261B"/>
    <w:rsid w:val="00152815"/>
    <w:rsid w:val="00152E28"/>
    <w:rsid w:val="00153055"/>
    <w:rsid w:val="001539FE"/>
    <w:rsid w:val="00154780"/>
    <w:rsid w:val="00157F6C"/>
    <w:rsid w:val="00160118"/>
    <w:rsid w:val="001602B2"/>
    <w:rsid w:val="00161112"/>
    <w:rsid w:val="001612D1"/>
    <w:rsid w:val="00161725"/>
    <w:rsid w:val="00162261"/>
    <w:rsid w:val="00162833"/>
    <w:rsid w:val="0016518F"/>
    <w:rsid w:val="0016523B"/>
    <w:rsid w:val="00166E60"/>
    <w:rsid w:val="001671E8"/>
    <w:rsid w:val="0016745F"/>
    <w:rsid w:val="00167986"/>
    <w:rsid w:val="00170431"/>
    <w:rsid w:val="00171019"/>
    <w:rsid w:val="00172652"/>
    <w:rsid w:val="001730BA"/>
    <w:rsid w:val="00173159"/>
    <w:rsid w:val="00174500"/>
    <w:rsid w:val="00175BC9"/>
    <w:rsid w:val="00175D60"/>
    <w:rsid w:val="00177527"/>
    <w:rsid w:val="001775E9"/>
    <w:rsid w:val="00177994"/>
    <w:rsid w:val="001800BC"/>
    <w:rsid w:val="00180108"/>
    <w:rsid w:val="00181A95"/>
    <w:rsid w:val="00181F38"/>
    <w:rsid w:val="001849D9"/>
    <w:rsid w:val="001849E0"/>
    <w:rsid w:val="00186294"/>
    <w:rsid w:val="00186D65"/>
    <w:rsid w:val="00186D97"/>
    <w:rsid w:val="0018768E"/>
    <w:rsid w:val="00187A4C"/>
    <w:rsid w:val="00190152"/>
    <w:rsid w:val="001926B5"/>
    <w:rsid w:val="0019385B"/>
    <w:rsid w:val="001941CE"/>
    <w:rsid w:val="00194732"/>
    <w:rsid w:val="001967DC"/>
    <w:rsid w:val="0019737C"/>
    <w:rsid w:val="001A0582"/>
    <w:rsid w:val="001A0BFA"/>
    <w:rsid w:val="001A0C7F"/>
    <w:rsid w:val="001A17A9"/>
    <w:rsid w:val="001A2438"/>
    <w:rsid w:val="001A3773"/>
    <w:rsid w:val="001A3F2C"/>
    <w:rsid w:val="001A43A4"/>
    <w:rsid w:val="001A4AE5"/>
    <w:rsid w:val="001A5889"/>
    <w:rsid w:val="001A59BD"/>
    <w:rsid w:val="001A5F94"/>
    <w:rsid w:val="001B05D5"/>
    <w:rsid w:val="001B17EB"/>
    <w:rsid w:val="001B1959"/>
    <w:rsid w:val="001B2680"/>
    <w:rsid w:val="001B2739"/>
    <w:rsid w:val="001B39B1"/>
    <w:rsid w:val="001B433D"/>
    <w:rsid w:val="001B46C0"/>
    <w:rsid w:val="001B58FF"/>
    <w:rsid w:val="001B6A3D"/>
    <w:rsid w:val="001B7352"/>
    <w:rsid w:val="001B73DE"/>
    <w:rsid w:val="001C22CD"/>
    <w:rsid w:val="001C3492"/>
    <w:rsid w:val="001C472D"/>
    <w:rsid w:val="001C5E13"/>
    <w:rsid w:val="001D00BC"/>
    <w:rsid w:val="001D13D4"/>
    <w:rsid w:val="001D3E11"/>
    <w:rsid w:val="001D41BF"/>
    <w:rsid w:val="001D565E"/>
    <w:rsid w:val="001D57EC"/>
    <w:rsid w:val="001D6066"/>
    <w:rsid w:val="001D6545"/>
    <w:rsid w:val="001D74D2"/>
    <w:rsid w:val="001E03DB"/>
    <w:rsid w:val="001E1189"/>
    <w:rsid w:val="001E3372"/>
    <w:rsid w:val="001E4121"/>
    <w:rsid w:val="001E4A4A"/>
    <w:rsid w:val="001E648C"/>
    <w:rsid w:val="001E6C79"/>
    <w:rsid w:val="001F01AC"/>
    <w:rsid w:val="001F09D9"/>
    <w:rsid w:val="001F179D"/>
    <w:rsid w:val="001F1817"/>
    <w:rsid w:val="001F32BB"/>
    <w:rsid w:val="001F37BA"/>
    <w:rsid w:val="001F3C85"/>
    <w:rsid w:val="001F3D0D"/>
    <w:rsid w:val="001F3E6D"/>
    <w:rsid w:val="001F4A6A"/>
    <w:rsid w:val="001F5461"/>
    <w:rsid w:val="001F6AE2"/>
    <w:rsid w:val="00200287"/>
    <w:rsid w:val="00201331"/>
    <w:rsid w:val="00201AF9"/>
    <w:rsid w:val="00203C9E"/>
    <w:rsid w:val="002040E1"/>
    <w:rsid w:val="002066ED"/>
    <w:rsid w:val="00207098"/>
    <w:rsid w:val="00207859"/>
    <w:rsid w:val="00210476"/>
    <w:rsid w:val="0021050A"/>
    <w:rsid w:val="00210723"/>
    <w:rsid w:val="00210E72"/>
    <w:rsid w:val="00210F92"/>
    <w:rsid w:val="00211CA6"/>
    <w:rsid w:val="00212C28"/>
    <w:rsid w:val="00213135"/>
    <w:rsid w:val="0021359A"/>
    <w:rsid w:val="0021566C"/>
    <w:rsid w:val="00215A44"/>
    <w:rsid w:val="00215B47"/>
    <w:rsid w:val="002163AA"/>
    <w:rsid w:val="0021640D"/>
    <w:rsid w:val="00216753"/>
    <w:rsid w:val="00216CB8"/>
    <w:rsid w:val="00216F4F"/>
    <w:rsid w:val="00217A75"/>
    <w:rsid w:val="002207F4"/>
    <w:rsid w:val="00220848"/>
    <w:rsid w:val="00220FD3"/>
    <w:rsid w:val="0022235A"/>
    <w:rsid w:val="00222F9B"/>
    <w:rsid w:val="00223AE0"/>
    <w:rsid w:val="00224266"/>
    <w:rsid w:val="00225656"/>
    <w:rsid w:val="00226E50"/>
    <w:rsid w:val="00227AA4"/>
    <w:rsid w:val="00227AB3"/>
    <w:rsid w:val="00227ADC"/>
    <w:rsid w:val="0023112B"/>
    <w:rsid w:val="00232274"/>
    <w:rsid w:val="00233BB2"/>
    <w:rsid w:val="00234A22"/>
    <w:rsid w:val="00234B38"/>
    <w:rsid w:val="00235950"/>
    <w:rsid w:val="00236344"/>
    <w:rsid w:val="00240751"/>
    <w:rsid w:val="002418F2"/>
    <w:rsid w:val="00241ADB"/>
    <w:rsid w:val="00241C9C"/>
    <w:rsid w:val="00244602"/>
    <w:rsid w:val="00250D4F"/>
    <w:rsid w:val="00250D9E"/>
    <w:rsid w:val="00250FF6"/>
    <w:rsid w:val="0025149C"/>
    <w:rsid w:val="00251D9C"/>
    <w:rsid w:val="0025393E"/>
    <w:rsid w:val="00253D9B"/>
    <w:rsid w:val="00255601"/>
    <w:rsid w:val="0025588A"/>
    <w:rsid w:val="00255DEA"/>
    <w:rsid w:val="0025601E"/>
    <w:rsid w:val="002561B6"/>
    <w:rsid w:val="002565A0"/>
    <w:rsid w:val="00256795"/>
    <w:rsid w:val="00257230"/>
    <w:rsid w:val="0026087D"/>
    <w:rsid w:val="00260D19"/>
    <w:rsid w:val="00261BA2"/>
    <w:rsid w:val="00263588"/>
    <w:rsid w:val="0026500A"/>
    <w:rsid w:val="002665CF"/>
    <w:rsid w:val="002706AF"/>
    <w:rsid w:val="00270733"/>
    <w:rsid w:val="00270EAA"/>
    <w:rsid w:val="00271582"/>
    <w:rsid w:val="00271C7C"/>
    <w:rsid w:val="00272AF1"/>
    <w:rsid w:val="002731B2"/>
    <w:rsid w:val="00273DBA"/>
    <w:rsid w:val="00274C86"/>
    <w:rsid w:val="00275B05"/>
    <w:rsid w:val="00277B40"/>
    <w:rsid w:val="0028117B"/>
    <w:rsid w:val="002845B8"/>
    <w:rsid w:val="00284EFD"/>
    <w:rsid w:val="002905F7"/>
    <w:rsid w:val="002923A6"/>
    <w:rsid w:val="00292EAC"/>
    <w:rsid w:val="002945CD"/>
    <w:rsid w:val="00294A34"/>
    <w:rsid w:val="00295B1A"/>
    <w:rsid w:val="00296A8A"/>
    <w:rsid w:val="00296D4F"/>
    <w:rsid w:val="00297724"/>
    <w:rsid w:val="002A044A"/>
    <w:rsid w:val="002A24E5"/>
    <w:rsid w:val="002A3E9E"/>
    <w:rsid w:val="002A618F"/>
    <w:rsid w:val="002A725F"/>
    <w:rsid w:val="002A77BA"/>
    <w:rsid w:val="002B0CF3"/>
    <w:rsid w:val="002B1132"/>
    <w:rsid w:val="002B1768"/>
    <w:rsid w:val="002B2914"/>
    <w:rsid w:val="002B3674"/>
    <w:rsid w:val="002B3B97"/>
    <w:rsid w:val="002B42DF"/>
    <w:rsid w:val="002B5D96"/>
    <w:rsid w:val="002B65D4"/>
    <w:rsid w:val="002B669B"/>
    <w:rsid w:val="002B6902"/>
    <w:rsid w:val="002B6BEE"/>
    <w:rsid w:val="002B70CE"/>
    <w:rsid w:val="002B7142"/>
    <w:rsid w:val="002C16B5"/>
    <w:rsid w:val="002C3729"/>
    <w:rsid w:val="002C3A05"/>
    <w:rsid w:val="002C3B26"/>
    <w:rsid w:val="002C6228"/>
    <w:rsid w:val="002C6A83"/>
    <w:rsid w:val="002D204C"/>
    <w:rsid w:val="002D25F4"/>
    <w:rsid w:val="002D4140"/>
    <w:rsid w:val="002D5B82"/>
    <w:rsid w:val="002D5C65"/>
    <w:rsid w:val="002D5CE5"/>
    <w:rsid w:val="002D61BA"/>
    <w:rsid w:val="002D6789"/>
    <w:rsid w:val="002D71C1"/>
    <w:rsid w:val="002E0C33"/>
    <w:rsid w:val="002E1D96"/>
    <w:rsid w:val="002E2086"/>
    <w:rsid w:val="002E2DBE"/>
    <w:rsid w:val="002E328A"/>
    <w:rsid w:val="002E5564"/>
    <w:rsid w:val="002E5670"/>
    <w:rsid w:val="002E7E51"/>
    <w:rsid w:val="002F018B"/>
    <w:rsid w:val="002F0E6F"/>
    <w:rsid w:val="002F21D6"/>
    <w:rsid w:val="002F2390"/>
    <w:rsid w:val="002F2DFA"/>
    <w:rsid w:val="002F3662"/>
    <w:rsid w:val="002F6270"/>
    <w:rsid w:val="002F6441"/>
    <w:rsid w:val="00300AC8"/>
    <w:rsid w:val="00301CCD"/>
    <w:rsid w:val="0030311E"/>
    <w:rsid w:val="00304B2A"/>
    <w:rsid w:val="003051EE"/>
    <w:rsid w:val="00305922"/>
    <w:rsid w:val="00306C38"/>
    <w:rsid w:val="00306D6A"/>
    <w:rsid w:val="00306D83"/>
    <w:rsid w:val="0031089A"/>
    <w:rsid w:val="0031121F"/>
    <w:rsid w:val="00311FDD"/>
    <w:rsid w:val="0031277B"/>
    <w:rsid w:val="00314688"/>
    <w:rsid w:val="00315126"/>
    <w:rsid w:val="0031568C"/>
    <w:rsid w:val="00316176"/>
    <w:rsid w:val="003166A3"/>
    <w:rsid w:val="003175E6"/>
    <w:rsid w:val="00317E97"/>
    <w:rsid w:val="00320670"/>
    <w:rsid w:val="00320B21"/>
    <w:rsid w:val="003216D8"/>
    <w:rsid w:val="00321AB9"/>
    <w:rsid w:val="00323329"/>
    <w:rsid w:val="00323961"/>
    <w:rsid w:val="00324670"/>
    <w:rsid w:val="00324A29"/>
    <w:rsid w:val="00324C62"/>
    <w:rsid w:val="00325352"/>
    <w:rsid w:val="003269F0"/>
    <w:rsid w:val="0032778F"/>
    <w:rsid w:val="00331D5B"/>
    <w:rsid w:val="00331F5C"/>
    <w:rsid w:val="00332CDD"/>
    <w:rsid w:val="00333885"/>
    <w:rsid w:val="0033699F"/>
    <w:rsid w:val="003377EE"/>
    <w:rsid w:val="00337EC7"/>
    <w:rsid w:val="00337FAE"/>
    <w:rsid w:val="003414BD"/>
    <w:rsid w:val="00341D8C"/>
    <w:rsid w:val="00341F8C"/>
    <w:rsid w:val="0034344B"/>
    <w:rsid w:val="00343E52"/>
    <w:rsid w:val="00344A22"/>
    <w:rsid w:val="003527C7"/>
    <w:rsid w:val="00353833"/>
    <w:rsid w:val="003543C6"/>
    <w:rsid w:val="00355801"/>
    <w:rsid w:val="00356033"/>
    <w:rsid w:val="003567B3"/>
    <w:rsid w:val="003568F9"/>
    <w:rsid w:val="003611AF"/>
    <w:rsid w:val="0036300A"/>
    <w:rsid w:val="00363D46"/>
    <w:rsid w:val="00363ED8"/>
    <w:rsid w:val="00364D9D"/>
    <w:rsid w:val="003657C1"/>
    <w:rsid w:val="00365D52"/>
    <w:rsid w:val="00366314"/>
    <w:rsid w:val="0036762F"/>
    <w:rsid w:val="003709CF"/>
    <w:rsid w:val="003716F8"/>
    <w:rsid w:val="00372485"/>
    <w:rsid w:val="0037320B"/>
    <w:rsid w:val="003768C7"/>
    <w:rsid w:val="003768F1"/>
    <w:rsid w:val="0037699A"/>
    <w:rsid w:val="00377527"/>
    <w:rsid w:val="00377707"/>
    <w:rsid w:val="00380742"/>
    <w:rsid w:val="003809A9"/>
    <w:rsid w:val="0038100B"/>
    <w:rsid w:val="0038142F"/>
    <w:rsid w:val="003823DB"/>
    <w:rsid w:val="003832AD"/>
    <w:rsid w:val="00384C89"/>
    <w:rsid w:val="003854B7"/>
    <w:rsid w:val="00385B2A"/>
    <w:rsid w:val="00385CDC"/>
    <w:rsid w:val="00385D20"/>
    <w:rsid w:val="003866A1"/>
    <w:rsid w:val="00386CDA"/>
    <w:rsid w:val="00386F5A"/>
    <w:rsid w:val="00387DEA"/>
    <w:rsid w:val="00390A85"/>
    <w:rsid w:val="00393CCE"/>
    <w:rsid w:val="003945E4"/>
    <w:rsid w:val="0039500E"/>
    <w:rsid w:val="0039530A"/>
    <w:rsid w:val="003975D9"/>
    <w:rsid w:val="0039775F"/>
    <w:rsid w:val="00397E90"/>
    <w:rsid w:val="003A0D83"/>
    <w:rsid w:val="003A18BC"/>
    <w:rsid w:val="003A1941"/>
    <w:rsid w:val="003B00AD"/>
    <w:rsid w:val="003B387F"/>
    <w:rsid w:val="003B3B6B"/>
    <w:rsid w:val="003B6818"/>
    <w:rsid w:val="003B715C"/>
    <w:rsid w:val="003C01C3"/>
    <w:rsid w:val="003C0683"/>
    <w:rsid w:val="003C07B7"/>
    <w:rsid w:val="003C1165"/>
    <w:rsid w:val="003C13C0"/>
    <w:rsid w:val="003C356C"/>
    <w:rsid w:val="003C3B47"/>
    <w:rsid w:val="003C4161"/>
    <w:rsid w:val="003C4ABC"/>
    <w:rsid w:val="003C627E"/>
    <w:rsid w:val="003C63B1"/>
    <w:rsid w:val="003C63DF"/>
    <w:rsid w:val="003C7D1B"/>
    <w:rsid w:val="003D0556"/>
    <w:rsid w:val="003D1413"/>
    <w:rsid w:val="003D276E"/>
    <w:rsid w:val="003D2C68"/>
    <w:rsid w:val="003D30FB"/>
    <w:rsid w:val="003D3962"/>
    <w:rsid w:val="003D421B"/>
    <w:rsid w:val="003D451F"/>
    <w:rsid w:val="003D5900"/>
    <w:rsid w:val="003D7206"/>
    <w:rsid w:val="003D7FE7"/>
    <w:rsid w:val="003E011A"/>
    <w:rsid w:val="003E0574"/>
    <w:rsid w:val="003E1BEB"/>
    <w:rsid w:val="003E1EF1"/>
    <w:rsid w:val="003E3683"/>
    <w:rsid w:val="003E3D10"/>
    <w:rsid w:val="003E5602"/>
    <w:rsid w:val="003E5854"/>
    <w:rsid w:val="003E6A8B"/>
    <w:rsid w:val="003E7DCA"/>
    <w:rsid w:val="003F0BDD"/>
    <w:rsid w:val="003F0F0B"/>
    <w:rsid w:val="003F1268"/>
    <w:rsid w:val="003F4192"/>
    <w:rsid w:val="003F5C0D"/>
    <w:rsid w:val="003F7AC6"/>
    <w:rsid w:val="0040025F"/>
    <w:rsid w:val="00400CF8"/>
    <w:rsid w:val="00400F9E"/>
    <w:rsid w:val="004011ED"/>
    <w:rsid w:val="0040203E"/>
    <w:rsid w:val="00405C95"/>
    <w:rsid w:val="00410DAB"/>
    <w:rsid w:val="00413CF3"/>
    <w:rsid w:val="004149B2"/>
    <w:rsid w:val="00414E70"/>
    <w:rsid w:val="0041605A"/>
    <w:rsid w:val="004174C1"/>
    <w:rsid w:val="00421608"/>
    <w:rsid w:val="0042285E"/>
    <w:rsid w:val="004231FD"/>
    <w:rsid w:val="00423280"/>
    <w:rsid w:val="00423EBF"/>
    <w:rsid w:val="00425CD7"/>
    <w:rsid w:val="00426FF6"/>
    <w:rsid w:val="004278F7"/>
    <w:rsid w:val="00427C9D"/>
    <w:rsid w:val="00427E20"/>
    <w:rsid w:val="004304EC"/>
    <w:rsid w:val="004319C5"/>
    <w:rsid w:val="00433A7D"/>
    <w:rsid w:val="00434598"/>
    <w:rsid w:val="0043573D"/>
    <w:rsid w:val="00436C06"/>
    <w:rsid w:val="00440215"/>
    <w:rsid w:val="00440539"/>
    <w:rsid w:val="00440FBC"/>
    <w:rsid w:val="00441D11"/>
    <w:rsid w:val="00441D79"/>
    <w:rsid w:val="004421EC"/>
    <w:rsid w:val="0044252E"/>
    <w:rsid w:val="004425CF"/>
    <w:rsid w:val="00443192"/>
    <w:rsid w:val="00445F1C"/>
    <w:rsid w:val="0044680E"/>
    <w:rsid w:val="0045048C"/>
    <w:rsid w:val="00450AB2"/>
    <w:rsid w:val="004514CD"/>
    <w:rsid w:val="00452C5F"/>
    <w:rsid w:val="00452C65"/>
    <w:rsid w:val="00455125"/>
    <w:rsid w:val="004605EC"/>
    <w:rsid w:val="004614F9"/>
    <w:rsid w:val="004619BB"/>
    <w:rsid w:val="0046376F"/>
    <w:rsid w:val="00463D9E"/>
    <w:rsid w:val="0046407C"/>
    <w:rsid w:val="0046413A"/>
    <w:rsid w:val="00464BE4"/>
    <w:rsid w:val="004659BA"/>
    <w:rsid w:val="004667DB"/>
    <w:rsid w:val="004668B4"/>
    <w:rsid w:val="004670FE"/>
    <w:rsid w:val="00467D7C"/>
    <w:rsid w:val="00467F9D"/>
    <w:rsid w:val="00470AE3"/>
    <w:rsid w:val="00470DDD"/>
    <w:rsid w:val="00471562"/>
    <w:rsid w:val="004716D4"/>
    <w:rsid w:val="00471820"/>
    <w:rsid w:val="004721BA"/>
    <w:rsid w:val="00475DB3"/>
    <w:rsid w:val="00476907"/>
    <w:rsid w:val="00477455"/>
    <w:rsid w:val="004802B3"/>
    <w:rsid w:val="00482023"/>
    <w:rsid w:val="00482317"/>
    <w:rsid w:val="00483131"/>
    <w:rsid w:val="00484120"/>
    <w:rsid w:val="00486161"/>
    <w:rsid w:val="00486A6F"/>
    <w:rsid w:val="00487FC9"/>
    <w:rsid w:val="00490848"/>
    <w:rsid w:val="004914B7"/>
    <w:rsid w:val="0049277C"/>
    <w:rsid w:val="00492F9D"/>
    <w:rsid w:val="00494227"/>
    <w:rsid w:val="00494CE6"/>
    <w:rsid w:val="00495A1F"/>
    <w:rsid w:val="00495C87"/>
    <w:rsid w:val="00495E2A"/>
    <w:rsid w:val="00495ED7"/>
    <w:rsid w:val="004960FF"/>
    <w:rsid w:val="00497548"/>
    <w:rsid w:val="004A0F07"/>
    <w:rsid w:val="004A155A"/>
    <w:rsid w:val="004A2D40"/>
    <w:rsid w:val="004A2F29"/>
    <w:rsid w:val="004A3E3D"/>
    <w:rsid w:val="004A40F4"/>
    <w:rsid w:val="004A4C64"/>
    <w:rsid w:val="004A55C9"/>
    <w:rsid w:val="004A6045"/>
    <w:rsid w:val="004A625B"/>
    <w:rsid w:val="004A696D"/>
    <w:rsid w:val="004A782B"/>
    <w:rsid w:val="004B09F2"/>
    <w:rsid w:val="004B21DC"/>
    <w:rsid w:val="004B2419"/>
    <w:rsid w:val="004B2FCC"/>
    <w:rsid w:val="004B3F81"/>
    <w:rsid w:val="004B4A74"/>
    <w:rsid w:val="004B58BF"/>
    <w:rsid w:val="004B6CF1"/>
    <w:rsid w:val="004B6ED5"/>
    <w:rsid w:val="004B7352"/>
    <w:rsid w:val="004B759A"/>
    <w:rsid w:val="004B770E"/>
    <w:rsid w:val="004C035E"/>
    <w:rsid w:val="004C0DD7"/>
    <w:rsid w:val="004C2AB1"/>
    <w:rsid w:val="004C3461"/>
    <w:rsid w:val="004C3912"/>
    <w:rsid w:val="004C3DED"/>
    <w:rsid w:val="004C4065"/>
    <w:rsid w:val="004C4F8D"/>
    <w:rsid w:val="004C6449"/>
    <w:rsid w:val="004C679C"/>
    <w:rsid w:val="004C6864"/>
    <w:rsid w:val="004D11B1"/>
    <w:rsid w:val="004D14A5"/>
    <w:rsid w:val="004D219F"/>
    <w:rsid w:val="004D3F06"/>
    <w:rsid w:val="004D3F94"/>
    <w:rsid w:val="004D46D6"/>
    <w:rsid w:val="004D4FCB"/>
    <w:rsid w:val="004D531C"/>
    <w:rsid w:val="004D57CA"/>
    <w:rsid w:val="004D5E47"/>
    <w:rsid w:val="004D722C"/>
    <w:rsid w:val="004D7599"/>
    <w:rsid w:val="004D7B20"/>
    <w:rsid w:val="004E0402"/>
    <w:rsid w:val="004E0889"/>
    <w:rsid w:val="004E1AB3"/>
    <w:rsid w:val="004E2365"/>
    <w:rsid w:val="004E4615"/>
    <w:rsid w:val="004E4C84"/>
    <w:rsid w:val="004E6084"/>
    <w:rsid w:val="004E6273"/>
    <w:rsid w:val="004E7592"/>
    <w:rsid w:val="004F0179"/>
    <w:rsid w:val="004F0AE2"/>
    <w:rsid w:val="004F3376"/>
    <w:rsid w:val="004F5CD9"/>
    <w:rsid w:val="004F77EB"/>
    <w:rsid w:val="00501793"/>
    <w:rsid w:val="00501F10"/>
    <w:rsid w:val="00503CDB"/>
    <w:rsid w:val="005043D3"/>
    <w:rsid w:val="005044A2"/>
    <w:rsid w:val="00504645"/>
    <w:rsid w:val="00504E93"/>
    <w:rsid w:val="00507BBB"/>
    <w:rsid w:val="005109A5"/>
    <w:rsid w:val="00510E1F"/>
    <w:rsid w:val="0051228F"/>
    <w:rsid w:val="00512544"/>
    <w:rsid w:val="00513B9F"/>
    <w:rsid w:val="00515F00"/>
    <w:rsid w:val="00517A24"/>
    <w:rsid w:val="00517EA1"/>
    <w:rsid w:val="0052001C"/>
    <w:rsid w:val="005207AA"/>
    <w:rsid w:val="005207CB"/>
    <w:rsid w:val="00520932"/>
    <w:rsid w:val="0052209B"/>
    <w:rsid w:val="005237DA"/>
    <w:rsid w:val="00526ED4"/>
    <w:rsid w:val="005275B0"/>
    <w:rsid w:val="00530AB5"/>
    <w:rsid w:val="0053226D"/>
    <w:rsid w:val="00532686"/>
    <w:rsid w:val="005326AD"/>
    <w:rsid w:val="00533B44"/>
    <w:rsid w:val="00533DBD"/>
    <w:rsid w:val="00534C3C"/>
    <w:rsid w:val="005373B7"/>
    <w:rsid w:val="00540466"/>
    <w:rsid w:val="005423C0"/>
    <w:rsid w:val="0054251D"/>
    <w:rsid w:val="00543692"/>
    <w:rsid w:val="00543D26"/>
    <w:rsid w:val="005445D9"/>
    <w:rsid w:val="0054478A"/>
    <w:rsid w:val="00547F8A"/>
    <w:rsid w:val="00547FE5"/>
    <w:rsid w:val="005517DE"/>
    <w:rsid w:val="00551F35"/>
    <w:rsid w:val="00552CA0"/>
    <w:rsid w:val="00553A4F"/>
    <w:rsid w:val="00554FD3"/>
    <w:rsid w:val="0055732A"/>
    <w:rsid w:val="005607DB"/>
    <w:rsid w:val="0056107D"/>
    <w:rsid w:val="00561FAD"/>
    <w:rsid w:val="00563AC4"/>
    <w:rsid w:val="0056411D"/>
    <w:rsid w:val="005652E1"/>
    <w:rsid w:val="0056548B"/>
    <w:rsid w:val="00566ACC"/>
    <w:rsid w:val="00571170"/>
    <w:rsid w:val="00571581"/>
    <w:rsid w:val="005721B2"/>
    <w:rsid w:val="00573E27"/>
    <w:rsid w:val="00574F4F"/>
    <w:rsid w:val="00575296"/>
    <w:rsid w:val="00575B86"/>
    <w:rsid w:val="00577E18"/>
    <w:rsid w:val="00577EE1"/>
    <w:rsid w:val="0058079C"/>
    <w:rsid w:val="0058144E"/>
    <w:rsid w:val="00581518"/>
    <w:rsid w:val="0058190A"/>
    <w:rsid w:val="00581D9B"/>
    <w:rsid w:val="00584B15"/>
    <w:rsid w:val="00585AA2"/>
    <w:rsid w:val="00586491"/>
    <w:rsid w:val="00590926"/>
    <w:rsid w:val="0059102D"/>
    <w:rsid w:val="005910AC"/>
    <w:rsid w:val="00592498"/>
    <w:rsid w:val="00593CC0"/>
    <w:rsid w:val="0059507E"/>
    <w:rsid w:val="00595427"/>
    <w:rsid w:val="005959AC"/>
    <w:rsid w:val="00596FAE"/>
    <w:rsid w:val="005A170C"/>
    <w:rsid w:val="005A176B"/>
    <w:rsid w:val="005A5511"/>
    <w:rsid w:val="005A610A"/>
    <w:rsid w:val="005A72A6"/>
    <w:rsid w:val="005B0864"/>
    <w:rsid w:val="005B0D44"/>
    <w:rsid w:val="005B1DB0"/>
    <w:rsid w:val="005B546E"/>
    <w:rsid w:val="005B6907"/>
    <w:rsid w:val="005B763E"/>
    <w:rsid w:val="005B784E"/>
    <w:rsid w:val="005C029A"/>
    <w:rsid w:val="005C0F4D"/>
    <w:rsid w:val="005C139C"/>
    <w:rsid w:val="005C416B"/>
    <w:rsid w:val="005C42D0"/>
    <w:rsid w:val="005C571B"/>
    <w:rsid w:val="005D0467"/>
    <w:rsid w:val="005D08B7"/>
    <w:rsid w:val="005D11DA"/>
    <w:rsid w:val="005D1B58"/>
    <w:rsid w:val="005D3A9D"/>
    <w:rsid w:val="005D5752"/>
    <w:rsid w:val="005D6B1C"/>
    <w:rsid w:val="005D7B80"/>
    <w:rsid w:val="005E04EF"/>
    <w:rsid w:val="005E0849"/>
    <w:rsid w:val="005E1E04"/>
    <w:rsid w:val="005E1F5E"/>
    <w:rsid w:val="005E3424"/>
    <w:rsid w:val="005E513C"/>
    <w:rsid w:val="005E784A"/>
    <w:rsid w:val="005E7A70"/>
    <w:rsid w:val="005F13A2"/>
    <w:rsid w:val="005F1B96"/>
    <w:rsid w:val="005F224E"/>
    <w:rsid w:val="005F43D7"/>
    <w:rsid w:val="005F4F1C"/>
    <w:rsid w:val="005F5A62"/>
    <w:rsid w:val="005F6252"/>
    <w:rsid w:val="005F7787"/>
    <w:rsid w:val="005F7864"/>
    <w:rsid w:val="00600078"/>
    <w:rsid w:val="0060173F"/>
    <w:rsid w:val="006025DC"/>
    <w:rsid w:val="006028DA"/>
    <w:rsid w:val="00602EB4"/>
    <w:rsid w:val="00602FB5"/>
    <w:rsid w:val="006061C6"/>
    <w:rsid w:val="00606D24"/>
    <w:rsid w:val="00606D67"/>
    <w:rsid w:val="006070F6"/>
    <w:rsid w:val="00607595"/>
    <w:rsid w:val="00607625"/>
    <w:rsid w:val="0061183D"/>
    <w:rsid w:val="00612E3F"/>
    <w:rsid w:val="00614E5E"/>
    <w:rsid w:val="00614E88"/>
    <w:rsid w:val="00615762"/>
    <w:rsid w:val="00616C59"/>
    <w:rsid w:val="00617F98"/>
    <w:rsid w:val="006235D1"/>
    <w:rsid w:val="0062405F"/>
    <w:rsid w:val="00626FA7"/>
    <w:rsid w:val="0062773A"/>
    <w:rsid w:val="0062791A"/>
    <w:rsid w:val="00627B6F"/>
    <w:rsid w:val="0063083F"/>
    <w:rsid w:val="00630F64"/>
    <w:rsid w:val="00631278"/>
    <w:rsid w:val="006316C6"/>
    <w:rsid w:val="006318F6"/>
    <w:rsid w:val="00632DD2"/>
    <w:rsid w:val="00633268"/>
    <w:rsid w:val="00634237"/>
    <w:rsid w:val="006342DA"/>
    <w:rsid w:val="00636C59"/>
    <w:rsid w:val="00637FEE"/>
    <w:rsid w:val="0064069F"/>
    <w:rsid w:val="006406A0"/>
    <w:rsid w:val="006427F9"/>
    <w:rsid w:val="00642D0D"/>
    <w:rsid w:val="006430DB"/>
    <w:rsid w:val="00645504"/>
    <w:rsid w:val="006459C0"/>
    <w:rsid w:val="00645DD6"/>
    <w:rsid w:val="00646B70"/>
    <w:rsid w:val="00646D00"/>
    <w:rsid w:val="006477DD"/>
    <w:rsid w:val="00650F4D"/>
    <w:rsid w:val="00651675"/>
    <w:rsid w:val="006516AE"/>
    <w:rsid w:val="00652D56"/>
    <w:rsid w:val="00660D5C"/>
    <w:rsid w:val="00661520"/>
    <w:rsid w:val="00661C36"/>
    <w:rsid w:val="006628B8"/>
    <w:rsid w:val="00663679"/>
    <w:rsid w:val="00663E2B"/>
    <w:rsid w:val="0066413A"/>
    <w:rsid w:val="0066459C"/>
    <w:rsid w:val="00664876"/>
    <w:rsid w:val="00664B7A"/>
    <w:rsid w:val="0066512C"/>
    <w:rsid w:val="00665E05"/>
    <w:rsid w:val="00666C06"/>
    <w:rsid w:val="00667898"/>
    <w:rsid w:val="00667DBB"/>
    <w:rsid w:val="00670E75"/>
    <w:rsid w:val="0067198C"/>
    <w:rsid w:val="00672A70"/>
    <w:rsid w:val="006733EA"/>
    <w:rsid w:val="00673569"/>
    <w:rsid w:val="0067472C"/>
    <w:rsid w:val="00674982"/>
    <w:rsid w:val="00674DBA"/>
    <w:rsid w:val="00674E95"/>
    <w:rsid w:val="00675A24"/>
    <w:rsid w:val="00676439"/>
    <w:rsid w:val="00676484"/>
    <w:rsid w:val="00682613"/>
    <w:rsid w:val="00682678"/>
    <w:rsid w:val="00684D5B"/>
    <w:rsid w:val="006850D5"/>
    <w:rsid w:val="006860B3"/>
    <w:rsid w:val="00686EFB"/>
    <w:rsid w:val="00690F47"/>
    <w:rsid w:val="0069279E"/>
    <w:rsid w:val="006936C8"/>
    <w:rsid w:val="00693D0F"/>
    <w:rsid w:val="00694B4C"/>
    <w:rsid w:val="00694EC9"/>
    <w:rsid w:val="006957EA"/>
    <w:rsid w:val="00696E09"/>
    <w:rsid w:val="006974F0"/>
    <w:rsid w:val="00697C7D"/>
    <w:rsid w:val="006A02F7"/>
    <w:rsid w:val="006A097A"/>
    <w:rsid w:val="006A117D"/>
    <w:rsid w:val="006A12FC"/>
    <w:rsid w:val="006A1D68"/>
    <w:rsid w:val="006A428A"/>
    <w:rsid w:val="006A4FE0"/>
    <w:rsid w:val="006A7678"/>
    <w:rsid w:val="006B008C"/>
    <w:rsid w:val="006B0881"/>
    <w:rsid w:val="006B2177"/>
    <w:rsid w:val="006B33C2"/>
    <w:rsid w:val="006B3C5D"/>
    <w:rsid w:val="006B64B2"/>
    <w:rsid w:val="006B6B95"/>
    <w:rsid w:val="006B70B9"/>
    <w:rsid w:val="006B7241"/>
    <w:rsid w:val="006B7745"/>
    <w:rsid w:val="006B7B2E"/>
    <w:rsid w:val="006C1703"/>
    <w:rsid w:val="006C1790"/>
    <w:rsid w:val="006C2721"/>
    <w:rsid w:val="006C2BB1"/>
    <w:rsid w:val="006C3573"/>
    <w:rsid w:val="006C36D6"/>
    <w:rsid w:val="006C3859"/>
    <w:rsid w:val="006C6653"/>
    <w:rsid w:val="006C7181"/>
    <w:rsid w:val="006D0162"/>
    <w:rsid w:val="006D0CC7"/>
    <w:rsid w:val="006D1FD0"/>
    <w:rsid w:val="006D2C38"/>
    <w:rsid w:val="006D2FC7"/>
    <w:rsid w:val="006D639C"/>
    <w:rsid w:val="006D7873"/>
    <w:rsid w:val="006E017A"/>
    <w:rsid w:val="006E01B0"/>
    <w:rsid w:val="006E02B3"/>
    <w:rsid w:val="006E0C42"/>
    <w:rsid w:val="006E1874"/>
    <w:rsid w:val="006E36CF"/>
    <w:rsid w:val="006E3FEA"/>
    <w:rsid w:val="006E58B2"/>
    <w:rsid w:val="006E636A"/>
    <w:rsid w:val="006E65B3"/>
    <w:rsid w:val="006E6646"/>
    <w:rsid w:val="006E7906"/>
    <w:rsid w:val="006E79C8"/>
    <w:rsid w:val="006E7D94"/>
    <w:rsid w:val="006F0156"/>
    <w:rsid w:val="006F1FAB"/>
    <w:rsid w:val="006F30C1"/>
    <w:rsid w:val="006F32F6"/>
    <w:rsid w:val="006F3E49"/>
    <w:rsid w:val="006F4333"/>
    <w:rsid w:val="006F48FC"/>
    <w:rsid w:val="006F49B1"/>
    <w:rsid w:val="006F58B8"/>
    <w:rsid w:val="006F775B"/>
    <w:rsid w:val="007003C6"/>
    <w:rsid w:val="00701724"/>
    <w:rsid w:val="00701F78"/>
    <w:rsid w:val="0070271E"/>
    <w:rsid w:val="00702E76"/>
    <w:rsid w:val="00703572"/>
    <w:rsid w:val="0070361E"/>
    <w:rsid w:val="00703746"/>
    <w:rsid w:val="0070405C"/>
    <w:rsid w:val="00704345"/>
    <w:rsid w:val="007045D7"/>
    <w:rsid w:val="00704926"/>
    <w:rsid w:val="00705485"/>
    <w:rsid w:val="0070647D"/>
    <w:rsid w:val="0071015B"/>
    <w:rsid w:val="00710B56"/>
    <w:rsid w:val="00710EDD"/>
    <w:rsid w:val="00710FEE"/>
    <w:rsid w:val="00712688"/>
    <w:rsid w:val="007128A6"/>
    <w:rsid w:val="00714413"/>
    <w:rsid w:val="007169DE"/>
    <w:rsid w:val="00716E9E"/>
    <w:rsid w:val="00720710"/>
    <w:rsid w:val="00721C77"/>
    <w:rsid w:val="007220FD"/>
    <w:rsid w:val="00723A3A"/>
    <w:rsid w:val="00723DB4"/>
    <w:rsid w:val="00725C8F"/>
    <w:rsid w:val="007264F3"/>
    <w:rsid w:val="00726652"/>
    <w:rsid w:val="00727563"/>
    <w:rsid w:val="00730CEF"/>
    <w:rsid w:val="00730FF3"/>
    <w:rsid w:val="00731257"/>
    <w:rsid w:val="007320C4"/>
    <w:rsid w:val="00732739"/>
    <w:rsid w:val="007332C5"/>
    <w:rsid w:val="00733AF1"/>
    <w:rsid w:val="007347D3"/>
    <w:rsid w:val="00734BD7"/>
    <w:rsid w:val="00735E7B"/>
    <w:rsid w:val="0073605C"/>
    <w:rsid w:val="0073678B"/>
    <w:rsid w:val="00736B05"/>
    <w:rsid w:val="00736B43"/>
    <w:rsid w:val="00737F8F"/>
    <w:rsid w:val="00740C3C"/>
    <w:rsid w:val="00740C45"/>
    <w:rsid w:val="007426DD"/>
    <w:rsid w:val="007427B1"/>
    <w:rsid w:val="00742CA2"/>
    <w:rsid w:val="007457A8"/>
    <w:rsid w:val="007469CA"/>
    <w:rsid w:val="00747EA2"/>
    <w:rsid w:val="00751850"/>
    <w:rsid w:val="0075203E"/>
    <w:rsid w:val="0075343F"/>
    <w:rsid w:val="007537E4"/>
    <w:rsid w:val="00755C44"/>
    <w:rsid w:val="007563B2"/>
    <w:rsid w:val="007574C8"/>
    <w:rsid w:val="00760641"/>
    <w:rsid w:val="00764575"/>
    <w:rsid w:val="007654C1"/>
    <w:rsid w:val="00771569"/>
    <w:rsid w:val="00771616"/>
    <w:rsid w:val="007724AB"/>
    <w:rsid w:val="00772829"/>
    <w:rsid w:val="00780069"/>
    <w:rsid w:val="00780936"/>
    <w:rsid w:val="00780EA8"/>
    <w:rsid w:val="00781C25"/>
    <w:rsid w:val="00782837"/>
    <w:rsid w:val="00782BBA"/>
    <w:rsid w:val="00782D71"/>
    <w:rsid w:val="00783B35"/>
    <w:rsid w:val="00784141"/>
    <w:rsid w:val="00784749"/>
    <w:rsid w:val="007853A4"/>
    <w:rsid w:val="00786178"/>
    <w:rsid w:val="00787852"/>
    <w:rsid w:val="00790043"/>
    <w:rsid w:val="007938AB"/>
    <w:rsid w:val="00793B87"/>
    <w:rsid w:val="00795BE4"/>
    <w:rsid w:val="00795C2F"/>
    <w:rsid w:val="0079631A"/>
    <w:rsid w:val="0079639D"/>
    <w:rsid w:val="007A0A32"/>
    <w:rsid w:val="007A12D1"/>
    <w:rsid w:val="007A1749"/>
    <w:rsid w:val="007A2211"/>
    <w:rsid w:val="007A4364"/>
    <w:rsid w:val="007A47FA"/>
    <w:rsid w:val="007A6D92"/>
    <w:rsid w:val="007A71C3"/>
    <w:rsid w:val="007B0FA0"/>
    <w:rsid w:val="007B1F0D"/>
    <w:rsid w:val="007B41A9"/>
    <w:rsid w:val="007B4CF6"/>
    <w:rsid w:val="007B4DD5"/>
    <w:rsid w:val="007B70B4"/>
    <w:rsid w:val="007B7396"/>
    <w:rsid w:val="007C02D3"/>
    <w:rsid w:val="007C0ADE"/>
    <w:rsid w:val="007C11C6"/>
    <w:rsid w:val="007C2CA4"/>
    <w:rsid w:val="007C369B"/>
    <w:rsid w:val="007C4635"/>
    <w:rsid w:val="007C4C82"/>
    <w:rsid w:val="007C4DD8"/>
    <w:rsid w:val="007C7806"/>
    <w:rsid w:val="007D0AD6"/>
    <w:rsid w:val="007D13C5"/>
    <w:rsid w:val="007D429D"/>
    <w:rsid w:val="007D5436"/>
    <w:rsid w:val="007D5B83"/>
    <w:rsid w:val="007D5D3B"/>
    <w:rsid w:val="007D6E33"/>
    <w:rsid w:val="007D7CDE"/>
    <w:rsid w:val="007E0345"/>
    <w:rsid w:val="007E15F0"/>
    <w:rsid w:val="007E2177"/>
    <w:rsid w:val="007E2917"/>
    <w:rsid w:val="007E3240"/>
    <w:rsid w:val="007E3547"/>
    <w:rsid w:val="007E3702"/>
    <w:rsid w:val="007E3E41"/>
    <w:rsid w:val="007E5A96"/>
    <w:rsid w:val="007E6A86"/>
    <w:rsid w:val="007E7A31"/>
    <w:rsid w:val="007F06F1"/>
    <w:rsid w:val="007F0D22"/>
    <w:rsid w:val="007F0E4B"/>
    <w:rsid w:val="007F1306"/>
    <w:rsid w:val="007F2864"/>
    <w:rsid w:val="007F58DA"/>
    <w:rsid w:val="007F59B2"/>
    <w:rsid w:val="007F6A87"/>
    <w:rsid w:val="007F6B58"/>
    <w:rsid w:val="007F7912"/>
    <w:rsid w:val="00800609"/>
    <w:rsid w:val="00802418"/>
    <w:rsid w:val="00802D99"/>
    <w:rsid w:val="00803434"/>
    <w:rsid w:val="008037AF"/>
    <w:rsid w:val="00803F62"/>
    <w:rsid w:val="008041E1"/>
    <w:rsid w:val="00804365"/>
    <w:rsid w:val="00804867"/>
    <w:rsid w:val="00804999"/>
    <w:rsid w:val="00805931"/>
    <w:rsid w:val="00805D96"/>
    <w:rsid w:val="00806BC2"/>
    <w:rsid w:val="00806E3E"/>
    <w:rsid w:val="00810F5A"/>
    <w:rsid w:val="00812C79"/>
    <w:rsid w:val="00813675"/>
    <w:rsid w:val="00813EF6"/>
    <w:rsid w:val="00814814"/>
    <w:rsid w:val="008158EE"/>
    <w:rsid w:val="008160FF"/>
    <w:rsid w:val="008206D0"/>
    <w:rsid w:val="00820E08"/>
    <w:rsid w:val="00821ADF"/>
    <w:rsid w:val="0082287B"/>
    <w:rsid w:val="00823478"/>
    <w:rsid w:val="00823BBF"/>
    <w:rsid w:val="00824FA5"/>
    <w:rsid w:val="008259BF"/>
    <w:rsid w:val="00830481"/>
    <w:rsid w:val="00832FA9"/>
    <w:rsid w:val="00835C9F"/>
    <w:rsid w:val="008369B8"/>
    <w:rsid w:val="00837A8B"/>
    <w:rsid w:val="00837C69"/>
    <w:rsid w:val="0084026C"/>
    <w:rsid w:val="008404EB"/>
    <w:rsid w:val="0084059D"/>
    <w:rsid w:val="00840B87"/>
    <w:rsid w:val="00840F09"/>
    <w:rsid w:val="0084238B"/>
    <w:rsid w:val="0084346C"/>
    <w:rsid w:val="00845CFB"/>
    <w:rsid w:val="00845D0A"/>
    <w:rsid w:val="00846210"/>
    <w:rsid w:val="008504F4"/>
    <w:rsid w:val="008507C3"/>
    <w:rsid w:val="00852445"/>
    <w:rsid w:val="00852893"/>
    <w:rsid w:val="00854BD7"/>
    <w:rsid w:val="00855841"/>
    <w:rsid w:val="00856173"/>
    <w:rsid w:val="00857DB9"/>
    <w:rsid w:val="00861600"/>
    <w:rsid w:val="00864023"/>
    <w:rsid w:val="00865B5C"/>
    <w:rsid w:val="00866E58"/>
    <w:rsid w:val="00871290"/>
    <w:rsid w:val="00872D0E"/>
    <w:rsid w:val="008747E1"/>
    <w:rsid w:val="00874F4F"/>
    <w:rsid w:val="0087525C"/>
    <w:rsid w:val="0087625B"/>
    <w:rsid w:val="0087667D"/>
    <w:rsid w:val="008821BF"/>
    <w:rsid w:val="008825D5"/>
    <w:rsid w:val="008853F2"/>
    <w:rsid w:val="00885904"/>
    <w:rsid w:val="0088759C"/>
    <w:rsid w:val="00891A0C"/>
    <w:rsid w:val="00891B7B"/>
    <w:rsid w:val="00891DCD"/>
    <w:rsid w:val="0089333A"/>
    <w:rsid w:val="0089369D"/>
    <w:rsid w:val="00895636"/>
    <w:rsid w:val="00895B47"/>
    <w:rsid w:val="00895F31"/>
    <w:rsid w:val="008A0E42"/>
    <w:rsid w:val="008A1C80"/>
    <w:rsid w:val="008A2DE4"/>
    <w:rsid w:val="008A558F"/>
    <w:rsid w:val="008A561F"/>
    <w:rsid w:val="008A5D2A"/>
    <w:rsid w:val="008A64BB"/>
    <w:rsid w:val="008A681E"/>
    <w:rsid w:val="008A6E06"/>
    <w:rsid w:val="008B0A19"/>
    <w:rsid w:val="008B1A6C"/>
    <w:rsid w:val="008B2461"/>
    <w:rsid w:val="008B3139"/>
    <w:rsid w:val="008B36BE"/>
    <w:rsid w:val="008B412D"/>
    <w:rsid w:val="008B433E"/>
    <w:rsid w:val="008B4792"/>
    <w:rsid w:val="008B65D2"/>
    <w:rsid w:val="008B6C0D"/>
    <w:rsid w:val="008B7EB6"/>
    <w:rsid w:val="008C3319"/>
    <w:rsid w:val="008C3355"/>
    <w:rsid w:val="008D01B2"/>
    <w:rsid w:val="008D0405"/>
    <w:rsid w:val="008D243A"/>
    <w:rsid w:val="008D40EC"/>
    <w:rsid w:val="008D548B"/>
    <w:rsid w:val="008D6CF9"/>
    <w:rsid w:val="008D7B8A"/>
    <w:rsid w:val="008E0AE4"/>
    <w:rsid w:val="008E0C8A"/>
    <w:rsid w:val="008E2DCA"/>
    <w:rsid w:val="008E6322"/>
    <w:rsid w:val="008E6749"/>
    <w:rsid w:val="008E7736"/>
    <w:rsid w:val="008F092B"/>
    <w:rsid w:val="008F13EE"/>
    <w:rsid w:val="008F1ABD"/>
    <w:rsid w:val="008F1C25"/>
    <w:rsid w:val="008F2AB3"/>
    <w:rsid w:val="008F3100"/>
    <w:rsid w:val="008F3689"/>
    <w:rsid w:val="008F383A"/>
    <w:rsid w:val="008F6002"/>
    <w:rsid w:val="008F6067"/>
    <w:rsid w:val="008F7F55"/>
    <w:rsid w:val="0090029B"/>
    <w:rsid w:val="009013BB"/>
    <w:rsid w:val="00903C6E"/>
    <w:rsid w:val="009057BE"/>
    <w:rsid w:val="00907329"/>
    <w:rsid w:val="00907704"/>
    <w:rsid w:val="00911362"/>
    <w:rsid w:val="00911399"/>
    <w:rsid w:val="009165FE"/>
    <w:rsid w:val="009169F5"/>
    <w:rsid w:val="00917AA8"/>
    <w:rsid w:val="0092239F"/>
    <w:rsid w:val="00924179"/>
    <w:rsid w:val="0092451D"/>
    <w:rsid w:val="00924978"/>
    <w:rsid w:val="009266BF"/>
    <w:rsid w:val="009269D2"/>
    <w:rsid w:val="00930753"/>
    <w:rsid w:val="00931A43"/>
    <w:rsid w:val="00933089"/>
    <w:rsid w:val="009331B9"/>
    <w:rsid w:val="00933233"/>
    <w:rsid w:val="00933313"/>
    <w:rsid w:val="009334CD"/>
    <w:rsid w:val="00933564"/>
    <w:rsid w:val="00934647"/>
    <w:rsid w:val="00937866"/>
    <w:rsid w:val="009411FD"/>
    <w:rsid w:val="00941319"/>
    <w:rsid w:val="00944097"/>
    <w:rsid w:val="009454F9"/>
    <w:rsid w:val="00945D42"/>
    <w:rsid w:val="00946E16"/>
    <w:rsid w:val="0094767A"/>
    <w:rsid w:val="00950744"/>
    <w:rsid w:val="009513E1"/>
    <w:rsid w:val="00951B7E"/>
    <w:rsid w:val="00952B7C"/>
    <w:rsid w:val="00953D48"/>
    <w:rsid w:val="00954991"/>
    <w:rsid w:val="00954C08"/>
    <w:rsid w:val="00954E9B"/>
    <w:rsid w:val="00956DE4"/>
    <w:rsid w:val="00956E1A"/>
    <w:rsid w:val="00961B8A"/>
    <w:rsid w:val="00963FAE"/>
    <w:rsid w:val="00964B4D"/>
    <w:rsid w:val="00964E31"/>
    <w:rsid w:val="00965214"/>
    <w:rsid w:val="00967594"/>
    <w:rsid w:val="00967A76"/>
    <w:rsid w:val="00970341"/>
    <w:rsid w:val="00973210"/>
    <w:rsid w:val="009734A0"/>
    <w:rsid w:val="0097370E"/>
    <w:rsid w:val="0097375A"/>
    <w:rsid w:val="009745FA"/>
    <w:rsid w:val="00974CC1"/>
    <w:rsid w:val="00974EFC"/>
    <w:rsid w:val="00980919"/>
    <w:rsid w:val="0098220A"/>
    <w:rsid w:val="009847D6"/>
    <w:rsid w:val="00990018"/>
    <w:rsid w:val="00990B7C"/>
    <w:rsid w:val="00992FA1"/>
    <w:rsid w:val="00993123"/>
    <w:rsid w:val="00994195"/>
    <w:rsid w:val="0099796A"/>
    <w:rsid w:val="009A0CF2"/>
    <w:rsid w:val="009A0E47"/>
    <w:rsid w:val="009A1FF4"/>
    <w:rsid w:val="009A2575"/>
    <w:rsid w:val="009A26DF"/>
    <w:rsid w:val="009A2FDD"/>
    <w:rsid w:val="009A32D9"/>
    <w:rsid w:val="009A4E24"/>
    <w:rsid w:val="009A58B6"/>
    <w:rsid w:val="009B03D1"/>
    <w:rsid w:val="009B0CCA"/>
    <w:rsid w:val="009B1BC7"/>
    <w:rsid w:val="009B245C"/>
    <w:rsid w:val="009B285E"/>
    <w:rsid w:val="009B2E6C"/>
    <w:rsid w:val="009B3AB4"/>
    <w:rsid w:val="009B3E1E"/>
    <w:rsid w:val="009B4AC6"/>
    <w:rsid w:val="009B604B"/>
    <w:rsid w:val="009B64EC"/>
    <w:rsid w:val="009B6CF2"/>
    <w:rsid w:val="009B7495"/>
    <w:rsid w:val="009C0688"/>
    <w:rsid w:val="009C0CDC"/>
    <w:rsid w:val="009C177D"/>
    <w:rsid w:val="009C1A45"/>
    <w:rsid w:val="009C336D"/>
    <w:rsid w:val="009C3D4D"/>
    <w:rsid w:val="009C48F2"/>
    <w:rsid w:val="009C5B1E"/>
    <w:rsid w:val="009C5EF5"/>
    <w:rsid w:val="009C7993"/>
    <w:rsid w:val="009D0056"/>
    <w:rsid w:val="009D0EA6"/>
    <w:rsid w:val="009D19F3"/>
    <w:rsid w:val="009D1EBD"/>
    <w:rsid w:val="009D1FF2"/>
    <w:rsid w:val="009D283E"/>
    <w:rsid w:val="009D3DFB"/>
    <w:rsid w:val="009D40A1"/>
    <w:rsid w:val="009D4732"/>
    <w:rsid w:val="009D58B1"/>
    <w:rsid w:val="009D61B7"/>
    <w:rsid w:val="009D61D2"/>
    <w:rsid w:val="009D719D"/>
    <w:rsid w:val="009D74EB"/>
    <w:rsid w:val="009D7EEC"/>
    <w:rsid w:val="009E07A9"/>
    <w:rsid w:val="009E15CF"/>
    <w:rsid w:val="009E377E"/>
    <w:rsid w:val="009E48E5"/>
    <w:rsid w:val="009E5EF4"/>
    <w:rsid w:val="009E744F"/>
    <w:rsid w:val="009E7502"/>
    <w:rsid w:val="009E7564"/>
    <w:rsid w:val="009E792A"/>
    <w:rsid w:val="009E7A8B"/>
    <w:rsid w:val="009F0D17"/>
    <w:rsid w:val="009F3522"/>
    <w:rsid w:val="009F5E21"/>
    <w:rsid w:val="009F6360"/>
    <w:rsid w:val="009F673A"/>
    <w:rsid w:val="009F6C3D"/>
    <w:rsid w:val="009F6D8C"/>
    <w:rsid w:val="009F6FF0"/>
    <w:rsid w:val="009F73A2"/>
    <w:rsid w:val="009F75F2"/>
    <w:rsid w:val="009F7B38"/>
    <w:rsid w:val="00A03001"/>
    <w:rsid w:val="00A04D16"/>
    <w:rsid w:val="00A057A8"/>
    <w:rsid w:val="00A059DC"/>
    <w:rsid w:val="00A05BB5"/>
    <w:rsid w:val="00A1003D"/>
    <w:rsid w:val="00A113B3"/>
    <w:rsid w:val="00A11B9F"/>
    <w:rsid w:val="00A1248C"/>
    <w:rsid w:val="00A1790D"/>
    <w:rsid w:val="00A179C7"/>
    <w:rsid w:val="00A20129"/>
    <w:rsid w:val="00A24102"/>
    <w:rsid w:val="00A26448"/>
    <w:rsid w:val="00A269FB"/>
    <w:rsid w:val="00A272C9"/>
    <w:rsid w:val="00A2754C"/>
    <w:rsid w:val="00A303F9"/>
    <w:rsid w:val="00A30C03"/>
    <w:rsid w:val="00A31286"/>
    <w:rsid w:val="00A31B45"/>
    <w:rsid w:val="00A31C61"/>
    <w:rsid w:val="00A33721"/>
    <w:rsid w:val="00A358CD"/>
    <w:rsid w:val="00A366F2"/>
    <w:rsid w:val="00A41617"/>
    <w:rsid w:val="00A41B5B"/>
    <w:rsid w:val="00A4311E"/>
    <w:rsid w:val="00A455A0"/>
    <w:rsid w:val="00A4656E"/>
    <w:rsid w:val="00A46832"/>
    <w:rsid w:val="00A502AA"/>
    <w:rsid w:val="00A50E65"/>
    <w:rsid w:val="00A51C28"/>
    <w:rsid w:val="00A52BF9"/>
    <w:rsid w:val="00A53112"/>
    <w:rsid w:val="00A53501"/>
    <w:rsid w:val="00A539BE"/>
    <w:rsid w:val="00A54934"/>
    <w:rsid w:val="00A549A3"/>
    <w:rsid w:val="00A55527"/>
    <w:rsid w:val="00A55A4D"/>
    <w:rsid w:val="00A564CC"/>
    <w:rsid w:val="00A56E02"/>
    <w:rsid w:val="00A57720"/>
    <w:rsid w:val="00A57FDA"/>
    <w:rsid w:val="00A60196"/>
    <w:rsid w:val="00A60568"/>
    <w:rsid w:val="00A60B9A"/>
    <w:rsid w:val="00A60B9E"/>
    <w:rsid w:val="00A620AF"/>
    <w:rsid w:val="00A6328B"/>
    <w:rsid w:val="00A6524B"/>
    <w:rsid w:val="00A653F3"/>
    <w:rsid w:val="00A6660E"/>
    <w:rsid w:val="00A66FBB"/>
    <w:rsid w:val="00A70352"/>
    <w:rsid w:val="00A705D7"/>
    <w:rsid w:val="00A72D47"/>
    <w:rsid w:val="00A730BB"/>
    <w:rsid w:val="00A73A21"/>
    <w:rsid w:val="00A74291"/>
    <w:rsid w:val="00A745E2"/>
    <w:rsid w:val="00A756AC"/>
    <w:rsid w:val="00A760EE"/>
    <w:rsid w:val="00A76B27"/>
    <w:rsid w:val="00A81052"/>
    <w:rsid w:val="00A81894"/>
    <w:rsid w:val="00A8195C"/>
    <w:rsid w:val="00A824AD"/>
    <w:rsid w:val="00A82FA6"/>
    <w:rsid w:val="00A8366B"/>
    <w:rsid w:val="00A84118"/>
    <w:rsid w:val="00A857DA"/>
    <w:rsid w:val="00A9089E"/>
    <w:rsid w:val="00A911B7"/>
    <w:rsid w:val="00A91822"/>
    <w:rsid w:val="00A92C86"/>
    <w:rsid w:val="00A94D0C"/>
    <w:rsid w:val="00A95077"/>
    <w:rsid w:val="00A95AD7"/>
    <w:rsid w:val="00A9653A"/>
    <w:rsid w:val="00A968CF"/>
    <w:rsid w:val="00A975FC"/>
    <w:rsid w:val="00A97C0B"/>
    <w:rsid w:val="00A97F6F"/>
    <w:rsid w:val="00AA07E9"/>
    <w:rsid w:val="00AA1AFA"/>
    <w:rsid w:val="00AA1D66"/>
    <w:rsid w:val="00AA21D1"/>
    <w:rsid w:val="00AA2697"/>
    <w:rsid w:val="00AA3DB9"/>
    <w:rsid w:val="00AA3DFF"/>
    <w:rsid w:val="00AA4200"/>
    <w:rsid w:val="00AA4D9A"/>
    <w:rsid w:val="00AB0F89"/>
    <w:rsid w:val="00AB1305"/>
    <w:rsid w:val="00AB1584"/>
    <w:rsid w:val="00AB1808"/>
    <w:rsid w:val="00AB23B4"/>
    <w:rsid w:val="00AB2F23"/>
    <w:rsid w:val="00AB317E"/>
    <w:rsid w:val="00AB64B3"/>
    <w:rsid w:val="00AC0751"/>
    <w:rsid w:val="00AC07B0"/>
    <w:rsid w:val="00AC201C"/>
    <w:rsid w:val="00AC20DC"/>
    <w:rsid w:val="00AC38EA"/>
    <w:rsid w:val="00AC491D"/>
    <w:rsid w:val="00AD06CA"/>
    <w:rsid w:val="00AD1B71"/>
    <w:rsid w:val="00AD1FB5"/>
    <w:rsid w:val="00AD34CE"/>
    <w:rsid w:val="00AD3A25"/>
    <w:rsid w:val="00AD47BB"/>
    <w:rsid w:val="00AD4DF2"/>
    <w:rsid w:val="00AD522E"/>
    <w:rsid w:val="00AD5A18"/>
    <w:rsid w:val="00AE0805"/>
    <w:rsid w:val="00AE1983"/>
    <w:rsid w:val="00AE3412"/>
    <w:rsid w:val="00AE3BCF"/>
    <w:rsid w:val="00AE4322"/>
    <w:rsid w:val="00AE665C"/>
    <w:rsid w:val="00AE7376"/>
    <w:rsid w:val="00AE7831"/>
    <w:rsid w:val="00AE7C69"/>
    <w:rsid w:val="00AF0192"/>
    <w:rsid w:val="00AF060C"/>
    <w:rsid w:val="00AF23BB"/>
    <w:rsid w:val="00AF6C0B"/>
    <w:rsid w:val="00AF793A"/>
    <w:rsid w:val="00B02D88"/>
    <w:rsid w:val="00B03AD3"/>
    <w:rsid w:val="00B04730"/>
    <w:rsid w:val="00B05718"/>
    <w:rsid w:val="00B05CC1"/>
    <w:rsid w:val="00B062BE"/>
    <w:rsid w:val="00B072DD"/>
    <w:rsid w:val="00B076AC"/>
    <w:rsid w:val="00B07761"/>
    <w:rsid w:val="00B10626"/>
    <w:rsid w:val="00B1108A"/>
    <w:rsid w:val="00B1249E"/>
    <w:rsid w:val="00B14BDC"/>
    <w:rsid w:val="00B154F0"/>
    <w:rsid w:val="00B16A91"/>
    <w:rsid w:val="00B16E49"/>
    <w:rsid w:val="00B20F54"/>
    <w:rsid w:val="00B222BF"/>
    <w:rsid w:val="00B22E4A"/>
    <w:rsid w:val="00B25560"/>
    <w:rsid w:val="00B26847"/>
    <w:rsid w:val="00B2711F"/>
    <w:rsid w:val="00B27761"/>
    <w:rsid w:val="00B2778F"/>
    <w:rsid w:val="00B33301"/>
    <w:rsid w:val="00B4089A"/>
    <w:rsid w:val="00B40EF9"/>
    <w:rsid w:val="00B4162E"/>
    <w:rsid w:val="00B41A79"/>
    <w:rsid w:val="00B43619"/>
    <w:rsid w:val="00B44CC8"/>
    <w:rsid w:val="00B457AF"/>
    <w:rsid w:val="00B46693"/>
    <w:rsid w:val="00B46E5C"/>
    <w:rsid w:val="00B50766"/>
    <w:rsid w:val="00B54281"/>
    <w:rsid w:val="00B57104"/>
    <w:rsid w:val="00B57382"/>
    <w:rsid w:val="00B57A1B"/>
    <w:rsid w:val="00B60B06"/>
    <w:rsid w:val="00B61ED3"/>
    <w:rsid w:val="00B61F87"/>
    <w:rsid w:val="00B634FE"/>
    <w:rsid w:val="00B63F4C"/>
    <w:rsid w:val="00B656D7"/>
    <w:rsid w:val="00B65735"/>
    <w:rsid w:val="00B65AD5"/>
    <w:rsid w:val="00B6614C"/>
    <w:rsid w:val="00B671A2"/>
    <w:rsid w:val="00B70F85"/>
    <w:rsid w:val="00B7220C"/>
    <w:rsid w:val="00B72277"/>
    <w:rsid w:val="00B72599"/>
    <w:rsid w:val="00B73990"/>
    <w:rsid w:val="00B74645"/>
    <w:rsid w:val="00B74866"/>
    <w:rsid w:val="00B74CE5"/>
    <w:rsid w:val="00B77834"/>
    <w:rsid w:val="00B77BD6"/>
    <w:rsid w:val="00B81154"/>
    <w:rsid w:val="00B83C73"/>
    <w:rsid w:val="00B8445E"/>
    <w:rsid w:val="00B84CFD"/>
    <w:rsid w:val="00B85EF9"/>
    <w:rsid w:val="00B868C7"/>
    <w:rsid w:val="00B87E74"/>
    <w:rsid w:val="00B913C0"/>
    <w:rsid w:val="00B922CE"/>
    <w:rsid w:val="00B926F4"/>
    <w:rsid w:val="00B939A2"/>
    <w:rsid w:val="00B9420F"/>
    <w:rsid w:val="00B954AA"/>
    <w:rsid w:val="00B96504"/>
    <w:rsid w:val="00BA0019"/>
    <w:rsid w:val="00BA0938"/>
    <w:rsid w:val="00BA243C"/>
    <w:rsid w:val="00BA3B0B"/>
    <w:rsid w:val="00BA6759"/>
    <w:rsid w:val="00BA6C45"/>
    <w:rsid w:val="00BA6FCE"/>
    <w:rsid w:val="00BA76AF"/>
    <w:rsid w:val="00BA7D6D"/>
    <w:rsid w:val="00BA7FDC"/>
    <w:rsid w:val="00BB1600"/>
    <w:rsid w:val="00BB235A"/>
    <w:rsid w:val="00BB237F"/>
    <w:rsid w:val="00BB3286"/>
    <w:rsid w:val="00BB366D"/>
    <w:rsid w:val="00BB4E3F"/>
    <w:rsid w:val="00BB61F7"/>
    <w:rsid w:val="00BB63B1"/>
    <w:rsid w:val="00BC02E8"/>
    <w:rsid w:val="00BC0DB5"/>
    <w:rsid w:val="00BC16B1"/>
    <w:rsid w:val="00BC226C"/>
    <w:rsid w:val="00BC2345"/>
    <w:rsid w:val="00BC276F"/>
    <w:rsid w:val="00BC3C3A"/>
    <w:rsid w:val="00BC7CCC"/>
    <w:rsid w:val="00BD067A"/>
    <w:rsid w:val="00BD09F7"/>
    <w:rsid w:val="00BD0C38"/>
    <w:rsid w:val="00BD0D8E"/>
    <w:rsid w:val="00BD1E0C"/>
    <w:rsid w:val="00BD2EC2"/>
    <w:rsid w:val="00BD50CC"/>
    <w:rsid w:val="00BD5880"/>
    <w:rsid w:val="00BD5E2C"/>
    <w:rsid w:val="00BD68D7"/>
    <w:rsid w:val="00BD6947"/>
    <w:rsid w:val="00BD6D6F"/>
    <w:rsid w:val="00BE0C3C"/>
    <w:rsid w:val="00BE1A81"/>
    <w:rsid w:val="00BE2C81"/>
    <w:rsid w:val="00BE3D5A"/>
    <w:rsid w:val="00BE5B97"/>
    <w:rsid w:val="00BE5F62"/>
    <w:rsid w:val="00BF0868"/>
    <w:rsid w:val="00BF47BC"/>
    <w:rsid w:val="00BF4816"/>
    <w:rsid w:val="00BF710D"/>
    <w:rsid w:val="00C00850"/>
    <w:rsid w:val="00C00B84"/>
    <w:rsid w:val="00C02281"/>
    <w:rsid w:val="00C03308"/>
    <w:rsid w:val="00C051B4"/>
    <w:rsid w:val="00C05262"/>
    <w:rsid w:val="00C06CC2"/>
    <w:rsid w:val="00C06FF4"/>
    <w:rsid w:val="00C101FD"/>
    <w:rsid w:val="00C11C96"/>
    <w:rsid w:val="00C1362E"/>
    <w:rsid w:val="00C153FB"/>
    <w:rsid w:val="00C16DD1"/>
    <w:rsid w:val="00C17819"/>
    <w:rsid w:val="00C2099F"/>
    <w:rsid w:val="00C218C4"/>
    <w:rsid w:val="00C21F77"/>
    <w:rsid w:val="00C234D9"/>
    <w:rsid w:val="00C2435D"/>
    <w:rsid w:val="00C24F6B"/>
    <w:rsid w:val="00C27BA3"/>
    <w:rsid w:val="00C31DB4"/>
    <w:rsid w:val="00C32029"/>
    <w:rsid w:val="00C321A2"/>
    <w:rsid w:val="00C32497"/>
    <w:rsid w:val="00C32D39"/>
    <w:rsid w:val="00C36C75"/>
    <w:rsid w:val="00C37FED"/>
    <w:rsid w:val="00C4121F"/>
    <w:rsid w:val="00C41DCF"/>
    <w:rsid w:val="00C44676"/>
    <w:rsid w:val="00C46399"/>
    <w:rsid w:val="00C46553"/>
    <w:rsid w:val="00C467C9"/>
    <w:rsid w:val="00C46901"/>
    <w:rsid w:val="00C47B96"/>
    <w:rsid w:val="00C47C6F"/>
    <w:rsid w:val="00C47CBB"/>
    <w:rsid w:val="00C52669"/>
    <w:rsid w:val="00C5529E"/>
    <w:rsid w:val="00C578BD"/>
    <w:rsid w:val="00C615E5"/>
    <w:rsid w:val="00C633D4"/>
    <w:rsid w:val="00C64203"/>
    <w:rsid w:val="00C64517"/>
    <w:rsid w:val="00C64DD2"/>
    <w:rsid w:val="00C6541C"/>
    <w:rsid w:val="00C65AF3"/>
    <w:rsid w:val="00C66A1E"/>
    <w:rsid w:val="00C703D2"/>
    <w:rsid w:val="00C70854"/>
    <w:rsid w:val="00C7086D"/>
    <w:rsid w:val="00C71F6C"/>
    <w:rsid w:val="00C74A65"/>
    <w:rsid w:val="00C7689D"/>
    <w:rsid w:val="00C7748D"/>
    <w:rsid w:val="00C8042F"/>
    <w:rsid w:val="00C81BAD"/>
    <w:rsid w:val="00C82F9C"/>
    <w:rsid w:val="00C832D2"/>
    <w:rsid w:val="00C8701B"/>
    <w:rsid w:val="00C87156"/>
    <w:rsid w:val="00C90BAD"/>
    <w:rsid w:val="00C90BD3"/>
    <w:rsid w:val="00C91D0E"/>
    <w:rsid w:val="00C91F41"/>
    <w:rsid w:val="00C92959"/>
    <w:rsid w:val="00C92963"/>
    <w:rsid w:val="00C92BD0"/>
    <w:rsid w:val="00C945F5"/>
    <w:rsid w:val="00C94EB4"/>
    <w:rsid w:val="00C96E3A"/>
    <w:rsid w:val="00CA020E"/>
    <w:rsid w:val="00CA03E0"/>
    <w:rsid w:val="00CA0AB1"/>
    <w:rsid w:val="00CA0CC2"/>
    <w:rsid w:val="00CA171C"/>
    <w:rsid w:val="00CA3510"/>
    <w:rsid w:val="00CA35BA"/>
    <w:rsid w:val="00CA43B5"/>
    <w:rsid w:val="00CA5134"/>
    <w:rsid w:val="00CA5EAC"/>
    <w:rsid w:val="00CA60F0"/>
    <w:rsid w:val="00CA73B3"/>
    <w:rsid w:val="00CA7CB4"/>
    <w:rsid w:val="00CB0AE5"/>
    <w:rsid w:val="00CB10FB"/>
    <w:rsid w:val="00CB1690"/>
    <w:rsid w:val="00CB2371"/>
    <w:rsid w:val="00CB2846"/>
    <w:rsid w:val="00CB3549"/>
    <w:rsid w:val="00CB460D"/>
    <w:rsid w:val="00CB4C8B"/>
    <w:rsid w:val="00CB6562"/>
    <w:rsid w:val="00CB6CE3"/>
    <w:rsid w:val="00CC045C"/>
    <w:rsid w:val="00CC12DA"/>
    <w:rsid w:val="00CC3E48"/>
    <w:rsid w:val="00CC455D"/>
    <w:rsid w:val="00CC499E"/>
    <w:rsid w:val="00CC5EB3"/>
    <w:rsid w:val="00CC687D"/>
    <w:rsid w:val="00CC742D"/>
    <w:rsid w:val="00CC748C"/>
    <w:rsid w:val="00CC7A81"/>
    <w:rsid w:val="00CC7DC8"/>
    <w:rsid w:val="00CD0F80"/>
    <w:rsid w:val="00CD2FA5"/>
    <w:rsid w:val="00CD33CD"/>
    <w:rsid w:val="00CD487A"/>
    <w:rsid w:val="00CD4FF5"/>
    <w:rsid w:val="00CD53B0"/>
    <w:rsid w:val="00CD59A7"/>
    <w:rsid w:val="00CD5CA4"/>
    <w:rsid w:val="00CD696D"/>
    <w:rsid w:val="00CD6C0E"/>
    <w:rsid w:val="00CD6C80"/>
    <w:rsid w:val="00CD76B6"/>
    <w:rsid w:val="00CE07C6"/>
    <w:rsid w:val="00CE352B"/>
    <w:rsid w:val="00CE35D0"/>
    <w:rsid w:val="00CE5614"/>
    <w:rsid w:val="00CE624B"/>
    <w:rsid w:val="00CE6912"/>
    <w:rsid w:val="00CE6BBC"/>
    <w:rsid w:val="00CE7460"/>
    <w:rsid w:val="00CF0B17"/>
    <w:rsid w:val="00CF1FF2"/>
    <w:rsid w:val="00CF2488"/>
    <w:rsid w:val="00CF2663"/>
    <w:rsid w:val="00CF356B"/>
    <w:rsid w:val="00CF48E1"/>
    <w:rsid w:val="00CF4D2A"/>
    <w:rsid w:val="00CF5617"/>
    <w:rsid w:val="00CF6A0E"/>
    <w:rsid w:val="00D00966"/>
    <w:rsid w:val="00D009E4"/>
    <w:rsid w:val="00D00E68"/>
    <w:rsid w:val="00D00FED"/>
    <w:rsid w:val="00D00FF4"/>
    <w:rsid w:val="00D01341"/>
    <w:rsid w:val="00D01D8B"/>
    <w:rsid w:val="00D02079"/>
    <w:rsid w:val="00D02A61"/>
    <w:rsid w:val="00D041B3"/>
    <w:rsid w:val="00D045DE"/>
    <w:rsid w:val="00D060CE"/>
    <w:rsid w:val="00D0694F"/>
    <w:rsid w:val="00D07202"/>
    <w:rsid w:val="00D07723"/>
    <w:rsid w:val="00D079CC"/>
    <w:rsid w:val="00D07F40"/>
    <w:rsid w:val="00D1024D"/>
    <w:rsid w:val="00D10A2E"/>
    <w:rsid w:val="00D11508"/>
    <w:rsid w:val="00D123E7"/>
    <w:rsid w:val="00D12D42"/>
    <w:rsid w:val="00D135E2"/>
    <w:rsid w:val="00D1514E"/>
    <w:rsid w:val="00D16B32"/>
    <w:rsid w:val="00D16DD8"/>
    <w:rsid w:val="00D173FB"/>
    <w:rsid w:val="00D17A37"/>
    <w:rsid w:val="00D17FA7"/>
    <w:rsid w:val="00D20DA1"/>
    <w:rsid w:val="00D222D3"/>
    <w:rsid w:val="00D22AC8"/>
    <w:rsid w:val="00D22DA9"/>
    <w:rsid w:val="00D22F8D"/>
    <w:rsid w:val="00D23FAD"/>
    <w:rsid w:val="00D25BB5"/>
    <w:rsid w:val="00D25D6C"/>
    <w:rsid w:val="00D30455"/>
    <w:rsid w:val="00D30E7D"/>
    <w:rsid w:val="00D3154B"/>
    <w:rsid w:val="00D315BB"/>
    <w:rsid w:val="00D32285"/>
    <w:rsid w:val="00D36099"/>
    <w:rsid w:val="00D36EAE"/>
    <w:rsid w:val="00D4056F"/>
    <w:rsid w:val="00D40ABA"/>
    <w:rsid w:val="00D40CA6"/>
    <w:rsid w:val="00D41434"/>
    <w:rsid w:val="00D416F4"/>
    <w:rsid w:val="00D41C60"/>
    <w:rsid w:val="00D41DF6"/>
    <w:rsid w:val="00D41FF3"/>
    <w:rsid w:val="00D43076"/>
    <w:rsid w:val="00D43594"/>
    <w:rsid w:val="00D44A94"/>
    <w:rsid w:val="00D45019"/>
    <w:rsid w:val="00D50089"/>
    <w:rsid w:val="00D50F2D"/>
    <w:rsid w:val="00D51553"/>
    <w:rsid w:val="00D5170C"/>
    <w:rsid w:val="00D52478"/>
    <w:rsid w:val="00D5277D"/>
    <w:rsid w:val="00D530A5"/>
    <w:rsid w:val="00D54B12"/>
    <w:rsid w:val="00D553FF"/>
    <w:rsid w:val="00D565F1"/>
    <w:rsid w:val="00D56636"/>
    <w:rsid w:val="00D56DCF"/>
    <w:rsid w:val="00D572CA"/>
    <w:rsid w:val="00D577BD"/>
    <w:rsid w:val="00D57B11"/>
    <w:rsid w:val="00D6010A"/>
    <w:rsid w:val="00D60BCE"/>
    <w:rsid w:val="00D63576"/>
    <w:rsid w:val="00D63F3E"/>
    <w:rsid w:val="00D63FD8"/>
    <w:rsid w:val="00D65494"/>
    <w:rsid w:val="00D6692E"/>
    <w:rsid w:val="00D67D5B"/>
    <w:rsid w:val="00D704A7"/>
    <w:rsid w:val="00D71C50"/>
    <w:rsid w:val="00D71F7A"/>
    <w:rsid w:val="00D721E9"/>
    <w:rsid w:val="00D74912"/>
    <w:rsid w:val="00D753C3"/>
    <w:rsid w:val="00D759B6"/>
    <w:rsid w:val="00D7680E"/>
    <w:rsid w:val="00D76CC6"/>
    <w:rsid w:val="00D80434"/>
    <w:rsid w:val="00D80B0F"/>
    <w:rsid w:val="00D841A6"/>
    <w:rsid w:val="00D842E6"/>
    <w:rsid w:val="00D864B9"/>
    <w:rsid w:val="00D871B2"/>
    <w:rsid w:val="00D912E0"/>
    <w:rsid w:val="00D913F5"/>
    <w:rsid w:val="00D93947"/>
    <w:rsid w:val="00D953F2"/>
    <w:rsid w:val="00D95E06"/>
    <w:rsid w:val="00D95E4B"/>
    <w:rsid w:val="00D973A5"/>
    <w:rsid w:val="00D978B7"/>
    <w:rsid w:val="00DA1A16"/>
    <w:rsid w:val="00DA1B49"/>
    <w:rsid w:val="00DA3B40"/>
    <w:rsid w:val="00DA3D73"/>
    <w:rsid w:val="00DA4105"/>
    <w:rsid w:val="00DA4A72"/>
    <w:rsid w:val="00DA513F"/>
    <w:rsid w:val="00DA5503"/>
    <w:rsid w:val="00DA5F5A"/>
    <w:rsid w:val="00DA75E1"/>
    <w:rsid w:val="00DA7A83"/>
    <w:rsid w:val="00DA7FC2"/>
    <w:rsid w:val="00DB358F"/>
    <w:rsid w:val="00DB5EEB"/>
    <w:rsid w:val="00DB7E46"/>
    <w:rsid w:val="00DC29EC"/>
    <w:rsid w:val="00DC33B9"/>
    <w:rsid w:val="00DC52D6"/>
    <w:rsid w:val="00DC53CD"/>
    <w:rsid w:val="00DC5559"/>
    <w:rsid w:val="00DC5960"/>
    <w:rsid w:val="00DC6FFC"/>
    <w:rsid w:val="00DC7E4B"/>
    <w:rsid w:val="00DD10B7"/>
    <w:rsid w:val="00DD1C65"/>
    <w:rsid w:val="00DD3514"/>
    <w:rsid w:val="00DD362A"/>
    <w:rsid w:val="00DD4580"/>
    <w:rsid w:val="00DD4DDB"/>
    <w:rsid w:val="00DD74B7"/>
    <w:rsid w:val="00DD7756"/>
    <w:rsid w:val="00DE04FB"/>
    <w:rsid w:val="00DE27AC"/>
    <w:rsid w:val="00DE2C8B"/>
    <w:rsid w:val="00DE2DA0"/>
    <w:rsid w:val="00DE32A0"/>
    <w:rsid w:val="00DE33C3"/>
    <w:rsid w:val="00DE4B87"/>
    <w:rsid w:val="00DE56E3"/>
    <w:rsid w:val="00DE78AA"/>
    <w:rsid w:val="00DF0550"/>
    <w:rsid w:val="00DF0E31"/>
    <w:rsid w:val="00DF1B2C"/>
    <w:rsid w:val="00DF51A4"/>
    <w:rsid w:val="00DF6567"/>
    <w:rsid w:val="00DF7C0F"/>
    <w:rsid w:val="00E00659"/>
    <w:rsid w:val="00E01C83"/>
    <w:rsid w:val="00E02B46"/>
    <w:rsid w:val="00E02E3B"/>
    <w:rsid w:val="00E068D3"/>
    <w:rsid w:val="00E06D83"/>
    <w:rsid w:val="00E079B5"/>
    <w:rsid w:val="00E07D81"/>
    <w:rsid w:val="00E11034"/>
    <w:rsid w:val="00E1169E"/>
    <w:rsid w:val="00E12EEF"/>
    <w:rsid w:val="00E132F8"/>
    <w:rsid w:val="00E15879"/>
    <w:rsid w:val="00E1788D"/>
    <w:rsid w:val="00E17CB7"/>
    <w:rsid w:val="00E20DB1"/>
    <w:rsid w:val="00E21195"/>
    <w:rsid w:val="00E21412"/>
    <w:rsid w:val="00E22C13"/>
    <w:rsid w:val="00E2344F"/>
    <w:rsid w:val="00E241C0"/>
    <w:rsid w:val="00E247CE"/>
    <w:rsid w:val="00E264E3"/>
    <w:rsid w:val="00E2699B"/>
    <w:rsid w:val="00E30639"/>
    <w:rsid w:val="00E307FF"/>
    <w:rsid w:val="00E30A60"/>
    <w:rsid w:val="00E31652"/>
    <w:rsid w:val="00E32C36"/>
    <w:rsid w:val="00E32FF3"/>
    <w:rsid w:val="00E3317B"/>
    <w:rsid w:val="00E337A4"/>
    <w:rsid w:val="00E345FB"/>
    <w:rsid w:val="00E3504F"/>
    <w:rsid w:val="00E35262"/>
    <w:rsid w:val="00E37F8E"/>
    <w:rsid w:val="00E4035B"/>
    <w:rsid w:val="00E40B9C"/>
    <w:rsid w:val="00E41975"/>
    <w:rsid w:val="00E42B78"/>
    <w:rsid w:val="00E452DF"/>
    <w:rsid w:val="00E45316"/>
    <w:rsid w:val="00E4588E"/>
    <w:rsid w:val="00E45FB5"/>
    <w:rsid w:val="00E4789F"/>
    <w:rsid w:val="00E51E8E"/>
    <w:rsid w:val="00E528A0"/>
    <w:rsid w:val="00E538AE"/>
    <w:rsid w:val="00E53AB7"/>
    <w:rsid w:val="00E55B12"/>
    <w:rsid w:val="00E55D63"/>
    <w:rsid w:val="00E56A5C"/>
    <w:rsid w:val="00E57580"/>
    <w:rsid w:val="00E60A02"/>
    <w:rsid w:val="00E60CED"/>
    <w:rsid w:val="00E60D03"/>
    <w:rsid w:val="00E63847"/>
    <w:rsid w:val="00E6391A"/>
    <w:rsid w:val="00E6450F"/>
    <w:rsid w:val="00E664BB"/>
    <w:rsid w:val="00E665E1"/>
    <w:rsid w:val="00E675A8"/>
    <w:rsid w:val="00E67FFD"/>
    <w:rsid w:val="00E71ABA"/>
    <w:rsid w:val="00E733A4"/>
    <w:rsid w:val="00E75E6A"/>
    <w:rsid w:val="00E75E95"/>
    <w:rsid w:val="00E807AF"/>
    <w:rsid w:val="00E81188"/>
    <w:rsid w:val="00E81B65"/>
    <w:rsid w:val="00E81BAA"/>
    <w:rsid w:val="00E82499"/>
    <w:rsid w:val="00E829F8"/>
    <w:rsid w:val="00E83A92"/>
    <w:rsid w:val="00E844F2"/>
    <w:rsid w:val="00E85A24"/>
    <w:rsid w:val="00E85C6C"/>
    <w:rsid w:val="00E8656B"/>
    <w:rsid w:val="00E868EB"/>
    <w:rsid w:val="00E87827"/>
    <w:rsid w:val="00E9082E"/>
    <w:rsid w:val="00E909F7"/>
    <w:rsid w:val="00E917FF"/>
    <w:rsid w:val="00E925A8"/>
    <w:rsid w:val="00E9332E"/>
    <w:rsid w:val="00E93420"/>
    <w:rsid w:val="00E93ACF"/>
    <w:rsid w:val="00E955AB"/>
    <w:rsid w:val="00E957E6"/>
    <w:rsid w:val="00E9684F"/>
    <w:rsid w:val="00E96A22"/>
    <w:rsid w:val="00E97B18"/>
    <w:rsid w:val="00EA02EC"/>
    <w:rsid w:val="00EA0754"/>
    <w:rsid w:val="00EA1E9E"/>
    <w:rsid w:val="00EA26D4"/>
    <w:rsid w:val="00EA29C1"/>
    <w:rsid w:val="00EA2A8D"/>
    <w:rsid w:val="00EA4CBA"/>
    <w:rsid w:val="00EA50A6"/>
    <w:rsid w:val="00EA6D74"/>
    <w:rsid w:val="00EA70FC"/>
    <w:rsid w:val="00EB1E60"/>
    <w:rsid w:val="00EB1FF4"/>
    <w:rsid w:val="00EB3E8A"/>
    <w:rsid w:val="00EB4081"/>
    <w:rsid w:val="00EB4549"/>
    <w:rsid w:val="00EB4824"/>
    <w:rsid w:val="00EB7301"/>
    <w:rsid w:val="00EB742E"/>
    <w:rsid w:val="00EC10C7"/>
    <w:rsid w:val="00EC6348"/>
    <w:rsid w:val="00EC7DC5"/>
    <w:rsid w:val="00ED03AE"/>
    <w:rsid w:val="00ED08D1"/>
    <w:rsid w:val="00ED2745"/>
    <w:rsid w:val="00ED292B"/>
    <w:rsid w:val="00ED324C"/>
    <w:rsid w:val="00ED3C5B"/>
    <w:rsid w:val="00ED484C"/>
    <w:rsid w:val="00ED6C57"/>
    <w:rsid w:val="00ED6E6C"/>
    <w:rsid w:val="00ED7B1B"/>
    <w:rsid w:val="00ED7CDF"/>
    <w:rsid w:val="00EE0D06"/>
    <w:rsid w:val="00EE1286"/>
    <w:rsid w:val="00EE16F7"/>
    <w:rsid w:val="00EE1854"/>
    <w:rsid w:val="00EE1B2E"/>
    <w:rsid w:val="00EE1D64"/>
    <w:rsid w:val="00EE24B1"/>
    <w:rsid w:val="00EE4493"/>
    <w:rsid w:val="00EE6C88"/>
    <w:rsid w:val="00EE6E26"/>
    <w:rsid w:val="00EE78DF"/>
    <w:rsid w:val="00EE7A4E"/>
    <w:rsid w:val="00EF180E"/>
    <w:rsid w:val="00EF2E6B"/>
    <w:rsid w:val="00EF3D61"/>
    <w:rsid w:val="00EF514C"/>
    <w:rsid w:val="00EF5898"/>
    <w:rsid w:val="00EF5DA2"/>
    <w:rsid w:val="00F008EF"/>
    <w:rsid w:val="00F01DAD"/>
    <w:rsid w:val="00F03A41"/>
    <w:rsid w:val="00F042F2"/>
    <w:rsid w:val="00F046EE"/>
    <w:rsid w:val="00F049A5"/>
    <w:rsid w:val="00F05060"/>
    <w:rsid w:val="00F0591E"/>
    <w:rsid w:val="00F07659"/>
    <w:rsid w:val="00F0767D"/>
    <w:rsid w:val="00F11D81"/>
    <w:rsid w:val="00F122E5"/>
    <w:rsid w:val="00F12F64"/>
    <w:rsid w:val="00F13066"/>
    <w:rsid w:val="00F134CF"/>
    <w:rsid w:val="00F155CC"/>
    <w:rsid w:val="00F15E8A"/>
    <w:rsid w:val="00F162BC"/>
    <w:rsid w:val="00F163A5"/>
    <w:rsid w:val="00F16D08"/>
    <w:rsid w:val="00F20D20"/>
    <w:rsid w:val="00F21F90"/>
    <w:rsid w:val="00F21FB0"/>
    <w:rsid w:val="00F22A8E"/>
    <w:rsid w:val="00F23537"/>
    <w:rsid w:val="00F237F3"/>
    <w:rsid w:val="00F248D5"/>
    <w:rsid w:val="00F259C4"/>
    <w:rsid w:val="00F276DB"/>
    <w:rsid w:val="00F3352E"/>
    <w:rsid w:val="00F33583"/>
    <w:rsid w:val="00F34089"/>
    <w:rsid w:val="00F34E95"/>
    <w:rsid w:val="00F36006"/>
    <w:rsid w:val="00F36B05"/>
    <w:rsid w:val="00F406BC"/>
    <w:rsid w:val="00F4416E"/>
    <w:rsid w:val="00F44589"/>
    <w:rsid w:val="00F466F9"/>
    <w:rsid w:val="00F52E40"/>
    <w:rsid w:val="00F53111"/>
    <w:rsid w:val="00F5437C"/>
    <w:rsid w:val="00F560BC"/>
    <w:rsid w:val="00F56484"/>
    <w:rsid w:val="00F63556"/>
    <w:rsid w:val="00F63761"/>
    <w:rsid w:val="00F64DD3"/>
    <w:rsid w:val="00F65581"/>
    <w:rsid w:val="00F65DD2"/>
    <w:rsid w:val="00F7179D"/>
    <w:rsid w:val="00F72BF9"/>
    <w:rsid w:val="00F762F7"/>
    <w:rsid w:val="00F776D0"/>
    <w:rsid w:val="00F778C6"/>
    <w:rsid w:val="00F77C37"/>
    <w:rsid w:val="00F805F7"/>
    <w:rsid w:val="00F80854"/>
    <w:rsid w:val="00F80B0C"/>
    <w:rsid w:val="00F81E97"/>
    <w:rsid w:val="00F82839"/>
    <w:rsid w:val="00F847FE"/>
    <w:rsid w:val="00F85615"/>
    <w:rsid w:val="00F87B85"/>
    <w:rsid w:val="00F87D18"/>
    <w:rsid w:val="00F901CC"/>
    <w:rsid w:val="00F90C14"/>
    <w:rsid w:val="00F93599"/>
    <w:rsid w:val="00F935FB"/>
    <w:rsid w:val="00F95807"/>
    <w:rsid w:val="00F968F9"/>
    <w:rsid w:val="00F96E46"/>
    <w:rsid w:val="00F97354"/>
    <w:rsid w:val="00F978B0"/>
    <w:rsid w:val="00FA0369"/>
    <w:rsid w:val="00FA05CA"/>
    <w:rsid w:val="00FA1577"/>
    <w:rsid w:val="00FA2E10"/>
    <w:rsid w:val="00FA3FD0"/>
    <w:rsid w:val="00FA4175"/>
    <w:rsid w:val="00FA44A0"/>
    <w:rsid w:val="00FA5A22"/>
    <w:rsid w:val="00FA62F8"/>
    <w:rsid w:val="00FA73C7"/>
    <w:rsid w:val="00FB117A"/>
    <w:rsid w:val="00FB184F"/>
    <w:rsid w:val="00FB20C0"/>
    <w:rsid w:val="00FB3872"/>
    <w:rsid w:val="00FB4CF4"/>
    <w:rsid w:val="00FB57BD"/>
    <w:rsid w:val="00FB6481"/>
    <w:rsid w:val="00FB6BBA"/>
    <w:rsid w:val="00FB777A"/>
    <w:rsid w:val="00FC0417"/>
    <w:rsid w:val="00FC1417"/>
    <w:rsid w:val="00FC26BE"/>
    <w:rsid w:val="00FC2E64"/>
    <w:rsid w:val="00FC3D25"/>
    <w:rsid w:val="00FC3D84"/>
    <w:rsid w:val="00FC419F"/>
    <w:rsid w:val="00FC47D5"/>
    <w:rsid w:val="00FC4835"/>
    <w:rsid w:val="00FC7E02"/>
    <w:rsid w:val="00FD0594"/>
    <w:rsid w:val="00FD1897"/>
    <w:rsid w:val="00FD2FF7"/>
    <w:rsid w:val="00FD37A4"/>
    <w:rsid w:val="00FD4FED"/>
    <w:rsid w:val="00FD58B3"/>
    <w:rsid w:val="00FD7661"/>
    <w:rsid w:val="00FD7854"/>
    <w:rsid w:val="00FE1C3F"/>
    <w:rsid w:val="00FE1F95"/>
    <w:rsid w:val="00FE73E6"/>
    <w:rsid w:val="00FF048F"/>
    <w:rsid w:val="00FF1281"/>
    <w:rsid w:val="00FF427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6BE88"/>
  <w15:docId w15:val="{8E796388-FC95-4CF5-A1FD-FE721AE6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179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158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B5EE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s">
    <w:name w:val="Affiliations"/>
    <w:qFormat/>
    <w:rsid w:val="00B84CFD"/>
    <w:pPr>
      <w:snapToGrid w:val="0"/>
      <w:spacing w:before="120" w:after="0" w:line="240" w:lineRule="auto"/>
      <w:jc w:val="center"/>
    </w:pPr>
    <w:rPr>
      <w:rFonts w:ascii="Times New Roman" w:eastAsia="Times New Roman" w:hAnsi="Times New Roman" w:cs="Times New Roman"/>
      <w:i/>
      <w:sz w:val="20"/>
      <w:szCs w:val="20"/>
      <w:lang w:val="en-US"/>
    </w:rPr>
  </w:style>
  <w:style w:type="paragraph" w:customStyle="1" w:styleId="Authors">
    <w:name w:val="Authors"/>
    <w:qFormat/>
    <w:rsid w:val="00B84CFD"/>
    <w:pPr>
      <w:snapToGrid w:val="0"/>
      <w:spacing w:before="240" w:after="0" w:line="240" w:lineRule="auto"/>
      <w:jc w:val="center"/>
    </w:pPr>
    <w:rPr>
      <w:rFonts w:ascii="Times New Roman" w:eastAsia="Times New Roman" w:hAnsi="Times New Roman" w:cs="Times New Roman"/>
      <w:sz w:val="24"/>
      <w:szCs w:val="20"/>
      <w:lang w:val="en-US"/>
    </w:rPr>
  </w:style>
  <w:style w:type="character" w:styleId="Hyperlink">
    <w:name w:val="Hyperlink"/>
    <w:basedOn w:val="DefaultParagraphFont"/>
    <w:uiPriority w:val="99"/>
    <w:unhideWhenUsed/>
    <w:rsid w:val="00B84CFD"/>
    <w:rPr>
      <w:color w:val="0563C1" w:themeColor="hyperlink"/>
      <w:u w:val="single"/>
    </w:rPr>
  </w:style>
  <w:style w:type="character" w:customStyle="1" w:styleId="UnresolvedMention1">
    <w:name w:val="Unresolved Mention1"/>
    <w:basedOn w:val="DefaultParagraphFont"/>
    <w:uiPriority w:val="99"/>
    <w:semiHidden/>
    <w:unhideWhenUsed/>
    <w:rsid w:val="00B84CFD"/>
    <w:rPr>
      <w:color w:val="605E5C"/>
      <w:shd w:val="clear" w:color="auto" w:fill="E1DFDD"/>
    </w:rPr>
  </w:style>
  <w:style w:type="paragraph" w:customStyle="1" w:styleId="ComponentName">
    <w:name w:val="Component Name"/>
    <w:next w:val="Normal"/>
    <w:rsid w:val="00B84CFD"/>
    <w:pPr>
      <w:snapToGrid w:val="0"/>
      <w:spacing w:before="120" w:after="120" w:line="480" w:lineRule="auto"/>
      <w:jc w:val="center"/>
      <w:outlineLvl w:val="0"/>
    </w:pPr>
    <w:rPr>
      <w:rFonts w:ascii="Times New Roman" w:eastAsia="Times New Roman" w:hAnsi="Times New Roman" w:cs="Times New Roman"/>
      <w:caps/>
      <w:kern w:val="28"/>
      <w:sz w:val="24"/>
      <w:szCs w:val="24"/>
      <w:lang w:val="en-US"/>
    </w:rPr>
  </w:style>
  <w:style w:type="paragraph" w:customStyle="1" w:styleId="H2">
    <w:name w:val="H2"/>
    <w:qFormat/>
    <w:rsid w:val="00B84CFD"/>
    <w:pPr>
      <w:snapToGrid w:val="0"/>
      <w:spacing w:before="240" w:after="0" w:line="480" w:lineRule="auto"/>
    </w:pPr>
    <w:rPr>
      <w:rFonts w:ascii="Times New Roman" w:eastAsia="Times New Roman" w:hAnsi="Times New Roman" w:cs="Times New Roman"/>
      <w:i/>
      <w:kern w:val="28"/>
      <w:sz w:val="24"/>
      <w:szCs w:val="20"/>
      <w:lang w:val="en-US"/>
    </w:rPr>
  </w:style>
  <w:style w:type="paragraph" w:customStyle="1" w:styleId="H1">
    <w:name w:val="H1"/>
    <w:link w:val="H1Char"/>
    <w:qFormat/>
    <w:rsid w:val="00B84CFD"/>
    <w:pPr>
      <w:snapToGrid w:val="0"/>
      <w:spacing w:before="240" w:after="0" w:line="480" w:lineRule="auto"/>
    </w:pPr>
    <w:rPr>
      <w:rFonts w:ascii="Times New Roman" w:eastAsia="Times New Roman" w:hAnsi="Times New Roman" w:cs="Times New Roman"/>
      <w:b/>
      <w:kern w:val="28"/>
      <w:sz w:val="28"/>
      <w:szCs w:val="20"/>
      <w:lang w:val="en-US"/>
    </w:rPr>
  </w:style>
  <w:style w:type="paragraph" w:customStyle="1" w:styleId="ParagraphText">
    <w:name w:val="Paragraph Text"/>
    <w:qFormat/>
    <w:rsid w:val="00386CDA"/>
    <w:pPr>
      <w:snapToGrid w:val="0"/>
      <w:spacing w:before="120" w:after="0" w:line="480" w:lineRule="auto"/>
      <w:ind w:firstLine="360"/>
    </w:pPr>
    <w:rPr>
      <w:rFonts w:ascii="Times New Roman" w:eastAsia="Times New Roman" w:hAnsi="Times New Roman" w:cs="Times New Roman"/>
      <w:sz w:val="24"/>
      <w:szCs w:val="20"/>
      <w:lang w:val="en-US"/>
    </w:rPr>
  </w:style>
  <w:style w:type="paragraph" w:customStyle="1" w:styleId="ComponentName2">
    <w:name w:val="Component Name 2"/>
    <w:next w:val="ParagraphText"/>
    <w:qFormat/>
    <w:rsid w:val="00386CDA"/>
    <w:pPr>
      <w:snapToGrid w:val="0"/>
      <w:spacing w:before="120" w:after="0" w:line="240" w:lineRule="auto"/>
      <w:outlineLvl w:val="0"/>
    </w:pPr>
    <w:rPr>
      <w:rFonts w:ascii="Times New Roman" w:eastAsia="Times New Roman" w:hAnsi="Times New Roman" w:cs="Times New Roman"/>
      <w:i/>
      <w:kern w:val="28"/>
      <w:sz w:val="24"/>
      <w:szCs w:val="20"/>
      <w:lang w:val="en-US"/>
    </w:rPr>
  </w:style>
  <w:style w:type="character" w:styleId="LineNumber">
    <w:name w:val="line number"/>
    <w:basedOn w:val="DefaultParagraphFont"/>
    <w:uiPriority w:val="99"/>
    <w:semiHidden/>
    <w:unhideWhenUsed/>
    <w:rsid w:val="00D07F40"/>
  </w:style>
  <w:style w:type="paragraph" w:customStyle="1" w:styleId="EndNoteBibliographyTitle">
    <w:name w:val="EndNote Bibliography Title"/>
    <w:basedOn w:val="Normal"/>
    <w:link w:val="EndNoteBibliographyTitleChar"/>
    <w:rsid w:val="0073605C"/>
    <w:pPr>
      <w:spacing w:after="0"/>
      <w:jc w:val="center"/>
    </w:pPr>
    <w:rPr>
      <w:rFonts w:ascii="Calibri" w:hAnsi="Calibri" w:cs="Calibri"/>
      <w:noProof/>
    </w:rPr>
  </w:style>
  <w:style w:type="character" w:customStyle="1" w:styleId="H1Char">
    <w:name w:val="H1 Char"/>
    <w:basedOn w:val="DefaultParagraphFont"/>
    <w:link w:val="H1"/>
    <w:rsid w:val="0073605C"/>
    <w:rPr>
      <w:rFonts w:ascii="Times New Roman" w:eastAsia="Times New Roman" w:hAnsi="Times New Roman" w:cs="Times New Roman"/>
      <w:b/>
      <w:kern w:val="28"/>
      <w:sz w:val="28"/>
      <w:szCs w:val="20"/>
      <w:lang w:val="en-US"/>
    </w:rPr>
  </w:style>
  <w:style w:type="character" w:customStyle="1" w:styleId="EndNoteBibliographyTitleChar">
    <w:name w:val="EndNote Bibliography Title Char"/>
    <w:basedOn w:val="H1Char"/>
    <w:link w:val="EndNoteBibliographyTitle"/>
    <w:rsid w:val="0073605C"/>
    <w:rPr>
      <w:rFonts w:ascii="Calibri" w:eastAsia="Times New Roman" w:hAnsi="Calibri" w:cs="Calibri"/>
      <w:b w:val="0"/>
      <w:noProof/>
      <w:kern w:val="28"/>
      <w:sz w:val="28"/>
      <w:szCs w:val="20"/>
      <w:lang w:val="en-US"/>
    </w:rPr>
  </w:style>
  <w:style w:type="paragraph" w:customStyle="1" w:styleId="EndNoteBibliography">
    <w:name w:val="EndNote Bibliography"/>
    <w:basedOn w:val="Normal"/>
    <w:link w:val="EndNoteBibliographyChar"/>
    <w:rsid w:val="0073605C"/>
    <w:pPr>
      <w:spacing w:line="240" w:lineRule="auto"/>
    </w:pPr>
    <w:rPr>
      <w:rFonts w:ascii="Calibri" w:hAnsi="Calibri" w:cs="Calibri"/>
      <w:noProof/>
    </w:rPr>
  </w:style>
  <w:style w:type="character" w:customStyle="1" w:styleId="EndNoteBibliographyChar">
    <w:name w:val="EndNote Bibliography Char"/>
    <w:basedOn w:val="H1Char"/>
    <w:link w:val="EndNoteBibliography"/>
    <w:rsid w:val="0073605C"/>
    <w:rPr>
      <w:rFonts w:ascii="Calibri" w:eastAsia="Times New Roman" w:hAnsi="Calibri" w:cs="Calibri"/>
      <w:b w:val="0"/>
      <w:noProof/>
      <w:kern w:val="28"/>
      <w:sz w:val="28"/>
      <w:szCs w:val="20"/>
      <w:lang w:val="en-US"/>
    </w:rPr>
  </w:style>
  <w:style w:type="paragraph" w:styleId="Header">
    <w:name w:val="header"/>
    <w:basedOn w:val="Normal"/>
    <w:link w:val="HeaderChar"/>
    <w:uiPriority w:val="99"/>
    <w:unhideWhenUsed/>
    <w:rsid w:val="00331D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1D5B"/>
    <w:rPr>
      <w:lang w:val="en-US"/>
    </w:rPr>
  </w:style>
  <w:style w:type="paragraph" w:styleId="Footer">
    <w:name w:val="footer"/>
    <w:basedOn w:val="Normal"/>
    <w:link w:val="FooterChar"/>
    <w:uiPriority w:val="99"/>
    <w:unhideWhenUsed/>
    <w:rsid w:val="00331D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1D5B"/>
    <w:rPr>
      <w:lang w:val="en-US"/>
    </w:rPr>
  </w:style>
  <w:style w:type="paragraph" w:styleId="BalloonText">
    <w:name w:val="Balloon Text"/>
    <w:basedOn w:val="Normal"/>
    <w:link w:val="BalloonTextChar"/>
    <w:uiPriority w:val="99"/>
    <w:semiHidden/>
    <w:unhideWhenUsed/>
    <w:rsid w:val="00B076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6AC"/>
    <w:rPr>
      <w:rFonts w:ascii="Segoe UI" w:hAnsi="Segoe UI" w:cs="Segoe UI"/>
      <w:sz w:val="18"/>
      <w:szCs w:val="18"/>
      <w:lang w:val="en-US"/>
    </w:rPr>
  </w:style>
  <w:style w:type="character" w:customStyle="1" w:styleId="UnresolvedMention2">
    <w:name w:val="Unresolved Mention2"/>
    <w:basedOn w:val="DefaultParagraphFont"/>
    <w:uiPriority w:val="99"/>
    <w:semiHidden/>
    <w:unhideWhenUsed/>
    <w:rsid w:val="00055F4D"/>
    <w:rPr>
      <w:color w:val="605E5C"/>
      <w:shd w:val="clear" w:color="auto" w:fill="E1DFDD"/>
    </w:rPr>
  </w:style>
  <w:style w:type="character" w:customStyle="1" w:styleId="Heading1Char">
    <w:name w:val="Heading 1 Char"/>
    <w:basedOn w:val="DefaultParagraphFont"/>
    <w:link w:val="Heading1"/>
    <w:uiPriority w:val="9"/>
    <w:rsid w:val="00A1790D"/>
    <w:rPr>
      <w:rFonts w:asciiTheme="majorHAnsi" w:eastAsiaTheme="majorEastAsia" w:hAnsiTheme="majorHAnsi" w:cstheme="majorBidi"/>
      <w:color w:val="2F5496" w:themeColor="accent1" w:themeShade="BF"/>
      <w:sz w:val="32"/>
      <w:szCs w:val="32"/>
      <w:lang w:val="en-US"/>
    </w:rPr>
  </w:style>
  <w:style w:type="paragraph" w:styleId="ListParagraph">
    <w:name w:val="List Paragraph"/>
    <w:basedOn w:val="Normal"/>
    <w:uiPriority w:val="34"/>
    <w:qFormat/>
    <w:rsid w:val="00F64DD3"/>
    <w:pPr>
      <w:ind w:left="720"/>
      <w:contextualSpacing/>
    </w:pPr>
  </w:style>
  <w:style w:type="character" w:customStyle="1" w:styleId="Heading2Char">
    <w:name w:val="Heading 2 Char"/>
    <w:basedOn w:val="DefaultParagraphFont"/>
    <w:link w:val="Heading2"/>
    <w:uiPriority w:val="9"/>
    <w:rsid w:val="00E15879"/>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DB5EEB"/>
    <w:rPr>
      <w:rFonts w:asciiTheme="majorHAnsi" w:eastAsiaTheme="majorEastAsia" w:hAnsiTheme="majorHAnsi" w:cstheme="majorBidi"/>
      <w:color w:val="1F3763" w:themeColor="accent1" w:themeShade="7F"/>
      <w:sz w:val="24"/>
      <w:szCs w:val="24"/>
      <w:lang w:val="en-US"/>
    </w:rPr>
  </w:style>
  <w:style w:type="paragraph" w:styleId="TOCHeading">
    <w:name w:val="TOC Heading"/>
    <w:basedOn w:val="Heading1"/>
    <w:next w:val="Normal"/>
    <w:uiPriority w:val="39"/>
    <w:unhideWhenUsed/>
    <w:qFormat/>
    <w:rsid w:val="001539FE"/>
    <w:pPr>
      <w:outlineLvl w:val="9"/>
    </w:pPr>
  </w:style>
  <w:style w:type="paragraph" w:styleId="TOC1">
    <w:name w:val="toc 1"/>
    <w:basedOn w:val="Normal"/>
    <w:next w:val="Normal"/>
    <w:autoRedefine/>
    <w:uiPriority w:val="39"/>
    <w:unhideWhenUsed/>
    <w:rsid w:val="001539FE"/>
    <w:pPr>
      <w:spacing w:after="100"/>
    </w:pPr>
  </w:style>
  <w:style w:type="paragraph" w:styleId="TOC2">
    <w:name w:val="toc 2"/>
    <w:basedOn w:val="Normal"/>
    <w:next w:val="Normal"/>
    <w:autoRedefine/>
    <w:uiPriority w:val="39"/>
    <w:unhideWhenUsed/>
    <w:rsid w:val="001539FE"/>
    <w:pPr>
      <w:spacing w:after="100"/>
      <w:ind w:left="220"/>
    </w:pPr>
  </w:style>
  <w:style w:type="paragraph" w:styleId="TOC3">
    <w:name w:val="toc 3"/>
    <w:basedOn w:val="Normal"/>
    <w:next w:val="Normal"/>
    <w:autoRedefine/>
    <w:uiPriority w:val="39"/>
    <w:unhideWhenUsed/>
    <w:rsid w:val="001539FE"/>
    <w:pPr>
      <w:spacing w:after="100"/>
      <w:ind w:left="440"/>
    </w:pPr>
  </w:style>
  <w:style w:type="paragraph" w:styleId="Revision">
    <w:name w:val="Revision"/>
    <w:hidden/>
    <w:uiPriority w:val="99"/>
    <w:semiHidden/>
    <w:rsid w:val="00B4162E"/>
    <w:pPr>
      <w:spacing w:after="0" w:line="240" w:lineRule="auto"/>
    </w:pPr>
    <w:rPr>
      <w:lang w:val="en-US"/>
    </w:rPr>
  </w:style>
  <w:style w:type="character" w:styleId="CommentReference">
    <w:name w:val="annotation reference"/>
    <w:basedOn w:val="DefaultParagraphFont"/>
    <w:uiPriority w:val="99"/>
    <w:semiHidden/>
    <w:unhideWhenUsed/>
    <w:rsid w:val="007C0ADE"/>
    <w:rPr>
      <w:sz w:val="16"/>
      <w:szCs w:val="16"/>
    </w:rPr>
  </w:style>
  <w:style w:type="paragraph" w:styleId="CommentText">
    <w:name w:val="annotation text"/>
    <w:basedOn w:val="Normal"/>
    <w:link w:val="CommentTextChar"/>
    <w:uiPriority w:val="99"/>
    <w:unhideWhenUsed/>
    <w:rsid w:val="007C0ADE"/>
    <w:pPr>
      <w:spacing w:line="240" w:lineRule="auto"/>
    </w:pPr>
    <w:rPr>
      <w:sz w:val="20"/>
      <w:szCs w:val="20"/>
    </w:rPr>
  </w:style>
  <w:style w:type="character" w:customStyle="1" w:styleId="CommentTextChar">
    <w:name w:val="Comment Text Char"/>
    <w:basedOn w:val="DefaultParagraphFont"/>
    <w:link w:val="CommentText"/>
    <w:uiPriority w:val="99"/>
    <w:rsid w:val="007C0ADE"/>
    <w:rPr>
      <w:sz w:val="20"/>
      <w:szCs w:val="20"/>
      <w:lang w:val="en-US"/>
    </w:rPr>
  </w:style>
  <w:style w:type="paragraph" w:styleId="CommentSubject">
    <w:name w:val="annotation subject"/>
    <w:basedOn w:val="CommentText"/>
    <w:next w:val="CommentText"/>
    <w:link w:val="CommentSubjectChar"/>
    <w:uiPriority w:val="99"/>
    <w:semiHidden/>
    <w:unhideWhenUsed/>
    <w:rsid w:val="007C0ADE"/>
    <w:rPr>
      <w:b/>
      <w:bCs/>
    </w:rPr>
  </w:style>
  <w:style w:type="character" w:customStyle="1" w:styleId="CommentSubjectChar">
    <w:name w:val="Comment Subject Char"/>
    <w:basedOn w:val="CommentTextChar"/>
    <w:link w:val="CommentSubject"/>
    <w:uiPriority w:val="99"/>
    <w:semiHidden/>
    <w:rsid w:val="007C0ADE"/>
    <w:rPr>
      <w:b/>
      <w:bCs/>
      <w:sz w:val="20"/>
      <w:szCs w:val="20"/>
      <w:lang w:val="en-US"/>
    </w:rPr>
  </w:style>
  <w:style w:type="paragraph" w:customStyle="1" w:styleId="MDPI31text">
    <w:name w:val="MDPI_3.1_text"/>
    <w:link w:val="MDPI31textChar"/>
    <w:qFormat/>
    <w:rsid w:val="00B46693"/>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51figurecaption">
    <w:name w:val="MDPI_5.1_figure_caption"/>
    <w:qFormat/>
    <w:rsid w:val="00B46693"/>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B46693"/>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21heading1">
    <w:name w:val="MDPI_2.1_heading1"/>
    <w:qFormat/>
    <w:rsid w:val="00B46693"/>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character" w:customStyle="1" w:styleId="MDPI31textChar">
    <w:name w:val="MDPI_3.1_text Char"/>
    <w:link w:val="MDPI31text"/>
    <w:rsid w:val="00B46693"/>
    <w:rPr>
      <w:rFonts w:ascii="Palatino Linotype" w:eastAsia="Times New Roman" w:hAnsi="Palatino Linotype" w:cs="Times New Roman"/>
      <w:snapToGrid w:val="0"/>
      <w:color w:val="000000"/>
      <w:sz w:val="20"/>
      <w:lang w:val="en-US" w:eastAsia="de-DE" w:bidi="en-US"/>
    </w:rPr>
  </w:style>
  <w:style w:type="table" w:styleId="TableGrid">
    <w:name w:val="Table Grid"/>
    <w:basedOn w:val="TableNormal"/>
    <w:uiPriority w:val="39"/>
    <w:rsid w:val="00D12D42"/>
    <w:pPr>
      <w:spacing w:after="0" w:line="260" w:lineRule="atLeast"/>
      <w:jc w:val="both"/>
    </w:pPr>
    <w:rPr>
      <w:rFonts w:ascii="Palatino Linotype" w:eastAsia="SimSun" w:hAnsi="Palatino Linotype" w:cs="Times New Roman"/>
      <w:color w:val="000000"/>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62BackMatter">
    <w:name w:val="MDPI_6.2_BackMatter"/>
    <w:qFormat/>
    <w:rsid w:val="00D12D42"/>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character" w:styleId="FollowedHyperlink">
    <w:name w:val="FollowedHyperlink"/>
    <w:basedOn w:val="DefaultParagraphFont"/>
    <w:uiPriority w:val="99"/>
    <w:semiHidden/>
    <w:unhideWhenUsed/>
    <w:rsid w:val="00C64517"/>
    <w:rPr>
      <w:color w:val="954F72"/>
      <w:u w:val="single"/>
    </w:rPr>
  </w:style>
  <w:style w:type="paragraph" w:customStyle="1" w:styleId="msonormal0">
    <w:name w:val="msonormal"/>
    <w:basedOn w:val="Normal"/>
    <w:rsid w:val="00C64517"/>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paragraph" w:customStyle="1" w:styleId="xl66">
    <w:name w:val="xl66"/>
    <w:basedOn w:val="Normal"/>
    <w:rsid w:val="00C64517"/>
    <w:pPr>
      <w:shd w:val="clear" w:color="000000" w:fill="D9E1F2"/>
      <w:spacing w:before="100" w:beforeAutospacing="1" w:after="100" w:afterAutospacing="1" w:line="240" w:lineRule="auto"/>
    </w:pPr>
    <w:rPr>
      <w:rFonts w:ascii="Times New Roman" w:eastAsia="Times New Roman" w:hAnsi="Times New Roman" w:cs="Times New Roman"/>
      <w:sz w:val="24"/>
      <w:szCs w:val="24"/>
      <w:lang w:val="nb-NO" w:eastAsia="nb-NO"/>
    </w:rPr>
  </w:style>
  <w:style w:type="paragraph" w:customStyle="1" w:styleId="xl67">
    <w:name w:val="xl67"/>
    <w:basedOn w:val="Normal"/>
    <w:rsid w:val="00C64517"/>
    <w:pPr>
      <w:shd w:val="clear" w:color="000000" w:fill="8EA9DB"/>
      <w:spacing w:before="100" w:beforeAutospacing="1" w:after="100" w:afterAutospacing="1" w:line="240" w:lineRule="auto"/>
    </w:pPr>
    <w:rPr>
      <w:rFonts w:ascii="Times New Roman" w:eastAsia="Times New Roman" w:hAnsi="Times New Roman" w:cs="Times New Roman"/>
      <w:sz w:val="24"/>
      <w:szCs w:val="24"/>
      <w:lang w:val="nb-NO" w:eastAsia="nb-NO"/>
    </w:rPr>
  </w:style>
  <w:style w:type="character" w:styleId="FootnoteReference">
    <w:name w:val="footnote reference"/>
    <w:uiPriority w:val="99"/>
    <w:semiHidden/>
    <w:unhideWhenUsed/>
    <w:rsid w:val="00C64517"/>
    <w:rPr>
      <w:vertAlign w:val="superscript"/>
    </w:rPr>
  </w:style>
  <w:style w:type="paragraph" w:styleId="FootnoteText">
    <w:name w:val="footnote text"/>
    <w:basedOn w:val="Normal"/>
    <w:link w:val="FootnoteTextChar"/>
    <w:uiPriority w:val="99"/>
    <w:semiHidden/>
    <w:unhideWhenUsed/>
    <w:rsid w:val="00C64517"/>
    <w:pPr>
      <w:spacing w:after="0" w:line="240" w:lineRule="auto"/>
    </w:pPr>
    <w:rPr>
      <w:rFonts w:ascii="Calibri" w:eastAsia="Calibri" w:hAnsi="Calibri" w:cs="Times New Roman"/>
      <w:sz w:val="20"/>
      <w:szCs w:val="20"/>
      <w:lang w:val="en-GB"/>
    </w:rPr>
  </w:style>
  <w:style w:type="character" w:customStyle="1" w:styleId="FootnoteTextChar">
    <w:name w:val="Footnote Text Char"/>
    <w:basedOn w:val="DefaultParagraphFont"/>
    <w:link w:val="FootnoteText"/>
    <w:uiPriority w:val="99"/>
    <w:semiHidden/>
    <w:rsid w:val="00C64517"/>
    <w:rPr>
      <w:rFonts w:ascii="Calibri" w:eastAsia="Calibri" w:hAnsi="Calibri" w:cs="Times New Roman"/>
      <w:sz w:val="20"/>
      <w:szCs w:val="20"/>
      <w:lang w:val="en-GB"/>
    </w:rPr>
  </w:style>
  <w:style w:type="character" w:styleId="UnresolvedMention">
    <w:name w:val="Unresolved Mention"/>
    <w:basedOn w:val="DefaultParagraphFont"/>
    <w:uiPriority w:val="99"/>
    <w:semiHidden/>
    <w:unhideWhenUsed/>
    <w:rsid w:val="00E968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1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UNSP" TargetMode="External"/><Relationship Id="rId21" Type="http://schemas.openxmlformats.org/officeDocument/2006/relationships/hyperlink" Target="https://doi.org/Doi" TargetMode="External"/><Relationship Id="rId42" Type="http://schemas.openxmlformats.org/officeDocument/2006/relationships/hyperlink" Target="https://doi.org/https://doi.org/10.1038/s41467-021-27641-6" TargetMode="External"/><Relationship Id="rId47" Type="http://schemas.openxmlformats.org/officeDocument/2006/relationships/hyperlink" Target="https://doi.org/10.1016/j.palaeo.2018.06.021" TargetMode="External"/><Relationship Id="rId63" Type="http://schemas.openxmlformats.org/officeDocument/2006/relationships/hyperlink" Target="https://doi.org/Artn" TargetMode="External"/><Relationship Id="rId68"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ARTN" TargetMode="External"/><Relationship Id="rId29" Type="http://schemas.openxmlformats.org/officeDocument/2006/relationships/hyperlink" Target="https://doi.org/ARTN" TargetMode="External"/><Relationship Id="rId11" Type="http://schemas.openxmlformats.org/officeDocument/2006/relationships/hyperlink" Target="mailto:knut.lehre.seip@oslomet.no" TargetMode="External"/><Relationship Id="rId24" Type="http://schemas.openxmlformats.org/officeDocument/2006/relationships/hyperlink" Target="https://doi.org/https://doi.org/10.1029/2021GL095990" TargetMode="External"/><Relationship Id="rId32" Type="http://schemas.openxmlformats.org/officeDocument/2006/relationships/hyperlink" Target="https://doi.org/10.1038/s41558-019-0663-x" TargetMode="External"/><Relationship Id="rId37" Type="http://schemas.openxmlformats.org/officeDocument/2006/relationships/hyperlink" Target="https://doi.org/10.5285/e91b10af-6f0a-7fa7-e053-6c86abc05a09" TargetMode="External"/><Relationship Id="rId40" Type="http://schemas.openxmlformats.org/officeDocument/2006/relationships/hyperlink" Target="https://doi.org/10.1038/s41467-021-27641-6" TargetMode="External"/><Relationship Id="rId45" Type="http://schemas.openxmlformats.org/officeDocument/2006/relationships/hyperlink" Target="https://doi.org/10.1111/bor.12249" TargetMode="External"/><Relationship Id="rId53" Type="http://schemas.openxmlformats.org/officeDocument/2006/relationships/hyperlink" Target="https://doi.org/DOI" TargetMode="External"/><Relationship Id="rId58" Type="http://schemas.openxmlformats.org/officeDocument/2006/relationships/hyperlink" Target="https://doi.org/10.1126/science.1227079" TargetMode="External"/><Relationship Id="rId66" Type="http://schemas.openxmlformats.org/officeDocument/2006/relationships/hyperlink" Target="mailto:mnevans@umd.edu" TargetMode="External"/><Relationship Id="rId5" Type="http://schemas.openxmlformats.org/officeDocument/2006/relationships/numbering" Target="numbering.xml"/><Relationship Id="rId61" Type="http://schemas.openxmlformats.org/officeDocument/2006/relationships/hyperlink" Target="https://doi.org/ARTN" TargetMode="External"/><Relationship Id="rId19" Type="http://schemas.openxmlformats.org/officeDocument/2006/relationships/hyperlink" Target="https://doi.org/10.1175/Jcli-D-12-00496.1" TargetMode="External"/><Relationship Id="rId14" Type="http://schemas.openxmlformats.org/officeDocument/2006/relationships/hyperlink" Target="https://doi.org/10.1175/Jcli-D-19-0522.1" TargetMode="External"/><Relationship Id="rId22" Type="http://schemas.openxmlformats.org/officeDocument/2006/relationships/hyperlink" Target="https://doi.org/10.1093/icesjms/fsab182" TargetMode="External"/><Relationship Id="rId27" Type="http://schemas.openxmlformats.org/officeDocument/2006/relationships/hyperlink" Target="https://doi.org/10.1175/Jcli-D-18-0739.1" TargetMode="External"/><Relationship Id="rId30" Type="http://schemas.openxmlformats.org/officeDocument/2006/relationships/hyperlink" Target="https://doi.org/ARTN" TargetMode="External"/><Relationship Id="rId35" Type="http://schemas.openxmlformats.org/officeDocument/2006/relationships/hyperlink" Target="https://hioa365-my.sharepoint.com/personal/knutls_oslomet_no/Documents/AnatMS137Skagseth2020/SkagsethManus/Atmosphere-Ocean(NEW)/Atmosphere-Ocean(NEW)/Atmosphere-Ocean(NEW,NEW)/Atmosphere-Ocean%20(NEW,NEW,NEW)/www.nature.com/naturecommunications" TargetMode="External"/><Relationship Id="rId43" Type="http://schemas.openxmlformats.org/officeDocument/2006/relationships/hyperlink" Target="https://doi.org/10.1175/Jcli-D-19-0880.1" TargetMode="External"/><Relationship Id="rId48" Type="http://schemas.openxmlformats.org/officeDocument/2006/relationships/hyperlink" Target="https://doi.org/ARTN" TargetMode="External"/><Relationship Id="rId56" Type="http://schemas.openxmlformats.org/officeDocument/2006/relationships/hyperlink" Target="https://doi.org/https://doi.org/10.3390/cli10050063" TargetMode="External"/><Relationship Id="rId64" Type="http://schemas.openxmlformats.org/officeDocument/2006/relationships/hyperlink" Target="https://doi.org/10.1029/2019rg000644"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doi.org/10.1016/j.palaeo.2018.06.021" TargetMode="External"/><Relationship Id="rId3" Type="http://schemas.openxmlformats.org/officeDocument/2006/relationships/customXml" Target="../customXml/item3.xml"/><Relationship Id="rId12" Type="http://schemas.openxmlformats.org/officeDocument/2006/relationships/hyperlink" Target="mailto:hui.wang@noaa.gov" TargetMode="External"/><Relationship Id="rId17" Type="http://schemas.openxmlformats.org/officeDocument/2006/relationships/hyperlink" Target="https://doi.org/10.1038/s41561-021-00699-z" TargetMode="External"/><Relationship Id="rId25" Type="http://schemas.openxmlformats.org/officeDocument/2006/relationships/hyperlink" Target="https://doi.org/ARTN" TargetMode="External"/><Relationship Id="rId33" Type="http://schemas.openxmlformats.org/officeDocument/2006/relationships/hyperlink" Target="https://doi.org/" TargetMode="External"/><Relationship Id="rId38" Type="http://schemas.openxmlformats.org/officeDocument/2006/relationships/hyperlink" Target="https://doi.org/10.1038/s41467-021-27641-6" TargetMode="External"/><Relationship Id="rId46" Type="http://schemas.openxmlformats.org/officeDocument/2006/relationships/hyperlink" Target="https://doi.org/Doi" TargetMode="External"/><Relationship Id="rId59" Type="http://schemas.openxmlformats.org/officeDocument/2006/relationships/hyperlink" Target="https://doi.org/10.1080/03036758.2020.1741404" TargetMode="External"/><Relationship Id="rId67" Type="http://schemas.openxmlformats.org/officeDocument/2006/relationships/hyperlink" Target="https://rapid.ac.uk" TargetMode="External"/><Relationship Id="rId20" Type="http://schemas.openxmlformats.org/officeDocument/2006/relationships/hyperlink" Target="https://doi.org/10.1126/science.aab3980" TargetMode="External"/><Relationship Id="rId41" Type="http://schemas.openxmlformats.org/officeDocument/2006/relationships/hyperlink" Target="https://hioa365-my.sharepoint.com/personal/knutls_oslomet_no/Documents/AnatMS137Skagseth2020/SkagsethManus/Atmosphere-Ocean(NEW)/Atmosphere-Ocean(NEW)/Atmosphere-Ocean(NEW,NEW)/Atmosphere-Ocean%20(NEW,NEW,NEW)/www.nature.com/naturecommunications" TargetMode="External"/><Relationship Id="rId54" Type="http://schemas.openxmlformats.org/officeDocument/2006/relationships/hyperlink" Target="https://doi.org/" TargetMode="External"/><Relationship Id="rId62" Type="http://schemas.openxmlformats.org/officeDocument/2006/relationships/hyperlink" Target="https://doi.org/UNSP" TargetMode="External"/><Relationship Id="rId7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175/Jcli-D-17-0884.1" TargetMode="External"/><Relationship Id="rId23" Type="http://schemas.openxmlformats.org/officeDocument/2006/relationships/hyperlink" Target="https://doi.org/Doi" TargetMode="External"/><Relationship Id="rId28" Type="http://schemas.openxmlformats.org/officeDocument/2006/relationships/hyperlink" Target="https://doi.org/https://doi.org/10.1007/s41549-021-00060-8" TargetMode="External"/><Relationship Id="rId36" Type="http://schemas.openxmlformats.org/officeDocument/2006/relationships/hyperlink" Target="https://rapid.ac.uk/rapidmoc/rapid_data/datadl.php" TargetMode="External"/><Relationship Id="rId49" Type="http://schemas.openxmlformats.org/officeDocument/2006/relationships/hyperlink" Target="https://doi.org/10.1007/s00382-016-" TargetMode="External"/><Relationship Id="rId57" Type="http://schemas.openxmlformats.org/officeDocument/2006/relationships/hyperlink" Target="https://doi.org/10.1038/s41558-020-0772-6" TargetMode="External"/><Relationship Id="rId10" Type="http://schemas.openxmlformats.org/officeDocument/2006/relationships/endnotes" Target="endnotes.xml"/><Relationship Id="rId31" Type="http://schemas.openxmlformats.org/officeDocument/2006/relationships/hyperlink" Target="https://doi.org/ARTN" TargetMode="External"/><Relationship Id="rId44" Type="http://schemas.openxmlformats.org/officeDocument/2006/relationships/hyperlink" Target="https://doi.org/10.1175/Jcli-D-20-0614.1" TargetMode="External"/><Relationship Id="rId52" Type="http://schemas.openxmlformats.org/officeDocument/2006/relationships/hyperlink" Target="https://doi.org/0.3390/cli7030043" TargetMode="External"/><Relationship Id="rId60" Type="http://schemas.openxmlformats.org/officeDocument/2006/relationships/hyperlink" Target="https://doi.org/DOI" TargetMode="External"/><Relationship Id="rId65" Type="http://schemas.openxmlformats.org/officeDocument/2006/relationships/hyperlink" Target="https://rapid.ac.uk/"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doi.org/Doi" TargetMode="External"/><Relationship Id="rId18" Type="http://schemas.openxmlformats.org/officeDocument/2006/relationships/hyperlink" Target="https://doi.org/ARTN" TargetMode="External"/><Relationship Id="rId39" Type="http://schemas.openxmlformats.org/officeDocument/2006/relationships/hyperlink" Target="https://doi.org/" TargetMode="External"/><Relationship Id="rId34" Type="http://schemas.openxmlformats.org/officeDocument/2006/relationships/hyperlink" Target="https://doi.org/10.1038/s41467-019-13823-w" TargetMode="External"/><Relationship Id="rId50" Type="http://schemas.openxmlformats.org/officeDocument/2006/relationships/hyperlink" Target="https://doi.org/" TargetMode="External"/><Relationship Id="rId55" Type="http://schemas.openxmlformats.org/officeDocument/2006/relationships/hyperlink" Target="https://doi.org/10.3390/cli100500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47D3AA0A7C03548B74172B2F47E51B7" ma:contentTypeVersion="16" ma:contentTypeDescription="Opprett et nytt dokument." ma:contentTypeScope="" ma:versionID="d192362286502fc6cd1834eb1293f492">
  <xsd:schema xmlns:xsd="http://www.w3.org/2001/XMLSchema" xmlns:xs="http://www.w3.org/2001/XMLSchema" xmlns:p="http://schemas.microsoft.com/office/2006/metadata/properties" xmlns:ns1="http://schemas.microsoft.com/sharepoint/v3" xmlns:ns3="afdaa73a-86a8-4a4a-9c8e-f8451b678c5e" xmlns:ns4="16f9b60a-30fb-4900-a367-74dd1be2bf77" targetNamespace="http://schemas.microsoft.com/office/2006/metadata/properties" ma:root="true" ma:fieldsID="7e393cc5d55b86702d516ee6c84839b7" ns1:_="" ns3:_="" ns4:_="">
    <xsd:import namespace="http://schemas.microsoft.com/sharepoint/v3"/>
    <xsd:import namespace="afdaa73a-86a8-4a4a-9c8e-f8451b678c5e"/>
    <xsd:import namespace="16f9b60a-30fb-4900-a367-74dd1be2bf77"/>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genskaper for samordnet samsvarspolicy" ma:hidden="true" ma:internalName="_ip_UnifiedCompliancePolicyProperties">
      <xsd:simpleType>
        <xsd:restriction base="dms:Note"/>
      </xsd:simpleType>
    </xsd:element>
    <xsd:element name="_ip_UnifiedCompliancePolicyUIAction" ma:index="9" nillable="true" ma:displayName="UI-handling for samordnet samsvarspolicy"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daa73a-86a8-4a4a-9c8e-f8451b678c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6f9b60a-30fb-4900-a367-74dd1be2bf77" elementFormDefault="qualified">
    <xsd:import namespace="http://schemas.microsoft.com/office/2006/documentManagement/types"/>
    <xsd:import namespace="http://schemas.microsoft.com/office/infopath/2007/PartnerControls"/>
    <xsd:element name="SharedWithUsers" ma:index="2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lingsdetaljer" ma:internalName="SharedWithDetails" ma:readOnly="true">
      <xsd:simpleType>
        <xsd:restriction base="dms:Note">
          <xsd:maxLength value="255"/>
        </xsd:restriction>
      </xsd:simpleType>
    </xsd:element>
    <xsd:element name="SharingHintHash" ma:index="22" nillable="true" ma:displayName="Hash for deling av tip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88308D-2F74-4A94-8A5D-B43515C5E587}">
  <ds:schemaRefs>
    <ds:schemaRef ds:uri="http://schemas.openxmlformats.org/officeDocument/2006/bibliography"/>
  </ds:schemaRefs>
</ds:datastoreItem>
</file>

<file path=customXml/itemProps2.xml><?xml version="1.0" encoding="utf-8"?>
<ds:datastoreItem xmlns:ds="http://schemas.openxmlformats.org/officeDocument/2006/customXml" ds:itemID="{B7FE110F-CA7A-4C2F-A657-774127C4D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daa73a-86a8-4a4a-9c8e-f8451b678c5e"/>
    <ds:schemaRef ds:uri="16f9b60a-30fb-4900-a367-74dd1be2bf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79564-0D26-4A4E-A9AF-C0176A1B65E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0632C6E-E82B-40AA-81F1-13013FFCCC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21628</Words>
  <Characters>123286</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144625</CharactersWithSpaces>
  <SharedDoc>false</SharedDoc>
  <HLinks>
    <vt:vector size="258" baseType="variant">
      <vt:variant>
        <vt:i4>917506</vt:i4>
      </vt:variant>
      <vt:variant>
        <vt:i4>366</vt:i4>
      </vt:variant>
      <vt:variant>
        <vt:i4>0</vt:i4>
      </vt:variant>
      <vt:variant>
        <vt:i4>5</vt:i4>
      </vt:variant>
      <vt:variant>
        <vt:lpwstr>https://rapid.ac.uk/</vt:lpwstr>
      </vt:variant>
      <vt:variant>
        <vt:lpwstr/>
      </vt:variant>
      <vt:variant>
        <vt:i4>7929947</vt:i4>
      </vt:variant>
      <vt:variant>
        <vt:i4>360</vt:i4>
      </vt:variant>
      <vt:variant>
        <vt:i4>0</vt:i4>
      </vt:variant>
      <vt:variant>
        <vt:i4>5</vt:i4>
      </vt:variant>
      <vt:variant>
        <vt:lpwstr>mailto:mnevans@umd.edu</vt:lpwstr>
      </vt:variant>
      <vt:variant>
        <vt:lpwstr/>
      </vt:variant>
      <vt:variant>
        <vt:i4>917506</vt:i4>
      </vt:variant>
      <vt:variant>
        <vt:i4>357</vt:i4>
      </vt:variant>
      <vt:variant>
        <vt:i4>0</vt:i4>
      </vt:variant>
      <vt:variant>
        <vt:i4>5</vt:i4>
      </vt:variant>
      <vt:variant>
        <vt:lpwstr>https://rapid.ac.uk/</vt:lpwstr>
      </vt:variant>
      <vt:variant>
        <vt:lpwstr/>
      </vt:variant>
      <vt:variant>
        <vt:i4>5046294</vt:i4>
      </vt:variant>
      <vt:variant>
        <vt:i4>353</vt:i4>
      </vt:variant>
      <vt:variant>
        <vt:i4>0</vt:i4>
      </vt:variant>
      <vt:variant>
        <vt:i4>5</vt:i4>
      </vt:variant>
      <vt:variant>
        <vt:lpwstr>https://doi.org/10.1029/2019rg000644</vt:lpwstr>
      </vt:variant>
      <vt:variant>
        <vt:lpwstr/>
      </vt:variant>
      <vt:variant>
        <vt:i4>1245251</vt:i4>
      </vt:variant>
      <vt:variant>
        <vt:i4>350</vt:i4>
      </vt:variant>
      <vt:variant>
        <vt:i4>0</vt:i4>
      </vt:variant>
      <vt:variant>
        <vt:i4>5</vt:i4>
      </vt:variant>
      <vt:variant>
        <vt:lpwstr>https://doi.org/UNSP</vt:lpwstr>
      </vt:variant>
      <vt:variant>
        <vt:lpwstr/>
      </vt:variant>
      <vt:variant>
        <vt:i4>1114192</vt:i4>
      </vt:variant>
      <vt:variant>
        <vt:i4>347</vt:i4>
      </vt:variant>
      <vt:variant>
        <vt:i4>0</vt:i4>
      </vt:variant>
      <vt:variant>
        <vt:i4>5</vt:i4>
      </vt:variant>
      <vt:variant>
        <vt:lpwstr>https://doi.org/ARTN</vt:lpwstr>
      </vt:variant>
      <vt:variant>
        <vt:lpwstr/>
      </vt:variant>
      <vt:variant>
        <vt:i4>6422561</vt:i4>
      </vt:variant>
      <vt:variant>
        <vt:i4>344</vt:i4>
      </vt:variant>
      <vt:variant>
        <vt:i4>0</vt:i4>
      </vt:variant>
      <vt:variant>
        <vt:i4>5</vt:i4>
      </vt:variant>
      <vt:variant>
        <vt:lpwstr>https://doi.org/DOI</vt:lpwstr>
      </vt:variant>
      <vt:variant>
        <vt:lpwstr/>
      </vt:variant>
      <vt:variant>
        <vt:i4>786502</vt:i4>
      </vt:variant>
      <vt:variant>
        <vt:i4>341</vt:i4>
      </vt:variant>
      <vt:variant>
        <vt:i4>0</vt:i4>
      </vt:variant>
      <vt:variant>
        <vt:i4>5</vt:i4>
      </vt:variant>
      <vt:variant>
        <vt:lpwstr>https://doi.org/10.1080/03036758.2020.1741404</vt:lpwstr>
      </vt:variant>
      <vt:variant>
        <vt:lpwstr/>
      </vt:variant>
      <vt:variant>
        <vt:i4>6815871</vt:i4>
      </vt:variant>
      <vt:variant>
        <vt:i4>338</vt:i4>
      </vt:variant>
      <vt:variant>
        <vt:i4>0</vt:i4>
      </vt:variant>
      <vt:variant>
        <vt:i4>5</vt:i4>
      </vt:variant>
      <vt:variant>
        <vt:lpwstr>https://doi.org/10.1126/science.1227079</vt:lpwstr>
      </vt:variant>
      <vt:variant>
        <vt:lpwstr/>
      </vt:variant>
      <vt:variant>
        <vt:i4>196626</vt:i4>
      </vt:variant>
      <vt:variant>
        <vt:i4>335</vt:i4>
      </vt:variant>
      <vt:variant>
        <vt:i4>0</vt:i4>
      </vt:variant>
      <vt:variant>
        <vt:i4>5</vt:i4>
      </vt:variant>
      <vt:variant>
        <vt:lpwstr>https://doi.org/10.1038/s41558-020-0772-6</vt:lpwstr>
      </vt:variant>
      <vt:variant>
        <vt:lpwstr/>
      </vt:variant>
      <vt:variant>
        <vt:i4>6422561</vt:i4>
      </vt:variant>
      <vt:variant>
        <vt:i4>332</vt:i4>
      </vt:variant>
      <vt:variant>
        <vt:i4>0</vt:i4>
      </vt:variant>
      <vt:variant>
        <vt:i4>5</vt:i4>
      </vt:variant>
      <vt:variant>
        <vt:lpwstr>https://doi.org/DOI</vt:lpwstr>
      </vt:variant>
      <vt:variant>
        <vt:lpwstr/>
      </vt:variant>
      <vt:variant>
        <vt:i4>1966088</vt:i4>
      </vt:variant>
      <vt:variant>
        <vt:i4>329</vt:i4>
      </vt:variant>
      <vt:variant>
        <vt:i4>0</vt:i4>
      </vt:variant>
      <vt:variant>
        <vt:i4>5</vt:i4>
      </vt:variant>
      <vt:variant>
        <vt:lpwstr>https://doi.org/0.3390/cli7030043</vt:lpwstr>
      </vt:variant>
      <vt:variant>
        <vt:lpwstr/>
      </vt:variant>
      <vt:variant>
        <vt:i4>4784197</vt:i4>
      </vt:variant>
      <vt:variant>
        <vt:i4>326</vt:i4>
      </vt:variant>
      <vt:variant>
        <vt:i4>0</vt:i4>
      </vt:variant>
      <vt:variant>
        <vt:i4>5</vt:i4>
      </vt:variant>
      <vt:variant>
        <vt:lpwstr>https://doi.org/10.1016/j.palaeo.2018.06.021</vt:lpwstr>
      </vt:variant>
      <vt:variant>
        <vt:lpwstr/>
      </vt:variant>
      <vt:variant>
        <vt:i4>852037</vt:i4>
      </vt:variant>
      <vt:variant>
        <vt:i4>323</vt:i4>
      </vt:variant>
      <vt:variant>
        <vt:i4>0</vt:i4>
      </vt:variant>
      <vt:variant>
        <vt:i4>5</vt:i4>
      </vt:variant>
      <vt:variant>
        <vt:lpwstr>https://doi.org/</vt:lpwstr>
      </vt:variant>
      <vt:variant>
        <vt:lpwstr/>
      </vt:variant>
      <vt:variant>
        <vt:i4>2359354</vt:i4>
      </vt:variant>
      <vt:variant>
        <vt:i4>320</vt:i4>
      </vt:variant>
      <vt:variant>
        <vt:i4>0</vt:i4>
      </vt:variant>
      <vt:variant>
        <vt:i4>5</vt:i4>
      </vt:variant>
      <vt:variant>
        <vt:lpwstr>https://doi.org/10.1007/s00382-016-</vt:lpwstr>
      </vt:variant>
      <vt:variant>
        <vt:lpwstr/>
      </vt:variant>
      <vt:variant>
        <vt:i4>1114192</vt:i4>
      </vt:variant>
      <vt:variant>
        <vt:i4>317</vt:i4>
      </vt:variant>
      <vt:variant>
        <vt:i4>0</vt:i4>
      </vt:variant>
      <vt:variant>
        <vt:i4>5</vt:i4>
      </vt:variant>
      <vt:variant>
        <vt:lpwstr>https://doi.org/ARTN</vt:lpwstr>
      </vt:variant>
      <vt:variant>
        <vt:lpwstr/>
      </vt:variant>
      <vt:variant>
        <vt:i4>4784197</vt:i4>
      </vt:variant>
      <vt:variant>
        <vt:i4>314</vt:i4>
      </vt:variant>
      <vt:variant>
        <vt:i4>0</vt:i4>
      </vt:variant>
      <vt:variant>
        <vt:i4>5</vt:i4>
      </vt:variant>
      <vt:variant>
        <vt:lpwstr>https://doi.org/10.1016/j.palaeo.2018.06.021</vt:lpwstr>
      </vt:variant>
      <vt:variant>
        <vt:lpwstr/>
      </vt:variant>
      <vt:variant>
        <vt:i4>6422561</vt:i4>
      </vt:variant>
      <vt:variant>
        <vt:i4>311</vt:i4>
      </vt:variant>
      <vt:variant>
        <vt:i4>0</vt:i4>
      </vt:variant>
      <vt:variant>
        <vt:i4>5</vt:i4>
      </vt:variant>
      <vt:variant>
        <vt:lpwstr>https://doi.org/Doi</vt:lpwstr>
      </vt:variant>
      <vt:variant>
        <vt:lpwstr/>
      </vt:variant>
      <vt:variant>
        <vt:i4>5570633</vt:i4>
      </vt:variant>
      <vt:variant>
        <vt:i4>308</vt:i4>
      </vt:variant>
      <vt:variant>
        <vt:i4>0</vt:i4>
      </vt:variant>
      <vt:variant>
        <vt:i4>5</vt:i4>
      </vt:variant>
      <vt:variant>
        <vt:lpwstr>https://doi.org/10.1111/bor.12249</vt:lpwstr>
      </vt:variant>
      <vt:variant>
        <vt:lpwstr/>
      </vt:variant>
      <vt:variant>
        <vt:i4>5636167</vt:i4>
      </vt:variant>
      <vt:variant>
        <vt:i4>305</vt:i4>
      </vt:variant>
      <vt:variant>
        <vt:i4>0</vt:i4>
      </vt:variant>
      <vt:variant>
        <vt:i4>5</vt:i4>
      </vt:variant>
      <vt:variant>
        <vt:lpwstr>https://doi.org/10.1175/Jcli-D-20-0614.1</vt:lpwstr>
      </vt:variant>
      <vt:variant>
        <vt:lpwstr/>
      </vt:variant>
      <vt:variant>
        <vt:i4>4849666</vt:i4>
      </vt:variant>
      <vt:variant>
        <vt:i4>302</vt:i4>
      </vt:variant>
      <vt:variant>
        <vt:i4>0</vt:i4>
      </vt:variant>
      <vt:variant>
        <vt:i4>5</vt:i4>
      </vt:variant>
      <vt:variant>
        <vt:lpwstr>https://doi.org/10.5285/e91b10af-6f0a-7fa7-e053-6c86abc05a09</vt:lpwstr>
      </vt:variant>
      <vt:variant>
        <vt:lpwstr/>
      </vt:variant>
      <vt:variant>
        <vt:i4>3997761</vt:i4>
      </vt:variant>
      <vt:variant>
        <vt:i4>299</vt:i4>
      </vt:variant>
      <vt:variant>
        <vt:i4>0</vt:i4>
      </vt:variant>
      <vt:variant>
        <vt:i4>5</vt:i4>
      </vt:variant>
      <vt:variant>
        <vt:lpwstr>https://rapid.ac.uk/rapidmoc/rapid_data/datadl.php</vt:lpwstr>
      </vt:variant>
      <vt:variant>
        <vt:lpwstr/>
      </vt:variant>
      <vt:variant>
        <vt:i4>8060974</vt:i4>
      </vt:variant>
      <vt:variant>
        <vt:i4>296</vt:i4>
      </vt:variant>
      <vt:variant>
        <vt:i4>0</vt:i4>
      </vt:variant>
      <vt:variant>
        <vt:i4>5</vt:i4>
      </vt:variant>
      <vt:variant>
        <vt:lpwstr>https://hioa365-my.sharepoint.com/personal/knutls_oslomet_no/Documents/AnatMS137Skagseth2020/SkagsethManus/Atmosphere-Ocean(NEW)/Atmosphere-Ocean(NEW)/www.nature.com/naturecommunications</vt:lpwstr>
      </vt:variant>
      <vt:variant>
        <vt:lpwstr/>
      </vt:variant>
      <vt:variant>
        <vt:i4>6488123</vt:i4>
      </vt:variant>
      <vt:variant>
        <vt:i4>293</vt:i4>
      </vt:variant>
      <vt:variant>
        <vt:i4>0</vt:i4>
      </vt:variant>
      <vt:variant>
        <vt:i4>5</vt:i4>
      </vt:variant>
      <vt:variant>
        <vt:lpwstr>https://doi.org/10.1038/s41467-019-13823-w</vt:lpwstr>
      </vt:variant>
      <vt:variant>
        <vt:lpwstr/>
      </vt:variant>
      <vt:variant>
        <vt:i4>852037</vt:i4>
      </vt:variant>
      <vt:variant>
        <vt:i4>290</vt:i4>
      </vt:variant>
      <vt:variant>
        <vt:i4>0</vt:i4>
      </vt:variant>
      <vt:variant>
        <vt:i4>5</vt:i4>
      </vt:variant>
      <vt:variant>
        <vt:lpwstr>https://doi.org/</vt:lpwstr>
      </vt:variant>
      <vt:variant>
        <vt:lpwstr/>
      </vt:variant>
      <vt:variant>
        <vt:i4>720913</vt:i4>
      </vt:variant>
      <vt:variant>
        <vt:i4>287</vt:i4>
      </vt:variant>
      <vt:variant>
        <vt:i4>0</vt:i4>
      </vt:variant>
      <vt:variant>
        <vt:i4>5</vt:i4>
      </vt:variant>
      <vt:variant>
        <vt:lpwstr>https://doi.org/10.1038/s41558-019-0663-x</vt:lpwstr>
      </vt:variant>
      <vt:variant>
        <vt:lpwstr/>
      </vt:variant>
      <vt:variant>
        <vt:i4>1114192</vt:i4>
      </vt:variant>
      <vt:variant>
        <vt:i4>284</vt:i4>
      </vt:variant>
      <vt:variant>
        <vt:i4>0</vt:i4>
      </vt:variant>
      <vt:variant>
        <vt:i4>5</vt:i4>
      </vt:variant>
      <vt:variant>
        <vt:lpwstr>https://doi.org/ARTN</vt:lpwstr>
      </vt:variant>
      <vt:variant>
        <vt:lpwstr/>
      </vt:variant>
      <vt:variant>
        <vt:i4>3080311</vt:i4>
      </vt:variant>
      <vt:variant>
        <vt:i4>281</vt:i4>
      </vt:variant>
      <vt:variant>
        <vt:i4>0</vt:i4>
      </vt:variant>
      <vt:variant>
        <vt:i4>5</vt:i4>
      </vt:variant>
      <vt:variant>
        <vt:lpwstr>https://doi.org/https://doi.org/10.1007/s41549-021-00060-8</vt:lpwstr>
      </vt:variant>
      <vt:variant>
        <vt:lpwstr/>
      </vt:variant>
      <vt:variant>
        <vt:i4>3080311</vt:i4>
      </vt:variant>
      <vt:variant>
        <vt:i4>278</vt:i4>
      </vt:variant>
      <vt:variant>
        <vt:i4>0</vt:i4>
      </vt:variant>
      <vt:variant>
        <vt:i4>5</vt:i4>
      </vt:variant>
      <vt:variant>
        <vt:lpwstr>https://doi.org/https://doi.org/10.1007/s41549-021-00060-8</vt:lpwstr>
      </vt:variant>
      <vt:variant>
        <vt:lpwstr/>
      </vt:variant>
      <vt:variant>
        <vt:i4>5832781</vt:i4>
      </vt:variant>
      <vt:variant>
        <vt:i4>275</vt:i4>
      </vt:variant>
      <vt:variant>
        <vt:i4>0</vt:i4>
      </vt:variant>
      <vt:variant>
        <vt:i4>5</vt:i4>
      </vt:variant>
      <vt:variant>
        <vt:lpwstr>https://doi.org/10.1175/Jcli-D-18-0739.1</vt:lpwstr>
      </vt:variant>
      <vt:variant>
        <vt:lpwstr/>
      </vt:variant>
      <vt:variant>
        <vt:i4>5898256</vt:i4>
      </vt:variant>
      <vt:variant>
        <vt:i4>272</vt:i4>
      </vt:variant>
      <vt:variant>
        <vt:i4>0</vt:i4>
      </vt:variant>
      <vt:variant>
        <vt:i4>5</vt:i4>
      </vt:variant>
      <vt:variant>
        <vt:lpwstr>https://doi.org/10.1016/j.econmod.2016.08.024</vt:lpwstr>
      </vt:variant>
      <vt:variant>
        <vt:lpwstr/>
      </vt:variant>
      <vt:variant>
        <vt:i4>1245251</vt:i4>
      </vt:variant>
      <vt:variant>
        <vt:i4>269</vt:i4>
      </vt:variant>
      <vt:variant>
        <vt:i4>0</vt:i4>
      </vt:variant>
      <vt:variant>
        <vt:i4>5</vt:i4>
      </vt:variant>
      <vt:variant>
        <vt:lpwstr>https://doi.org/UNSP</vt:lpwstr>
      </vt:variant>
      <vt:variant>
        <vt:lpwstr/>
      </vt:variant>
      <vt:variant>
        <vt:i4>6422561</vt:i4>
      </vt:variant>
      <vt:variant>
        <vt:i4>266</vt:i4>
      </vt:variant>
      <vt:variant>
        <vt:i4>0</vt:i4>
      </vt:variant>
      <vt:variant>
        <vt:i4>5</vt:i4>
      </vt:variant>
      <vt:variant>
        <vt:lpwstr>https://doi.org/Doi</vt:lpwstr>
      </vt:variant>
      <vt:variant>
        <vt:lpwstr/>
      </vt:variant>
      <vt:variant>
        <vt:i4>6422561</vt:i4>
      </vt:variant>
      <vt:variant>
        <vt:i4>263</vt:i4>
      </vt:variant>
      <vt:variant>
        <vt:i4>0</vt:i4>
      </vt:variant>
      <vt:variant>
        <vt:i4>5</vt:i4>
      </vt:variant>
      <vt:variant>
        <vt:lpwstr>https://doi.org/Doi</vt:lpwstr>
      </vt:variant>
      <vt:variant>
        <vt:lpwstr/>
      </vt:variant>
      <vt:variant>
        <vt:i4>3145846</vt:i4>
      </vt:variant>
      <vt:variant>
        <vt:i4>260</vt:i4>
      </vt:variant>
      <vt:variant>
        <vt:i4>0</vt:i4>
      </vt:variant>
      <vt:variant>
        <vt:i4>5</vt:i4>
      </vt:variant>
      <vt:variant>
        <vt:lpwstr>https://doi.org/10.1126/science.aab3980</vt:lpwstr>
      </vt:variant>
      <vt:variant>
        <vt:lpwstr/>
      </vt:variant>
      <vt:variant>
        <vt:i4>4259928</vt:i4>
      </vt:variant>
      <vt:variant>
        <vt:i4>257</vt:i4>
      </vt:variant>
      <vt:variant>
        <vt:i4>0</vt:i4>
      </vt:variant>
      <vt:variant>
        <vt:i4>5</vt:i4>
      </vt:variant>
      <vt:variant>
        <vt:lpwstr>https://doi.org/10.1175/Jcli-D-12-00496.1</vt:lpwstr>
      </vt:variant>
      <vt:variant>
        <vt:lpwstr/>
      </vt:variant>
      <vt:variant>
        <vt:i4>1114192</vt:i4>
      </vt:variant>
      <vt:variant>
        <vt:i4>254</vt:i4>
      </vt:variant>
      <vt:variant>
        <vt:i4>0</vt:i4>
      </vt:variant>
      <vt:variant>
        <vt:i4>5</vt:i4>
      </vt:variant>
      <vt:variant>
        <vt:lpwstr>https://doi.org/ARTN</vt:lpwstr>
      </vt:variant>
      <vt:variant>
        <vt:lpwstr/>
      </vt:variant>
      <vt:variant>
        <vt:i4>6553648</vt:i4>
      </vt:variant>
      <vt:variant>
        <vt:i4>251</vt:i4>
      </vt:variant>
      <vt:variant>
        <vt:i4>0</vt:i4>
      </vt:variant>
      <vt:variant>
        <vt:i4>5</vt:i4>
      </vt:variant>
      <vt:variant>
        <vt:lpwstr>https://doi.org/10.1038/s41561-021-00699-z</vt:lpwstr>
      </vt:variant>
      <vt:variant>
        <vt:lpwstr/>
      </vt:variant>
      <vt:variant>
        <vt:i4>5963849</vt:i4>
      </vt:variant>
      <vt:variant>
        <vt:i4>248</vt:i4>
      </vt:variant>
      <vt:variant>
        <vt:i4>0</vt:i4>
      </vt:variant>
      <vt:variant>
        <vt:i4>5</vt:i4>
      </vt:variant>
      <vt:variant>
        <vt:lpwstr>https://doi.org/10.1175/Jcli-D-17-0884.1</vt:lpwstr>
      </vt:variant>
      <vt:variant>
        <vt:lpwstr/>
      </vt:variant>
      <vt:variant>
        <vt:i4>5242957</vt:i4>
      </vt:variant>
      <vt:variant>
        <vt:i4>245</vt:i4>
      </vt:variant>
      <vt:variant>
        <vt:i4>0</vt:i4>
      </vt:variant>
      <vt:variant>
        <vt:i4>5</vt:i4>
      </vt:variant>
      <vt:variant>
        <vt:lpwstr>https://doi.org/10.1175/Jcli-D-19-0522.1</vt:lpwstr>
      </vt:variant>
      <vt:variant>
        <vt:lpwstr/>
      </vt:variant>
      <vt:variant>
        <vt:i4>6422561</vt:i4>
      </vt:variant>
      <vt:variant>
        <vt:i4>242</vt:i4>
      </vt:variant>
      <vt:variant>
        <vt:i4>0</vt:i4>
      </vt:variant>
      <vt:variant>
        <vt:i4>5</vt:i4>
      </vt:variant>
      <vt:variant>
        <vt:lpwstr>https://doi.org/Doi</vt:lpwstr>
      </vt:variant>
      <vt:variant>
        <vt:lpwstr/>
      </vt:variant>
      <vt:variant>
        <vt:i4>2424921</vt:i4>
      </vt:variant>
      <vt:variant>
        <vt:i4>3</vt:i4>
      </vt:variant>
      <vt:variant>
        <vt:i4>0</vt:i4>
      </vt:variant>
      <vt:variant>
        <vt:i4>5</vt:i4>
      </vt:variant>
      <vt:variant>
        <vt:lpwstr>mailto:hui.wang@noaa.gov</vt:lpwstr>
      </vt:variant>
      <vt:variant>
        <vt:lpwstr/>
      </vt:variant>
      <vt:variant>
        <vt:i4>655420</vt:i4>
      </vt:variant>
      <vt:variant>
        <vt:i4>0</vt:i4>
      </vt:variant>
      <vt:variant>
        <vt:i4>0</vt:i4>
      </vt:variant>
      <vt:variant>
        <vt:i4>5</vt:i4>
      </vt:variant>
      <vt:variant>
        <vt:lpwstr>mailto:knut.lehre.seip@oslomet.no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Knut Lehre Seip</dc:creator>
  <cp:keywords/>
  <dc:description/>
  <cp:lastModifiedBy>Bethany Davidson-Eng</cp:lastModifiedBy>
  <cp:revision>3</cp:revision>
  <cp:lastPrinted>2023-07-07T11:03:00Z</cp:lastPrinted>
  <dcterms:created xsi:type="dcterms:W3CDTF">2023-08-16T08:14:00Z</dcterms:created>
  <dcterms:modified xsi:type="dcterms:W3CDTF">2023-08-21T02:11:00Z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0x010100B47D3AA0A7C03548B74172B2F47E51B7</vt:lpwstr>
  </property>
</Properties>
</file>