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53722" w14:textId="76A4E478" w:rsidR="00491B08" w:rsidRPr="001C4997" w:rsidRDefault="00491B08" w:rsidP="00491B08">
      <w:pPr>
        <w:rPr>
          <w:rFonts w:ascii="Cambria" w:hAnsi="Cambria"/>
          <w:b/>
          <w:bCs/>
          <w:strike/>
          <w:sz w:val="24"/>
          <w:szCs w:val="24"/>
          <w:highlight w:val="magenta"/>
          <w:lang w:val="en-GB"/>
        </w:rPr>
      </w:pPr>
      <w:bookmarkStart w:id="0" w:name="_Toc125532101"/>
      <w:r w:rsidRPr="001C4997">
        <w:rPr>
          <w:rFonts w:ascii="Cambria" w:hAnsi="Cambria"/>
          <w:b/>
          <w:bCs/>
          <w:strike/>
          <w:sz w:val="24"/>
          <w:szCs w:val="24"/>
          <w:highlight w:val="magenta"/>
          <w:lang w:val="en-GB"/>
        </w:rPr>
        <w:t>Post-fire dietary adaptation by red foxes in a Mediterranean area during the warm season: a small mammals’ selection study</w:t>
      </w:r>
      <w:r w:rsidR="0059495B" w:rsidRPr="001C4997">
        <w:rPr>
          <w:rFonts w:ascii="Cambria" w:hAnsi="Cambria"/>
          <w:b/>
          <w:bCs/>
          <w:strike/>
          <w:sz w:val="24"/>
          <w:szCs w:val="24"/>
          <w:highlight w:val="magenta"/>
          <w:lang w:val="en-GB"/>
        </w:rPr>
        <w:t xml:space="preserve"> (</w:t>
      </w:r>
      <w:proofErr w:type="spellStart"/>
      <w:r w:rsidR="0059495B" w:rsidRPr="001C4997">
        <w:rPr>
          <w:rFonts w:ascii="Cambria" w:hAnsi="Cambria"/>
          <w:b/>
          <w:bCs/>
          <w:strike/>
          <w:sz w:val="24"/>
          <w:szCs w:val="24"/>
          <w:highlight w:val="magenta"/>
          <w:lang w:val="en-GB"/>
        </w:rPr>
        <w:t>titolo</w:t>
      </w:r>
      <w:proofErr w:type="spellEnd"/>
      <w:r w:rsidR="0059495B" w:rsidRPr="001C4997">
        <w:rPr>
          <w:rFonts w:ascii="Cambria" w:hAnsi="Cambria"/>
          <w:b/>
          <w:bCs/>
          <w:strike/>
          <w:sz w:val="24"/>
          <w:szCs w:val="24"/>
          <w:highlight w:val="magenta"/>
          <w:lang w:val="en-GB"/>
        </w:rPr>
        <w:t xml:space="preserve"> on </w:t>
      </w:r>
      <w:proofErr w:type="spellStart"/>
      <w:r w:rsidR="0059495B" w:rsidRPr="001C4997">
        <w:rPr>
          <w:rFonts w:ascii="Cambria" w:hAnsi="Cambria"/>
          <w:b/>
          <w:bCs/>
          <w:strike/>
          <w:sz w:val="24"/>
          <w:szCs w:val="24"/>
          <w:highlight w:val="magenta"/>
          <w:lang w:val="en-GB"/>
        </w:rPr>
        <w:t>corrisponde</w:t>
      </w:r>
      <w:proofErr w:type="spellEnd"/>
      <w:r w:rsidR="0059495B" w:rsidRPr="001C4997">
        <w:rPr>
          <w:rFonts w:ascii="Cambria" w:hAnsi="Cambria"/>
          <w:b/>
          <w:bCs/>
          <w:strike/>
          <w:sz w:val="24"/>
          <w:szCs w:val="24"/>
          <w:highlight w:val="magenta"/>
          <w:lang w:val="en-GB"/>
        </w:rPr>
        <w:t xml:space="preserve">, </w:t>
      </w:r>
      <w:proofErr w:type="spellStart"/>
      <w:r w:rsidR="0059495B" w:rsidRPr="001C4997">
        <w:rPr>
          <w:rFonts w:ascii="Cambria" w:hAnsi="Cambria"/>
          <w:b/>
          <w:bCs/>
          <w:strike/>
          <w:sz w:val="24"/>
          <w:szCs w:val="24"/>
          <w:highlight w:val="magenta"/>
          <w:lang w:val="en-GB"/>
        </w:rPr>
        <w:t>Dessì</w:t>
      </w:r>
      <w:proofErr w:type="spellEnd"/>
      <w:r w:rsidR="0059495B" w:rsidRPr="001C4997">
        <w:rPr>
          <w:rFonts w:ascii="Cambria" w:hAnsi="Cambria"/>
          <w:b/>
          <w:bCs/>
          <w:strike/>
          <w:sz w:val="24"/>
          <w:szCs w:val="24"/>
          <w:highlight w:val="magenta"/>
          <w:lang w:val="en-GB"/>
        </w:rPr>
        <w:t>)</w:t>
      </w:r>
    </w:p>
    <w:p w14:paraId="6FB1059D" w14:textId="77777777" w:rsidR="00491B08" w:rsidRPr="001C4997" w:rsidRDefault="00491B08" w:rsidP="00491B08">
      <w:pPr>
        <w:rPr>
          <w:rFonts w:ascii="Cambria" w:hAnsi="Cambria"/>
          <w:strike/>
          <w:sz w:val="24"/>
          <w:szCs w:val="24"/>
          <w:highlight w:val="magenta"/>
          <w:lang w:val="en-GB"/>
        </w:rPr>
      </w:pPr>
    </w:p>
    <w:p w14:paraId="538B1E89" w14:textId="662C56AE" w:rsidR="00491B08" w:rsidRPr="001C4997" w:rsidRDefault="00491B08" w:rsidP="00491B08">
      <w:pPr>
        <w:rPr>
          <w:rFonts w:ascii="Cambria" w:hAnsi="Cambria"/>
          <w:strike/>
          <w:sz w:val="24"/>
          <w:szCs w:val="24"/>
          <w:lang w:val="en-GB"/>
        </w:rPr>
      </w:pPr>
      <w:r w:rsidRPr="001C4997">
        <w:rPr>
          <w:rFonts w:ascii="Cambria" w:hAnsi="Cambria"/>
          <w:strike/>
          <w:sz w:val="24"/>
          <w:szCs w:val="24"/>
          <w:highlight w:val="magenta"/>
          <w:lang w:val="en-GB"/>
        </w:rPr>
        <w:t>Benedetta Baldeschi, Orlando Tomassini, Gianni Bedini, Giulio Petroni, Dimitri Giunchi, Alessandro Massolo</w:t>
      </w:r>
    </w:p>
    <w:p w14:paraId="1A6CB8F3" w14:textId="77777777" w:rsidR="00491B08" w:rsidRDefault="00491B08" w:rsidP="00E66662">
      <w:pPr>
        <w:rPr>
          <w:rFonts w:ascii="Cambria" w:hAnsi="Cambria"/>
          <w:sz w:val="24"/>
          <w:szCs w:val="24"/>
          <w:lang w:val="en-GB"/>
        </w:rPr>
      </w:pPr>
    </w:p>
    <w:p w14:paraId="1372288B" w14:textId="660E9968" w:rsidR="00491B08" w:rsidRDefault="001C4997" w:rsidP="001C4997">
      <w:pPr>
        <w:jc w:val="center"/>
        <w:rPr>
          <w:rFonts w:ascii="Cambria" w:hAnsi="Cambria"/>
          <w:sz w:val="24"/>
          <w:szCs w:val="24"/>
          <w:lang w:val="en-GB"/>
        </w:rPr>
      </w:pPr>
      <w:r w:rsidRPr="001C4997">
        <w:rPr>
          <w:rFonts w:ascii="Cambria" w:hAnsi="Cambria"/>
          <w:sz w:val="24"/>
          <w:szCs w:val="24"/>
          <w:highlight w:val="magenta"/>
          <w:lang w:val="en-GB"/>
        </w:rPr>
        <w:t>SUPPLEMENTAL DATA</w:t>
      </w:r>
    </w:p>
    <w:p w14:paraId="66791750" w14:textId="77777777" w:rsidR="00491B08" w:rsidRDefault="00491B08" w:rsidP="00E66662">
      <w:pPr>
        <w:rPr>
          <w:rFonts w:ascii="Cambria" w:hAnsi="Cambria"/>
          <w:sz w:val="24"/>
          <w:szCs w:val="24"/>
          <w:lang w:val="en-GB"/>
        </w:rPr>
      </w:pPr>
    </w:p>
    <w:p w14:paraId="76AD8D87" w14:textId="77777777" w:rsidR="00491B08" w:rsidRDefault="00491B08" w:rsidP="00E66662">
      <w:pPr>
        <w:rPr>
          <w:rFonts w:ascii="Cambria" w:hAnsi="Cambria"/>
          <w:sz w:val="24"/>
          <w:szCs w:val="24"/>
          <w:lang w:val="en-GB"/>
        </w:rPr>
      </w:pPr>
    </w:p>
    <w:p w14:paraId="4624E99E" w14:textId="77777777" w:rsidR="00491B08" w:rsidRPr="001C4997" w:rsidRDefault="00491B08" w:rsidP="00491B08">
      <w:pPr>
        <w:rPr>
          <w:rFonts w:ascii="Cambria" w:hAnsi="Cambria"/>
          <w:b/>
          <w:bCs/>
          <w:strike/>
          <w:sz w:val="24"/>
          <w:szCs w:val="24"/>
          <w:lang w:val="en-GB"/>
        </w:rPr>
      </w:pPr>
      <w:r w:rsidRPr="001C4997">
        <w:rPr>
          <w:rFonts w:ascii="Cambria" w:hAnsi="Cambria"/>
          <w:b/>
          <w:bCs/>
          <w:strike/>
          <w:sz w:val="24"/>
          <w:szCs w:val="24"/>
          <w:highlight w:val="magenta"/>
          <w:lang w:val="en-GB"/>
        </w:rPr>
        <w:t>Supplementary material</w:t>
      </w:r>
    </w:p>
    <w:p w14:paraId="64082F79" w14:textId="77777777" w:rsidR="00491B08" w:rsidRPr="00E66662" w:rsidRDefault="00491B08" w:rsidP="00E66662">
      <w:pPr>
        <w:rPr>
          <w:rFonts w:ascii="Cambria" w:hAnsi="Cambria"/>
          <w:sz w:val="24"/>
          <w:szCs w:val="24"/>
          <w:lang w:val="en-GB"/>
        </w:rPr>
      </w:pPr>
    </w:p>
    <w:p w14:paraId="147239FF" w14:textId="45625C26" w:rsidR="003F3A8C" w:rsidRPr="00E66662" w:rsidRDefault="001C4997" w:rsidP="00A53581">
      <w:pPr>
        <w:spacing w:line="360" w:lineRule="auto"/>
        <w:rPr>
          <w:rFonts w:ascii="Cambria" w:hAnsi="Cambria"/>
          <w:sz w:val="24"/>
          <w:szCs w:val="24"/>
          <w:lang w:val="en-GB"/>
        </w:rPr>
      </w:pPr>
      <w:r w:rsidRPr="001C4997">
        <w:rPr>
          <w:rFonts w:ascii="Cambria" w:hAnsi="Cambria"/>
          <w:bCs/>
          <w:sz w:val="24"/>
          <w:szCs w:val="24"/>
          <w:highlight w:val="magenta"/>
          <w:lang w:val="en-GB"/>
        </w:rPr>
        <w:t>Fig. S1.</w:t>
      </w:r>
      <w:r>
        <w:rPr>
          <w:rFonts w:ascii="Cambria" w:hAnsi="Cambria"/>
          <w:bCs/>
          <w:sz w:val="24"/>
          <w:szCs w:val="24"/>
          <w:lang w:val="en-GB"/>
        </w:rPr>
        <w:t xml:space="preserve"> </w:t>
      </w:r>
      <w:r>
        <w:rPr>
          <w:sz w:val="24"/>
          <w:szCs w:val="24"/>
          <w:highlight w:val="magenta"/>
          <w:lang w:val="en-GB"/>
        </w:rPr>
        <w:sym w:font="Symbol" w:char="F0BE"/>
      </w:r>
      <w:r w:rsidR="00786675" w:rsidRPr="00E66662">
        <w:rPr>
          <w:rFonts w:ascii="Cambria" w:hAnsi="Cambria"/>
          <w:b/>
          <w:bCs/>
          <w:sz w:val="24"/>
          <w:szCs w:val="24"/>
          <w:lang w:val="en-GB"/>
        </w:rPr>
        <w:t xml:space="preserve"> </w:t>
      </w:r>
      <w:r w:rsidR="003F3A8C" w:rsidRPr="00E66662">
        <w:rPr>
          <w:rFonts w:ascii="Cambria" w:hAnsi="Cambria"/>
          <w:sz w:val="24"/>
          <w:szCs w:val="24"/>
          <w:lang w:val="en-GB"/>
        </w:rPr>
        <w:t>Diversity curve (mean ± standard error) estimated through the Brillouin index (Hb)</w:t>
      </w:r>
      <w:r w:rsidR="00A53581" w:rsidRPr="00E66662">
        <w:rPr>
          <w:rFonts w:ascii="Cambria" w:hAnsi="Cambria"/>
          <w:sz w:val="24"/>
          <w:szCs w:val="24"/>
          <w:lang w:val="en-GB"/>
        </w:rPr>
        <w:t xml:space="preserve"> based on 113 red fox faecal samples collected in the Monte Pisano mountain system</w:t>
      </w:r>
      <w:r w:rsidR="00A53581" w:rsidRPr="00E66662" w:rsidDel="008F549B">
        <w:rPr>
          <w:rFonts w:ascii="Cambria" w:hAnsi="Cambria"/>
          <w:sz w:val="24"/>
          <w:szCs w:val="24"/>
          <w:lang w:val="en-GB"/>
        </w:rPr>
        <w:t xml:space="preserve"> </w:t>
      </w:r>
      <w:r w:rsidR="00A53581" w:rsidRPr="00E66662">
        <w:rPr>
          <w:rFonts w:ascii="Cambria" w:hAnsi="Cambria"/>
          <w:sz w:val="24"/>
          <w:szCs w:val="24"/>
          <w:lang w:val="en-GB"/>
        </w:rPr>
        <w:t xml:space="preserve">in Tuscany, Italy, </w:t>
      </w:r>
      <w:r w:rsidR="00A53581" w:rsidRPr="00E66662">
        <w:rPr>
          <w:rFonts w:ascii="Cambria" w:hAnsi="Cambria"/>
          <w:sz w:val="24"/>
          <w:szCs w:val="24"/>
        </w:rPr>
        <w:t>from 19 May to 23 July 2021</w:t>
      </w:r>
      <w:r w:rsidR="00A53581" w:rsidRPr="00E66662">
        <w:rPr>
          <w:rFonts w:ascii="Cambria" w:hAnsi="Cambria"/>
          <w:sz w:val="24"/>
          <w:szCs w:val="24"/>
          <w:lang w:val="en-GB"/>
        </w:rPr>
        <w:t>, 3 years after a fire.</w:t>
      </w:r>
    </w:p>
    <w:p w14:paraId="60E87AAE" w14:textId="77777777" w:rsidR="00786675" w:rsidRPr="00D36D99" w:rsidRDefault="00786675" w:rsidP="00E80526">
      <w:pPr>
        <w:spacing w:line="360" w:lineRule="auto"/>
        <w:rPr>
          <w:rFonts w:ascii="Cambria" w:hAnsi="Cambria"/>
          <w:sz w:val="24"/>
          <w:szCs w:val="24"/>
          <w:lang w:val="en-GB"/>
        </w:rPr>
      </w:pPr>
    </w:p>
    <w:p w14:paraId="2EFAD945" w14:textId="3B9E6C4E" w:rsidR="00786675" w:rsidRPr="00E66662" w:rsidRDefault="003F3A8C" w:rsidP="00E80526">
      <w:pPr>
        <w:spacing w:line="360" w:lineRule="auto"/>
        <w:rPr>
          <w:rFonts w:ascii="Cambria" w:hAnsi="Cambria"/>
          <w:b/>
          <w:bCs/>
          <w:sz w:val="24"/>
          <w:szCs w:val="24"/>
          <w:lang w:val="en-GB"/>
        </w:rPr>
      </w:pPr>
      <w:r w:rsidRPr="00E66662">
        <w:rPr>
          <w:rFonts w:ascii="Cambria" w:hAnsi="Cambria"/>
          <w:b/>
          <w:bCs/>
          <w:noProof/>
          <w:sz w:val="24"/>
          <w:szCs w:val="24"/>
          <w:lang w:val="it-IT" w:eastAsia="it-IT"/>
        </w:rPr>
        <w:drawing>
          <wp:inline distT="0" distB="0" distL="0" distR="0" wp14:anchorId="059347D6" wp14:editId="47ADCEDE">
            <wp:extent cx="6115050" cy="4076700"/>
            <wp:effectExtent l="0" t="0" r="0" b="0"/>
            <wp:docPr id="28879142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A66F2" w14:textId="388E8C30" w:rsidR="00786675" w:rsidRPr="00E66662" w:rsidRDefault="00786675" w:rsidP="00E80526">
      <w:pPr>
        <w:spacing w:line="360" w:lineRule="auto"/>
        <w:rPr>
          <w:rFonts w:ascii="Cambria" w:hAnsi="Cambria"/>
          <w:b/>
          <w:bCs/>
          <w:sz w:val="24"/>
          <w:szCs w:val="24"/>
          <w:lang w:val="en-GB"/>
        </w:rPr>
      </w:pPr>
      <w:r w:rsidRPr="00E66662">
        <w:rPr>
          <w:rFonts w:ascii="Cambria" w:hAnsi="Cambria"/>
          <w:b/>
          <w:bCs/>
          <w:sz w:val="24"/>
          <w:szCs w:val="24"/>
          <w:lang w:val="en-GB"/>
        </w:rPr>
        <w:br w:type="page"/>
      </w:r>
    </w:p>
    <w:p w14:paraId="5FEE1D08" w14:textId="3DC577F4" w:rsidR="00EC5DC2" w:rsidRPr="00E66662" w:rsidRDefault="001C4997" w:rsidP="00E80526">
      <w:pPr>
        <w:spacing w:line="360" w:lineRule="auto"/>
        <w:rPr>
          <w:rFonts w:ascii="Cambria" w:hAnsi="Cambria"/>
          <w:sz w:val="24"/>
          <w:szCs w:val="24"/>
          <w:lang w:val="en-GB"/>
        </w:rPr>
      </w:pPr>
      <w:r w:rsidRPr="001C4997">
        <w:rPr>
          <w:rFonts w:ascii="Cambria" w:hAnsi="Cambria"/>
          <w:bCs/>
          <w:sz w:val="24"/>
          <w:szCs w:val="24"/>
          <w:highlight w:val="magenta"/>
          <w:lang w:val="en-GB"/>
        </w:rPr>
        <w:lastRenderedPageBreak/>
        <w:t>Fig. S2.</w:t>
      </w:r>
      <w:r>
        <w:rPr>
          <w:rFonts w:ascii="Cambria" w:hAnsi="Cambria"/>
          <w:bCs/>
          <w:sz w:val="24"/>
          <w:szCs w:val="24"/>
          <w:lang w:val="en-GB"/>
        </w:rPr>
        <w:t xml:space="preserve"> </w:t>
      </w:r>
      <w:r>
        <w:rPr>
          <w:sz w:val="24"/>
          <w:szCs w:val="24"/>
          <w:highlight w:val="magenta"/>
          <w:lang w:val="en-GB"/>
        </w:rPr>
        <w:sym w:font="Symbol" w:char="F0BE"/>
      </w:r>
      <w:r w:rsidR="009B5519" w:rsidRPr="00E66662">
        <w:rPr>
          <w:rFonts w:ascii="Cambria" w:hAnsi="Cambria"/>
          <w:b/>
          <w:bCs/>
          <w:sz w:val="24"/>
          <w:szCs w:val="24"/>
          <w:lang w:val="en-GB"/>
        </w:rPr>
        <w:t xml:space="preserve"> </w:t>
      </w:r>
      <w:r w:rsidR="009B5519" w:rsidRPr="00E66662">
        <w:rPr>
          <w:rFonts w:ascii="Cambria" w:hAnsi="Cambria"/>
          <w:sz w:val="24"/>
          <w:szCs w:val="24"/>
          <w:lang w:val="en-GB"/>
        </w:rPr>
        <w:t xml:space="preserve">Relative frequency of occurrences (RFO%) and relative volume (RV%) occupied of small mammal species in 113 red fox </w:t>
      </w:r>
      <w:r w:rsidR="00FD6818" w:rsidRPr="00E66662">
        <w:rPr>
          <w:rFonts w:ascii="Cambria" w:hAnsi="Cambria"/>
          <w:sz w:val="24"/>
          <w:szCs w:val="24"/>
          <w:lang w:val="en-GB"/>
        </w:rPr>
        <w:t>f</w:t>
      </w:r>
      <w:r w:rsidR="0056307A" w:rsidRPr="00E66662">
        <w:rPr>
          <w:rFonts w:ascii="Cambria" w:hAnsi="Cambria"/>
          <w:sz w:val="24"/>
          <w:szCs w:val="24"/>
          <w:lang w:val="en-GB"/>
        </w:rPr>
        <w:t>a</w:t>
      </w:r>
      <w:r w:rsidR="00FD6818" w:rsidRPr="00E66662">
        <w:rPr>
          <w:rFonts w:ascii="Cambria" w:hAnsi="Cambria"/>
          <w:sz w:val="24"/>
          <w:szCs w:val="24"/>
          <w:lang w:val="en-GB"/>
        </w:rPr>
        <w:t xml:space="preserve">ecal </w:t>
      </w:r>
      <w:r w:rsidR="009B5519" w:rsidRPr="00E66662">
        <w:rPr>
          <w:rFonts w:ascii="Cambria" w:hAnsi="Cambria"/>
          <w:sz w:val="24"/>
          <w:szCs w:val="24"/>
          <w:lang w:val="en-GB"/>
        </w:rPr>
        <w:t xml:space="preserve">samples collected </w:t>
      </w:r>
      <w:r w:rsidR="00434E1A" w:rsidRPr="00E66662">
        <w:rPr>
          <w:rFonts w:ascii="Cambria" w:hAnsi="Cambria"/>
          <w:sz w:val="24"/>
          <w:szCs w:val="24"/>
          <w:lang w:val="en-GB"/>
        </w:rPr>
        <w:t>in the Monte Pisano mountain system</w:t>
      </w:r>
      <w:r w:rsidR="00434E1A" w:rsidRPr="00E66662" w:rsidDel="008F549B">
        <w:rPr>
          <w:rFonts w:ascii="Cambria" w:hAnsi="Cambria"/>
          <w:sz w:val="24"/>
          <w:szCs w:val="24"/>
          <w:lang w:val="en-GB"/>
        </w:rPr>
        <w:t xml:space="preserve"> </w:t>
      </w:r>
      <w:r w:rsidR="00434E1A" w:rsidRPr="00E66662">
        <w:rPr>
          <w:rFonts w:ascii="Cambria" w:hAnsi="Cambria"/>
          <w:sz w:val="24"/>
          <w:szCs w:val="24"/>
          <w:lang w:val="en-GB"/>
        </w:rPr>
        <w:t xml:space="preserve">in Tuscany, Italy, </w:t>
      </w:r>
      <w:r w:rsidR="00434E1A" w:rsidRPr="00E66662">
        <w:rPr>
          <w:rFonts w:ascii="Cambria" w:hAnsi="Cambria"/>
          <w:sz w:val="24"/>
          <w:szCs w:val="24"/>
        </w:rPr>
        <w:t>from 19 May to 23 July 2021</w:t>
      </w:r>
      <w:r w:rsidR="00434E1A" w:rsidRPr="00E66662">
        <w:rPr>
          <w:rFonts w:ascii="Cambria" w:hAnsi="Cambria"/>
          <w:sz w:val="24"/>
          <w:szCs w:val="24"/>
          <w:lang w:val="en-GB"/>
        </w:rPr>
        <w:t xml:space="preserve">, </w:t>
      </w:r>
      <w:r w:rsidR="00FD6818" w:rsidRPr="00E66662">
        <w:rPr>
          <w:rFonts w:ascii="Cambria" w:hAnsi="Cambria"/>
          <w:sz w:val="24"/>
          <w:szCs w:val="24"/>
          <w:lang w:val="en-GB"/>
        </w:rPr>
        <w:t xml:space="preserve">3 </w:t>
      </w:r>
      <w:r w:rsidR="009B5519" w:rsidRPr="00E66662">
        <w:rPr>
          <w:rFonts w:ascii="Cambria" w:hAnsi="Cambria"/>
          <w:sz w:val="24"/>
          <w:szCs w:val="24"/>
          <w:lang w:val="en-GB"/>
        </w:rPr>
        <w:t>y</w:t>
      </w:r>
      <w:r w:rsidR="00E80526" w:rsidRPr="00E66662">
        <w:rPr>
          <w:rFonts w:ascii="Cambria" w:hAnsi="Cambria"/>
          <w:sz w:val="24"/>
          <w:szCs w:val="24"/>
          <w:lang w:val="en-GB"/>
        </w:rPr>
        <w:t>ears</w:t>
      </w:r>
      <w:r w:rsidR="009B5519" w:rsidRPr="00E66662">
        <w:rPr>
          <w:rFonts w:ascii="Cambria" w:hAnsi="Cambria"/>
          <w:sz w:val="24"/>
          <w:szCs w:val="24"/>
          <w:lang w:val="en-GB"/>
        </w:rPr>
        <w:t xml:space="preserve"> after </w:t>
      </w:r>
      <w:r w:rsidR="00FD6818" w:rsidRPr="00E66662">
        <w:rPr>
          <w:rFonts w:ascii="Cambria" w:hAnsi="Cambria"/>
          <w:sz w:val="24"/>
          <w:szCs w:val="24"/>
          <w:lang w:val="en-GB"/>
        </w:rPr>
        <w:t xml:space="preserve">a </w:t>
      </w:r>
      <w:r w:rsidR="009B5519" w:rsidRPr="00E66662">
        <w:rPr>
          <w:rFonts w:ascii="Cambria" w:hAnsi="Cambria"/>
          <w:sz w:val="24"/>
          <w:szCs w:val="24"/>
          <w:lang w:val="en-GB"/>
        </w:rPr>
        <w:t>fire.</w:t>
      </w:r>
      <w:bookmarkEnd w:id="0"/>
      <w:r w:rsidR="00141D6A" w:rsidRPr="00E66662" w:rsidDel="00141D6A">
        <w:rPr>
          <w:rFonts w:ascii="Cambria" w:hAnsi="Cambria"/>
          <w:sz w:val="24"/>
          <w:szCs w:val="24"/>
        </w:rPr>
        <w:t xml:space="preserve"> </w:t>
      </w:r>
    </w:p>
    <w:p w14:paraId="45E2AD1F" w14:textId="55E5A08C" w:rsidR="009A23B5" w:rsidRPr="00E66662" w:rsidRDefault="003A2DC4" w:rsidP="00EC5DC2">
      <w:pPr>
        <w:spacing w:line="360" w:lineRule="auto"/>
        <w:rPr>
          <w:rFonts w:ascii="Cambria" w:hAnsi="Cambria"/>
          <w:b/>
          <w:bCs/>
          <w:sz w:val="24"/>
          <w:szCs w:val="24"/>
          <w:lang w:val="en-GB"/>
        </w:rPr>
      </w:pPr>
      <w:bookmarkStart w:id="1" w:name="_Toc125532102"/>
      <w:r w:rsidRPr="00E66662">
        <w:rPr>
          <w:rFonts w:ascii="Cambria" w:hAnsi="Cambria"/>
          <w:b/>
          <w:bCs/>
          <w:noProof/>
          <w:sz w:val="24"/>
          <w:szCs w:val="24"/>
          <w:lang w:val="it-IT" w:eastAsia="it-IT"/>
        </w:rPr>
        <w:drawing>
          <wp:inline distT="0" distB="0" distL="0" distR="0" wp14:anchorId="48994252" wp14:editId="5F518845">
            <wp:extent cx="6116955" cy="4067810"/>
            <wp:effectExtent l="0" t="0" r="0" b="8890"/>
            <wp:docPr id="255888297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406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23B5" w:rsidRPr="00E66662">
        <w:rPr>
          <w:rFonts w:ascii="Cambria" w:hAnsi="Cambria"/>
          <w:b/>
          <w:bCs/>
          <w:sz w:val="24"/>
          <w:szCs w:val="24"/>
          <w:lang w:val="en-GB"/>
        </w:rPr>
        <w:br w:type="page"/>
      </w:r>
    </w:p>
    <w:p w14:paraId="0917F78A" w14:textId="35E3F711" w:rsidR="009A23B5" w:rsidRPr="00E66662" w:rsidRDefault="001C4997" w:rsidP="009A23B5">
      <w:pPr>
        <w:spacing w:line="360" w:lineRule="auto"/>
        <w:rPr>
          <w:rFonts w:ascii="Cambria" w:hAnsi="Cambria"/>
          <w:b/>
          <w:bCs/>
          <w:sz w:val="24"/>
          <w:szCs w:val="24"/>
          <w:lang w:val="en-GB"/>
        </w:rPr>
      </w:pPr>
      <w:r w:rsidRPr="001C4997">
        <w:rPr>
          <w:rFonts w:ascii="Cambria" w:hAnsi="Cambria"/>
          <w:bCs/>
          <w:sz w:val="24"/>
          <w:szCs w:val="24"/>
          <w:highlight w:val="magenta"/>
          <w:lang w:val="en-GB"/>
        </w:rPr>
        <w:lastRenderedPageBreak/>
        <w:t>Fig. S3.</w:t>
      </w:r>
      <w:r>
        <w:rPr>
          <w:rFonts w:ascii="Cambria" w:hAnsi="Cambria"/>
          <w:bCs/>
          <w:sz w:val="24"/>
          <w:szCs w:val="24"/>
          <w:lang w:val="en-GB"/>
        </w:rPr>
        <w:t xml:space="preserve"> </w:t>
      </w:r>
      <w:r>
        <w:rPr>
          <w:sz w:val="24"/>
          <w:szCs w:val="24"/>
          <w:highlight w:val="magenta"/>
          <w:lang w:val="en-GB"/>
        </w:rPr>
        <w:sym w:font="Symbol" w:char="F0BE"/>
      </w:r>
      <w:r w:rsidR="009A23B5" w:rsidRPr="00E66662">
        <w:rPr>
          <w:rFonts w:ascii="Cambria" w:hAnsi="Cambria"/>
          <w:b/>
          <w:bCs/>
          <w:sz w:val="24"/>
          <w:szCs w:val="24"/>
          <w:lang w:val="en-GB"/>
        </w:rPr>
        <w:t xml:space="preserve"> </w:t>
      </w:r>
      <w:r w:rsidR="009A23B5" w:rsidRPr="00D36D99">
        <w:rPr>
          <w:rFonts w:ascii="Cambria" w:hAnsi="Cambria"/>
          <w:sz w:val="24"/>
          <w:szCs w:val="24"/>
          <w:lang w:val="en-GB"/>
        </w:rPr>
        <w:t xml:space="preserve">Diet of the red fox </w:t>
      </w:r>
      <w:r w:rsidR="009A23B5" w:rsidRPr="00E66662">
        <w:rPr>
          <w:rFonts w:ascii="Cambria" w:hAnsi="Cambria"/>
          <w:sz w:val="24"/>
          <w:szCs w:val="24"/>
          <w:lang w:val="en-GB"/>
        </w:rPr>
        <w:t xml:space="preserve">based on </w:t>
      </w:r>
      <w:r w:rsidR="009A23B5" w:rsidRPr="001C4997">
        <w:rPr>
          <w:rFonts w:ascii="Cambria" w:hAnsi="Cambria"/>
          <w:i/>
          <w:sz w:val="24"/>
          <w:szCs w:val="24"/>
          <w:highlight w:val="magenta"/>
          <w:lang w:val="en-GB"/>
        </w:rPr>
        <w:t>N</w:t>
      </w:r>
      <w:r w:rsidRPr="001C4997">
        <w:rPr>
          <w:rFonts w:ascii="Cambria" w:hAnsi="Cambria"/>
          <w:sz w:val="24"/>
          <w:szCs w:val="24"/>
          <w:highlight w:val="magenta"/>
          <w:lang w:val="en-GB"/>
        </w:rPr>
        <w:t xml:space="preserve"> </w:t>
      </w:r>
      <w:r w:rsidR="009A23B5" w:rsidRPr="001C4997">
        <w:rPr>
          <w:rFonts w:ascii="Cambria" w:hAnsi="Cambria"/>
          <w:sz w:val="24"/>
          <w:szCs w:val="24"/>
          <w:highlight w:val="magenta"/>
          <w:lang w:val="en-GB"/>
        </w:rPr>
        <w:t>=</w:t>
      </w:r>
      <w:r w:rsidRPr="001C4997">
        <w:rPr>
          <w:rFonts w:ascii="Cambria" w:hAnsi="Cambria"/>
          <w:sz w:val="24"/>
          <w:szCs w:val="24"/>
          <w:highlight w:val="magenta"/>
          <w:lang w:val="en-GB"/>
        </w:rPr>
        <w:t xml:space="preserve"> </w:t>
      </w:r>
      <w:r w:rsidR="009A23B5" w:rsidRPr="001C4997">
        <w:rPr>
          <w:rFonts w:ascii="Cambria" w:hAnsi="Cambria"/>
          <w:sz w:val="24"/>
          <w:szCs w:val="24"/>
          <w:highlight w:val="magenta"/>
          <w:lang w:val="en-GB"/>
        </w:rPr>
        <w:t>1</w:t>
      </w:r>
      <w:r w:rsidR="009A23B5" w:rsidRPr="00E66662">
        <w:rPr>
          <w:rFonts w:ascii="Cambria" w:hAnsi="Cambria"/>
          <w:sz w:val="24"/>
          <w:szCs w:val="24"/>
          <w:lang w:val="en-GB"/>
        </w:rPr>
        <w:t>13 faecal samples collected in the Monte Pisano mountain system</w:t>
      </w:r>
      <w:r w:rsidR="009A23B5" w:rsidRPr="00E66662" w:rsidDel="008F549B">
        <w:rPr>
          <w:rFonts w:ascii="Cambria" w:hAnsi="Cambria"/>
          <w:sz w:val="24"/>
          <w:szCs w:val="24"/>
          <w:lang w:val="en-GB"/>
        </w:rPr>
        <w:t xml:space="preserve"> </w:t>
      </w:r>
      <w:r w:rsidR="009A23B5" w:rsidRPr="00E66662">
        <w:rPr>
          <w:rFonts w:ascii="Cambria" w:hAnsi="Cambria"/>
          <w:sz w:val="24"/>
          <w:szCs w:val="24"/>
          <w:lang w:val="en-GB"/>
        </w:rPr>
        <w:t xml:space="preserve">in Tuscany, Italy, </w:t>
      </w:r>
      <w:r w:rsidR="009A23B5" w:rsidRPr="00E66662">
        <w:rPr>
          <w:rFonts w:ascii="Cambria" w:hAnsi="Cambria"/>
          <w:sz w:val="24"/>
          <w:szCs w:val="24"/>
        </w:rPr>
        <w:t>from 19 May to 23 July 2021</w:t>
      </w:r>
      <w:r w:rsidR="009A23B5" w:rsidRPr="00E66662">
        <w:rPr>
          <w:rFonts w:ascii="Cambria" w:hAnsi="Cambria"/>
          <w:sz w:val="24"/>
          <w:szCs w:val="24"/>
          <w:lang w:val="en-GB"/>
        </w:rPr>
        <w:t>, 3 years after a fire</w:t>
      </w:r>
      <w:r w:rsidR="009A23B5" w:rsidRPr="00D36D99">
        <w:rPr>
          <w:rFonts w:ascii="Cambria" w:hAnsi="Cambria"/>
          <w:sz w:val="24"/>
          <w:szCs w:val="24"/>
          <w:lang w:val="en-GB"/>
        </w:rPr>
        <w:t xml:space="preserve">. </w:t>
      </w:r>
      <w:r w:rsidR="009A23B5" w:rsidRPr="00E66662">
        <w:rPr>
          <w:rFonts w:ascii="Cambria" w:hAnsi="Cambria"/>
          <w:sz w:val="24"/>
          <w:szCs w:val="24"/>
          <w:lang w:val="en-GB"/>
        </w:rPr>
        <w:t>Absolute f</w:t>
      </w:r>
      <w:r w:rsidR="009A23B5" w:rsidRPr="00D36D99">
        <w:rPr>
          <w:rFonts w:ascii="Cambria" w:hAnsi="Cambria"/>
          <w:sz w:val="24"/>
          <w:szCs w:val="24"/>
          <w:lang w:val="en-GB"/>
        </w:rPr>
        <w:t xml:space="preserve">requency of occurrence (%) plotted versus the </w:t>
      </w:r>
      <w:r w:rsidR="00932F75">
        <w:rPr>
          <w:rFonts w:ascii="Cambria" w:hAnsi="Cambria"/>
          <w:sz w:val="24"/>
          <w:szCs w:val="24"/>
          <w:lang w:val="en-GB"/>
        </w:rPr>
        <w:t xml:space="preserve">estimated </w:t>
      </w:r>
      <w:r w:rsidR="00041DE4" w:rsidRPr="00041DE4">
        <w:rPr>
          <w:rFonts w:ascii="Cambria" w:hAnsi="Cambria"/>
          <w:sz w:val="24"/>
          <w:szCs w:val="24"/>
          <w:highlight w:val="magenta"/>
          <w:lang w:val="en-GB"/>
        </w:rPr>
        <w:t>r</w:t>
      </w:r>
      <w:r w:rsidR="009A23B5" w:rsidRPr="00E66662">
        <w:rPr>
          <w:rFonts w:ascii="Cambria" w:hAnsi="Cambria"/>
          <w:sz w:val="24"/>
          <w:szCs w:val="24"/>
          <w:lang w:val="en-GB"/>
        </w:rPr>
        <w:t xml:space="preserve">elative volume </w:t>
      </w:r>
      <w:r w:rsidR="009A23B5" w:rsidRPr="00D36D99">
        <w:rPr>
          <w:rFonts w:ascii="Cambria" w:hAnsi="Cambria"/>
          <w:sz w:val="24"/>
          <w:szCs w:val="24"/>
          <w:lang w:val="en-GB"/>
        </w:rPr>
        <w:t xml:space="preserve">(%) of each food </w:t>
      </w:r>
      <w:r w:rsidR="009A23B5" w:rsidRPr="00E66662">
        <w:rPr>
          <w:rFonts w:ascii="Cambria" w:hAnsi="Cambria"/>
          <w:sz w:val="24"/>
          <w:szCs w:val="24"/>
          <w:lang w:val="en-GB"/>
        </w:rPr>
        <w:t>item</w:t>
      </w:r>
      <w:r w:rsidR="009A23B5" w:rsidRPr="00D36D99">
        <w:rPr>
          <w:rFonts w:ascii="Cambria" w:hAnsi="Cambria"/>
          <w:sz w:val="24"/>
          <w:szCs w:val="24"/>
          <w:lang w:val="en-GB"/>
        </w:rPr>
        <w:t xml:space="preserve">: </w:t>
      </w:r>
      <w:r>
        <w:rPr>
          <w:rFonts w:ascii="Cambria" w:hAnsi="Cambria"/>
          <w:sz w:val="24"/>
          <w:szCs w:val="24"/>
          <w:highlight w:val="magenta"/>
          <w:lang w:val="en-GB"/>
        </w:rPr>
        <w:t>(</w:t>
      </w:r>
      <w:r w:rsidR="009A23B5" w:rsidRPr="00D36D99">
        <w:rPr>
          <w:rFonts w:ascii="Cambria" w:hAnsi="Cambria"/>
          <w:sz w:val="24"/>
          <w:szCs w:val="24"/>
          <w:lang w:val="en-GB"/>
        </w:rPr>
        <w:t>A</w:t>
      </w:r>
      <w:r w:rsidR="009A23B5" w:rsidRPr="00E66662">
        <w:rPr>
          <w:rFonts w:ascii="Cambria" w:hAnsi="Cambria"/>
          <w:sz w:val="24"/>
          <w:szCs w:val="24"/>
          <w:lang w:val="en-GB"/>
        </w:rPr>
        <w:t>)</w:t>
      </w:r>
      <w:r w:rsidR="009A23B5" w:rsidRPr="00E66662">
        <w:rPr>
          <w:rFonts w:ascii="Cambria" w:hAnsi="Cambria"/>
          <w:sz w:val="24"/>
          <w:szCs w:val="24"/>
        </w:rPr>
        <w:t xml:space="preserve"> </w:t>
      </w:r>
      <w:r w:rsidR="009A23B5" w:rsidRPr="00E66662">
        <w:rPr>
          <w:rFonts w:ascii="Cambria" w:hAnsi="Cambria"/>
          <w:sz w:val="24"/>
          <w:szCs w:val="24"/>
          <w:lang w:val="en-GB"/>
        </w:rPr>
        <w:t xml:space="preserve">fruits and seeds, </w:t>
      </w:r>
      <w:r>
        <w:rPr>
          <w:rFonts w:ascii="Cambria" w:hAnsi="Cambria"/>
          <w:sz w:val="24"/>
          <w:szCs w:val="24"/>
          <w:highlight w:val="magenta"/>
          <w:lang w:val="en-GB"/>
        </w:rPr>
        <w:t>(</w:t>
      </w:r>
      <w:r w:rsidR="009A23B5" w:rsidRPr="00E66662">
        <w:rPr>
          <w:rFonts w:ascii="Cambria" w:hAnsi="Cambria"/>
          <w:sz w:val="24"/>
          <w:szCs w:val="24"/>
          <w:lang w:val="en-GB"/>
        </w:rPr>
        <w:t xml:space="preserve">B) small mammals, </w:t>
      </w:r>
      <w:r>
        <w:rPr>
          <w:rFonts w:ascii="Cambria" w:hAnsi="Cambria"/>
          <w:sz w:val="24"/>
          <w:szCs w:val="24"/>
          <w:highlight w:val="magenta"/>
          <w:lang w:val="en-GB"/>
        </w:rPr>
        <w:t>(</w:t>
      </w:r>
      <w:r w:rsidR="009A23B5" w:rsidRPr="00E66662">
        <w:rPr>
          <w:rFonts w:ascii="Cambria" w:hAnsi="Cambria"/>
          <w:sz w:val="24"/>
          <w:szCs w:val="24"/>
          <w:lang w:val="en-GB"/>
        </w:rPr>
        <w:t xml:space="preserve">C) large wild mammals, </w:t>
      </w:r>
      <w:r>
        <w:rPr>
          <w:rFonts w:ascii="Cambria" w:hAnsi="Cambria"/>
          <w:sz w:val="24"/>
          <w:szCs w:val="24"/>
          <w:highlight w:val="magenta"/>
          <w:lang w:val="en-GB"/>
        </w:rPr>
        <w:t>(</w:t>
      </w:r>
      <w:r w:rsidR="009A23B5" w:rsidRPr="00E66662">
        <w:rPr>
          <w:rFonts w:ascii="Cambria" w:hAnsi="Cambria"/>
          <w:sz w:val="24"/>
          <w:szCs w:val="24"/>
          <w:lang w:val="en-GB"/>
        </w:rPr>
        <w:t xml:space="preserve">D) lagomorphs, </w:t>
      </w:r>
      <w:r>
        <w:rPr>
          <w:rFonts w:ascii="Cambria" w:hAnsi="Cambria"/>
          <w:sz w:val="24"/>
          <w:szCs w:val="24"/>
          <w:highlight w:val="magenta"/>
          <w:lang w:val="en-GB"/>
        </w:rPr>
        <w:t>(</w:t>
      </w:r>
      <w:r w:rsidR="009A23B5" w:rsidRPr="00E66662">
        <w:rPr>
          <w:rFonts w:ascii="Cambria" w:hAnsi="Cambria"/>
          <w:sz w:val="24"/>
          <w:szCs w:val="24"/>
          <w:lang w:val="en-GB"/>
        </w:rPr>
        <w:t xml:space="preserve">E) domestic mammals, </w:t>
      </w:r>
      <w:r>
        <w:rPr>
          <w:rFonts w:ascii="Cambria" w:hAnsi="Cambria"/>
          <w:sz w:val="24"/>
          <w:szCs w:val="24"/>
          <w:highlight w:val="magenta"/>
          <w:lang w:val="en-GB"/>
        </w:rPr>
        <w:t>(</w:t>
      </w:r>
      <w:r w:rsidR="009A23B5" w:rsidRPr="00E66662">
        <w:rPr>
          <w:rFonts w:ascii="Cambria" w:hAnsi="Cambria"/>
          <w:sz w:val="24"/>
          <w:szCs w:val="24"/>
          <w:lang w:val="en-GB"/>
        </w:rPr>
        <w:t xml:space="preserve">F) birds, </w:t>
      </w:r>
      <w:r>
        <w:rPr>
          <w:rFonts w:ascii="Cambria" w:hAnsi="Cambria"/>
          <w:sz w:val="24"/>
          <w:szCs w:val="24"/>
          <w:highlight w:val="magenta"/>
          <w:lang w:val="en-GB"/>
        </w:rPr>
        <w:t>(</w:t>
      </w:r>
      <w:r w:rsidR="009A23B5" w:rsidRPr="00E66662">
        <w:rPr>
          <w:rFonts w:ascii="Cambria" w:hAnsi="Cambria"/>
          <w:sz w:val="24"/>
          <w:szCs w:val="24"/>
          <w:lang w:val="en-GB"/>
        </w:rPr>
        <w:t xml:space="preserve">G) invertebrates, </w:t>
      </w:r>
      <w:r>
        <w:rPr>
          <w:rFonts w:ascii="Cambria" w:hAnsi="Cambria"/>
          <w:sz w:val="24"/>
          <w:szCs w:val="24"/>
          <w:highlight w:val="magenta"/>
          <w:lang w:val="en-GB"/>
        </w:rPr>
        <w:t>(</w:t>
      </w:r>
      <w:r w:rsidR="009A23B5" w:rsidRPr="00E66662">
        <w:rPr>
          <w:rFonts w:ascii="Cambria" w:hAnsi="Cambria"/>
          <w:sz w:val="24"/>
          <w:szCs w:val="24"/>
          <w:lang w:val="en-GB"/>
        </w:rPr>
        <w:t>H) garbage</w:t>
      </w:r>
      <w:r w:rsidR="009A23B5" w:rsidRPr="00D36D99">
        <w:rPr>
          <w:rFonts w:ascii="Cambria" w:hAnsi="Cambria"/>
          <w:sz w:val="24"/>
          <w:szCs w:val="24"/>
          <w:lang w:val="en-GB"/>
        </w:rPr>
        <w:t xml:space="preserve">. Isopleths </w:t>
      </w:r>
      <w:r w:rsidR="009A23B5" w:rsidRPr="00E66662">
        <w:rPr>
          <w:rFonts w:ascii="Cambria" w:hAnsi="Cambria"/>
          <w:sz w:val="24"/>
          <w:szCs w:val="24"/>
          <w:lang w:val="en-GB"/>
        </w:rPr>
        <w:t>link</w:t>
      </w:r>
      <w:r w:rsidR="009A23B5" w:rsidRPr="00D36D99">
        <w:rPr>
          <w:rFonts w:ascii="Cambria" w:hAnsi="Cambria"/>
          <w:sz w:val="24"/>
          <w:szCs w:val="24"/>
          <w:lang w:val="en-GB"/>
        </w:rPr>
        <w:t xml:space="preserve"> points </w:t>
      </w:r>
      <w:r w:rsidR="009A23B5" w:rsidRPr="00E66662">
        <w:rPr>
          <w:rFonts w:ascii="Cambria" w:hAnsi="Cambria"/>
          <w:sz w:val="24"/>
          <w:szCs w:val="24"/>
          <w:lang w:val="en-GB"/>
        </w:rPr>
        <w:t>with</w:t>
      </w:r>
      <w:r w:rsidR="009A23B5" w:rsidRPr="00D36D99">
        <w:rPr>
          <w:rFonts w:ascii="Cambria" w:hAnsi="Cambria"/>
          <w:sz w:val="24"/>
          <w:szCs w:val="24"/>
          <w:lang w:val="en-GB"/>
        </w:rPr>
        <w:t xml:space="preserve"> the same total volume</w:t>
      </w:r>
      <w:r w:rsidR="009A23B5" w:rsidRPr="00E66662">
        <w:rPr>
          <w:rFonts w:ascii="Cambria" w:hAnsi="Cambria"/>
          <w:sz w:val="24"/>
          <w:szCs w:val="24"/>
          <w:lang w:val="en-GB"/>
        </w:rPr>
        <w:t xml:space="preserve"> %</w:t>
      </w:r>
      <w:r w:rsidR="009A23B5" w:rsidRPr="00D36D99">
        <w:rPr>
          <w:rFonts w:ascii="Cambria" w:hAnsi="Cambria"/>
          <w:sz w:val="24"/>
          <w:szCs w:val="24"/>
          <w:lang w:val="en-GB"/>
        </w:rPr>
        <w:t xml:space="preserve"> in diet.</w:t>
      </w:r>
    </w:p>
    <w:p w14:paraId="0003857B" w14:textId="02AD2910" w:rsidR="009A23B5" w:rsidRPr="00E66662" w:rsidRDefault="00992D67" w:rsidP="00EC5DC2">
      <w:pPr>
        <w:spacing w:line="360" w:lineRule="auto"/>
        <w:rPr>
          <w:rFonts w:ascii="Cambria" w:hAnsi="Cambria"/>
          <w:b/>
          <w:bCs/>
          <w:sz w:val="24"/>
          <w:szCs w:val="24"/>
          <w:lang w:val="en-GB"/>
        </w:rPr>
      </w:pPr>
      <w:del w:id="2" w:author="Orlando Tomassini" w:date="2023-11-21T09:15:00Z">
        <w:r w:rsidRPr="00E66662" w:rsidDel="00B80F71">
          <w:rPr>
            <w:rFonts w:ascii="Cambria" w:hAnsi="Cambria"/>
            <w:b/>
            <w:bCs/>
            <w:noProof/>
            <w:sz w:val="24"/>
            <w:szCs w:val="24"/>
            <w:lang w:val="it-IT" w:eastAsia="it-IT"/>
          </w:rPr>
          <w:drawing>
            <wp:inline distT="0" distB="0" distL="0" distR="0" wp14:anchorId="2268E886" wp14:editId="3C3FB96E">
              <wp:extent cx="5590540" cy="4176395"/>
              <wp:effectExtent l="0" t="0" r="0" b="0"/>
              <wp:docPr id="687355799" name="Immagin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590540" cy="41763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del>
      <w:ins w:id="3" w:author="Orlando Tomassini" w:date="2023-11-21T09:15:00Z">
        <w:r w:rsidR="00B80F71">
          <w:rPr>
            <w:rFonts w:ascii="Cambria" w:hAnsi="Cambria"/>
            <w:b/>
            <w:bCs/>
            <w:noProof/>
            <w:sz w:val="24"/>
            <w:szCs w:val="24"/>
            <w:lang w:val="en-GB"/>
          </w:rPr>
          <w:drawing>
            <wp:inline distT="0" distB="0" distL="0" distR="0" wp14:anchorId="116AC275" wp14:editId="0185BCEB">
              <wp:extent cx="6120130" cy="4965065"/>
              <wp:effectExtent l="0" t="0" r="0" b="6985"/>
              <wp:docPr id="1854851487" name="Immagin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20130" cy="4965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0C2D07CD" w14:textId="512A91C9" w:rsidR="009A23B5" w:rsidRPr="00E66662" w:rsidRDefault="009A23B5" w:rsidP="009A23B5">
      <w:pPr>
        <w:spacing w:line="360" w:lineRule="auto"/>
        <w:rPr>
          <w:rFonts w:ascii="Cambria" w:hAnsi="Cambria"/>
          <w:b/>
          <w:bCs/>
          <w:sz w:val="24"/>
          <w:szCs w:val="24"/>
          <w:lang w:val="en-GB"/>
        </w:rPr>
      </w:pPr>
    </w:p>
    <w:p w14:paraId="05FCECC0" w14:textId="4E215434" w:rsidR="00975416" w:rsidRPr="00041DE4" w:rsidRDefault="00041DE4" w:rsidP="00EC5DC2">
      <w:pPr>
        <w:spacing w:line="360" w:lineRule="auto"/>
        <w:rPr>
          <w:rFonts w:ascii="Cambria" w:hAnsi="Cambria"/>
          <w:bCs/>
          <w:sz w:val="24"/>
          <w:szCs w:val="24"/>
          <w:lang w:val="en-GB"/>
        </w:rPr>
      </w:pPr>
      <w:r w:rsidRPr="00041DE4">
        <w:rPr>
          <w:rFonts w:ascii="Cambria" w:hAnsi="Cambria"/>
          <w:bCs/>
          <w:sz w:val="24"/>
          <w:szCs w:val="24"/>
          <w:highlight w:val="green"/>
          <w:lang w:val="en-GB"/>
        </w:rPr>
        <w:t xml:space="preserve">Please, change Estimated Relative Volume to </w:t>
      </w:r>
      <w:r w:rsidRPr="00041DE4">
        <w:rPr>
          <w:rFonts w:ascii="Cambria" w:hAnsi="Cambria"/>
          <w:bCs/>
          <w:sz w:val="24"/>
          <w:szCs w:val="24"/>
          <w:highlight w:val="magenta"/>
          <w:lang w:val="en-GB"/>
        </w:rPr>
        <w:t>Estimated relative volume</w:t>
      </w:r>
      <w:r w:rsidRPr="00041DE4">
        <w:rPr>
          <w:rFonts w:ascii="Cambria" w:hAnsi="Cambria"/>
          <w:bCs/>
          <w:sz w:val="24"/>
          <w:szCs w:val="24"/>
          <w:highlight w:val="green"/>
          <w:lang w:val="en-GB"/>
        </w:rPr>
        <w:t xml:space="preserve">, Absolute Frequency of Occurrence to </w:t>
      </w:r>
      <w:r w:rsidRPr="00041DE4">
        <w:rPr>
          <w:rFonts w:ascii="Cambria" w:hAnsi="Cambria"/>
          <w:bCs/>
          <w:sz w:val="24"/>
          <w:szCs w:val="24"/>
          <w:highlight w:val="magenta"/>
          <w:lang w:val="en-GB"/>
        </w:rPr>
        <w:t>Absolute frequency of occurrence</w:t>
      </w:r>
      <w:r w:rsidRPr="00041DE4">
        <w:rPr>
          <w:rFonts w:ascii="Cambria" w:hAnsi="Cambria"/>
          <w:bCs/>
          <w:sz w:val="24"/>
          <w:szCs w:val="24"/>
          <w:highlight w:val="green"/>
          <w:lang w:val="en-GB"/>
        </w:rPr>
        <w:t xml:space="preserve"> and Total Volume to </w:t>
      </w:r>
      <w:r w:rsidRPr="00041DE4">
        <w:rPr>
          <w:rFonts w:ascii="Cambria" w:hAnsi="Cambria"/>
          <w:bCs/>
          <w:sz w:val="24"/>
          <w:szCs w:val="24"/>
          <w:highlight w:val="magenta"/>
          <w:lang w:val="en-GB"/>
        </w:rPr>
        <w:t>Total volume</w:t>
      </w:r>
    </w:p>
    <w:p w14:paraId="21456758" w14:textId="62AC9EAE" w:rsidR="00041DE4" w:rsidRDefault="00041DE4" w:rsidP="00EC5DC2">
      <w:pPr>
        <w:spacing w:line="360" w:lineRule="auto"/>
        <w:rPr>
          <w:rFonts w:ascii="Cambria" w:hAnsi="Cambria"/>
          <w:b/>
          <w:bCs/>
          <w:sz w:val="24"/>
          <w:szCs w:val="24"/>
          <w:lang w:val="en-GB"/>
        </w:rPr>
      </w:pPr>
    </w:p>
    <w:p w14:paraId="135069C2" w14:textId="6EAAF04A" w:rsidR="00041DE4" w:rsidRDefault="00041DE4" w:rsidP="00EC5DC2">
      <w:pPr>
        <w:spacing w:line="360" w:lineRule="auto"/>
        <w:rPr>
          <w:rFonts w:ascii="Cambria" w:hAnsi="Cambria"/>
          <w:b/>
          <w:bCs/>
          <w:sz w:val="24"/>
          <w:szCs w:val="24"/>
          <w:lang w:val="en-GB"/>
        </w:rPr>
      </w:pPr>
    </w:p>
    <w:p w14:paraId="2ED1401E" w14:textId="2C9594D8" w:rsidR="00041DE4" w:rsidRDefault="00041DE4" w:rsidP="00EC5DC2">
      <w:pPr>
        <w:spacing w:line="360" w:lineRule="auto"/>
        <w:rPr>
          <w:rFonts w:ascii="Cambria" w:hAnsi="Cambria"/>
          <w:b/>
          <w:bCs/>
          <w:sz w:val="24"/>
          <w:szCs w:val="24"/>
          <w:lang w:val="en-GB"/>
        </w:rPr>
      </w:pPr>
    </w:p>
    <w:p w14:paraId="017BE310" w14:textId="77777777" w:rsidR="00041DE4" w:rsidRPr="00E66662" w:rsidRDefault="00041DE4" w:rsidP="00EC5DC2">
      <w:pPr>
        <w:spacing w:line="360" w:lineRule="auto"/>
        <w:rPr>
          <w:rFonts w:ascii="Cambria" w:hAnsi="Cambria"/>
          <w:b/>
          <w:bCs/>
          <w:sz w:val="24"/>
          <w:szCs w:val="24"/>
          <w:lang w:val="en-GB"/>
        </w:rPr>
      </w:pPr>
    </w:p>
    <w:bookmarkEnd w:id="1"/>
    <w:p w14:paraId="35956ABF" w14:textId="77777777" w:rsidR="001C4997" w:rsidRPr="001C4997" w:rsidRDefault="001C4997" w:rsidP="001C4997">
      <w:pPr>
        <w:pStyle w:val="StileDidascaliaGrassetto"/>
        <w:jc w:val="center"/>
        <w:rPr>
          <w:rFonts w:ascii="Cambria" w:hAnsi="Cambria"/>
          <w:sz w:val="24"/>
          <w:szCs w:val="24"/>
        </w:rPr>
      </w:pPr>
      <w:r w:rsidRPr="001C4997">
        <w:rPr>
          <w:rFonts w:ascii="Cambria" w:hAnsi="Cambria"/>
          <w:sz w:val="24"/>
          <w:szCs w:val="24"/>
          <w:highlight w:val="magenta"/>
        </w:rPr>
        <w:lastRenderedPageBreak/>
        <w:t>Table S1.</w:t>
      </w:r>
    </w:p>
    <w:p w14:paraId="679481E7" w14:textId="72D7624B" w:rsidR="009954AF" w:rsidRPr="00E66662" w:rsidRDefault="009954AF" w:rsidP="009954AF">
      <w:pPr>
        <w:pStyle w:val="StileDidascaliaGrassetto"/>
        <w:rPr>
          <w:rFonts w:ascii="Cambria" w:hAnsi="Cambria"/>
          <w:sz w:val="24"/>
          <w:szCs w:val="24"/>
        </w:rPr>
      </w:pPr>
      <w:r w:rsidRPr="00E66662">
        <w:rPr>
          <w:rFonts w:ascii="Cambria" w:hAnsi="Cambria"/>
          <w:sz w:val="24"/>
          <w:szCs w:val="24"/>
        </w:rPr>
        <w:t xml:space="preserve"> </w:t>
      </w:r>
      <w:r w:rsidR="00AB6682" w:rsidRPr="00E66662">
        <w:rPr>
          <w:rFonts w:ascii="Cambria" w:hAnsi="Cambria"/>
          <w:sz w:val="24"/>
          <w:szCs w:val="24"/>
        </w:rPr>
        <w:t>Occupancy (</w:t>
      </w:r>
      <w:r w:rsidR="00AB6682" w:rsidRPr="00D36D99">
        <w:rPr>
          <w:rFonts w:ascii="Cambria" w:hAnsi="Cambria"/>
          <w:i/>
          <w:iCs/>
          <w:sz w:val="24"/>
          <w:szCs w:val="24"/>
        </w:rPr>
        <w:t xml:space="preserve">ψ) </w:t>
      </w:r>
      <w:r w:rsidR="00AB6682" w:rsidRPr="00D36D99">
        <w:rPr>
          <w:rFonts w:ascii="Cambria" w:hAnsi="Cambria"/>
          <w:sz w:val="24"/>
          <w:szCs w:val="24"/>
        </w:rPr>
        <w:t>and</w:t>
      </w:r>
      <w:r w:rsidR="00AB6682" w:rsidRPr="00E66662" w:rsidDel="006C07C0">
        <w:rPr>
          <w:rFonts w:ascii="Cambria" w:hAnsi="Cambria"/>
          <w:sz w:val="24"/>
          <w:szCs w:val="24"/>
        </w:rPr>
        <w:t xml:space="preserve"> </w:t>
      </w:r>
      <w:r w:rsidR="006C07C0" w:rsidRPr="00E66662">
        <w:rPr>
          <w:rFonts w:ascii="Cambria" w:hAnsi="Cambria"/>
          <w:sz w:val="24"/>
          <w:szCs w:val="24"/>
        </w:rPr>
        <w:t>H</w:t>
      </w:r>
      <w:r w:rsidRPr="00E66662">
        <w:rPr>
          <w:rFonts w:ascii="Cambria" w:hAnsi="Cambria"/>
          <w:sz w:val="24"/>
          <w:szCs w:val="24"/>
        </w:rPr>
        <w:t>air indices (HI) values for each taxon identified from hair</w:t>
      </w:r>
      <w:r w:rsidR="00F00472" w:rsidRPr="00E66662">
        <w:rPr>
          <w:rFonts w:ascii="Cambria" w:hAnsi="Cambria"/>
          <w:sz w:val="24"/>
          <w:szCs w:val="24"/>
        </w:rPr>
        <w:t xml:space="preserve"> </w:t>
      </w:r>
      <w:r w:rsidRPr="00E66662">
        <w:rPr>
          <w:rFonts w:ascii="Cambria" w:hAnsi="Cambria"/>
          <w:sz w:val="24"/>
          <w:szCs w:val="24"/>
        </w:rPr>
        <w:t>tubes</w:t>
      </w:r>
      <w:r w:rsidR="00AB6682" w:rsidRPr="00E66662">
        <w:rPr>
          <w:rFonts w:ascii="Cambria" w:hAnsi="Cambria"/>
          <w:sz w:val="24"/>
          <w:szCs w:val="24"/>
        </w:rPr>
        <w:t xml:space="preserve"> </w:t>
      </w:r>
      <w:r w:rsidR="00D549C9">
        <w:rPr>
          <w:rFonts w:ascii="Cambria" w:hAnsi="Cambria"/>
          <w:sz w:val="24"/>
          <w:szCs w:val="24"/>
          <w:lang w:val="en-GB"/>
        </w:rPr>
        <w:t>deployed</w:t>
      </w:r>
      <w:r w:rsidR="00D549C9" w:rsidRPr="00E66662">
        <w:rPr>
          <w:rFonts w:ascii="Cambria" w:hAnsi="Cambria"/>
          <w:sz w:val="24"/>
          <w:szCs w:val="24"/>
          <w:lang w:val="en-GB"/>
        </w:rPr>
        <w:t xml:space="preserve"> in the Monte Pisano mountain system</w:t>
      </w:r>
      <w:r w:rsidR="00D549C9" w:rsidRPr="00E66662" w:rsidDel="008F549B">
        <w:rPr>
          <w:rFonts w:ascii="Cambria" w:hAnsi="Cambria"/>
          <w:sz w:val="24"/>
          <w:szCs w:val="24"/>
          <w:lang w:val="en-GB"/>
        </w:rPr>
        <w:t xml:space="preserve"> </w:t>
      </w:r>
      <w:r w:rsidR="00D549C9" w:rsidRPr="00E66662">
        <w:rPr>
          <w:rFonts w:ascii="Cambria" w:hAnsi="Cambria"/>
          <w:sz w:val="24"/>
          <w:szCs w:val="24"/>
          <w:lang w:val="en-GB"/>
        </w:rPr>
        <w:t xml:space="preserve">in Tuscany, Italy, </w:t>
      </w:r>
      <w:r w:rsidR="00D549C9" w:rsidRPr="00E66662">
        <w:rPr>
          <w:rFonts w:ascii="Cambria" w:hAnsi="Cambria"/>
          <w:sz w:val="24"/>
          <w:szCs w:val="24"/>
        </w:rPr>
        <w:t>from 19 May to 23 July 2021</w:t>
      </w:r>
      <w:r w:rsidR="00D549C9" w:rsidRPr="00E66662">
        <w:rPr>
          <w:rFonts w:ascii="Cambria" w:hAnsi="Cambria"/>
          <w:sz w:val="24"/>
          <w:szCs w:val="24"/>
          <w:lang w:val="en-GB"/>
        </w:rPr>
        <w:t>, 3 years after a fire</w:t>
      </w:r>
      <w:r w:rsidR="00D549C9" w:rsidRPr="00D36D99">
        <w:rPr>
          <w:rFonts w:ascii="Cambria" w:hAnsi="Cambria"/>
          <w:bCs w:val="0"/>
          <w:sz w:val="24"/>
          <w:szCs w:val="24"/>
          <w:lang w:val="en-GB"/>
        </w:rPr>
        <w:t xml:space="preserve"> </w:t>
      </w:r>
      <w:r w:rsidR="00AB6682" w:rsidRPr="00E66662">
        <w:rPr>
          <w:rFonts w:ascii="Cambria" w:hAnsi="Cambria"/>
          <w:sz w:val="24"/>
          <w:szCs w:val="24"/>
        </w:rPr>
        <w:t xml:space="preserve">(Tomassini et al. </w:t>
      </w:r>
      <w:r w:rsidR="001C4997">
        <w:rPr>
          <w:noProof/>
          <w:sz w:val="24"/>
          <w:szCs w:val="24"/>
          <w:highlight w:val="magenta"/>
          <w:lang w:val="en-GB"/>
        </w:rPr>
        <w:t>unpublished data</w:t>
      </w:r>
      <w:r w:rsidR="00AB6682" w:rsidRPr="00E66662">
        <w:rPr>
          <w:rFonts w:ascii="Cambria" w:hAnsi="Cambria"/>
          <w:sz w:val="24"/>
          <w:szCs w:val="24"/>
        </w:rPr>
        <w:t>)</w:t>
      </w:r>
      <w:r w:rsidRPr="00E66662">
        <w:rPr>
          <w:rFonts w:ascii="Cambria" w:hAnsi="Cambria"/>
          <w:sz w:val="24"/>
          <w:szCs w:val="24"/>
        </w:rPr>
        <w:t xml:space="preserve">. </w:t>
      </w:r>
      <w:r w:rsidR="00EE0213" w:rsidRPr="00EE0213">
        <w:rPr>
          <w:rFonts w:ascii="Cambria" w:hAnsi="Cambria"/>
          <w:sz w:val="24"/>
          <w:szCs w:val="24"/>
        </w:rPr>
        <w:t xml:space="preserve">Where both occupancy </w:t>
      </w:r>
      <w:r w:rsidR="00EE0213" w:rsidRPr="00E66662">
        <w:rPr>
          <w:rFonts w:ascii="Cambria" w:hAnsi="Cambria"/>
          <w:sz w:val="24"/>
          <w:szCs w:val="24"/>
        </w:rPr>
        <w:t>(</w:t>
      </w:r>
      <w:r w:rsidR="00EE0213" w:rsidRPr="007D5140">
        <w:rPr>
          <w:rFonts w:ascii="Cambria" w:hAnsi="Cambria"/>
          <w:i/>
          <w:iCs/>
          <w:sz w:val="24"/>
          <w:szCs w:val="24"/>
        </w:rPr>
        <w:t>ψ)</w:t>
      </w:r>
      <w:r w:rsidR="00EE0213">
        <w:rPr>
          <w:rFonts w:ascii="Cambria" w:hAnsi="Cambria"/>
          <w:i/>
          <w:iCs/>
          <w:sz w:val="24"/>
          <w:szCs w:val="24"/>
        </w:rPr>
        <w:t xml:space="preserve"> </w:t>
      </w:r>
      <w:r w:rsidR="00EE0213" w:rsidRPr="00EE0213">
        <w:rPr>
          <w:rFonts w:ascii="Cambria" w:hAnsi="Cambria"/>
          <w:sz w:val="24"/>
          <w:szCs w:val="24"/>
        </w:rPr>
        <w:t xml:space="preserve">and HI estimates were calculated, occupancy </w:t>
      </w:r>
      <w:r w:rsidR="00EE0213" w:rsidRPr="00E66662">
        <w:rPr>
          <w:rFonts w:ascii="Cambria" w:hAnsi="Cambria"/>
          <w:sz w:val="24"/>
          <w:szCs w:val="24"/>
        </w:rPr>
        <w:t>(</w:t>
      </w:r>
      <w:r w:rsidR="00EE0213" w:rsidRPr="007D5140">
        <w:rPr>
          <w:rFonts w:ascii="Cambria" w:hAnsi="Cambria"/>
          <w:i/>
          <w:iCs/>
          <w:sz w:val="24"/>
          <w:szCs w:val="24"/>
        </w:rPr>
        <w:t>ψ)</w:t>
      </w:r>
      <w:r w:rsidR="00EE0213" w:rsidRPr="00D36D99">
        <w:rPr>
          <w:rFonts w:ascii="Cambria" w:hAnsi="Cambria"/>
          <w:sz w:val="24"/>
          <w:szCs w:val="24"/>
        </w:rPr>
        <w:t xml:space="preserve"> </w:t>
      </w:r>
      <w:r w:rsidR="00386C91">
        <w:rPr>
          <w:rFonts w:ascii="Cambria" w:hAnsi="Cambria"/>
          <w:sz w:val="24"/>
          <w:szCs w:val="24"/>
        </w:rPr>
        <w:t xml:space="preserve">values </w:t>
      </w:r>
      <w:r w:rsidR="00EE0213" w:rsidRPr="00D36D99">
        <w:rPr>
          <w:rFonts w:ascii="Cambria" w:hAnsi="Cambria"/>
          <w:sz w:val="24"/>
          <w:szCs w:val="24"/>
        </w:rPr>
        <w:t>w</w:t>
      </w:r>
      <w:r w:rsidR="00386C91">
        <w:rPr>
          <w:rFonts w:ascii="Cambria" w:hAnsi="Cambria"/>
          <w:sz w:val="24"/>
          <w:szCs w:val="24"/>
        </w:rPr>
        <w:t>ere</w:t>
      </w:r>
      <w:r w:rsidR="00EE0213" w:rsidRPr="00EE0213">
        <w:rPr>
          <w:rFonts w:ascii="Cambria" w:hAnsi="Cambria"/>
          <w:sz w:val="24"/>
          <w:szCs w:val="24"/>
        </w:rPr>
        <w:t xml:space="preserve"> used.</w:t>
      </w:r>
      <w:r w:rsidR="00165C28">
        <w:rPr>
          <w:rFonts w:ascii="Cambria" w:hAnsi="Cambria"/>
          <w:sz w:val="24"/>
          <w:szCs w:val="24"/>
        </w:rPr>
        <w:t xml:space="preserve"> S</w:t>
      </w:r>
      <w:r w:rsidR="00165C28" w:rsidRPr="001C4997">
        <w:rPr>
          <w:rFonts w:ascii="Cambria" w:hAnsi="Cambria"/>
          <w:sz w:val="24"/>
          <w:szCs w:val="24"/>
          <w:highlight w:val="magenta"/>
        </w:rPr>
        <w:t>E</w:t>
      </w:r>
      <w:r w:rsidR="001C4997" w:rsidRPr="001C4997">
        <w:rPr>
          <w:rFonts w:ascii="Cambria" w:hAnsi="Cambria"/>
          <w:sz w:val="24"/>
          <w:szCs w:val="24"/>
          <w:highlight w:val="magenta"/>
        </w:rPr>
        <w:t xml:space="preserve"> </w:t>
      </w:r>
      <w:r w:rsidR="00165C28" w:rsidRPr="001C4997">
        <w:rPr>
          <w:rFonts w:ascii="Cambria" w:hAnsi="Cambria"/>
          <w:sz w:val="24"/>
          <w:szCs w:val="24"/>
          <w:highlight w:val="magenta"/>
        </w:rPr>
        <w:t>=</w:t>
      </w:r>
      <w:r w:rsidR="001C4997" w:rsidRPr="001C4997">
        <w:rPr>
          <w:rFonts w:ascii="Cambria" w:hAnsi="Cambria"/>
          <w:sz w:val="24"/>
          <w:szCs w:val="24"/>
          <w:highlight w:val="magenta"/>
        </w:rPr>
        <w:t xml:space="preserve"> </w:t>
      </w:r>
      <w:r w:rsidR="00165C28" w:rsidRPr="001C4997">
        <w:rPr>
          <w:rFonts w:ascii="Cambria" w:hAnsi="Cambria"/>
          <w:sz w:val="24"/>
          <w:szCs w:val="24"/>
          <w:highlight w:val="magenta"/>
        </w:rPr>
        <w:t>S</w:t>
      </w:r>
      <w:r w:rsidR="00165C28">
        <w:rPr>
          <w:rFonts w:ascii="Cambria" w:hAnsi="Cambria"/>
          <w:sz w:val="24"/>
          <w:szCs w:val="24"/>
        </w:rPr>
        <w:t>tandard Error.</w:t>
      </w:r>
    </w:p>
    <w:tbl>
      <w:tblPr>
        <w:tblStyle w:val="Grigliatabel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6"/>
        <w:gridCol w:w="2055"/>
        <w:gridCol w:w="1408"/>
        <w:gridCol w:w="1285"/>
        <w:gridCol w:w="1285"/>
        <w:gridCol w:w="1104"/>
      </w:tblGrid>
      <w:tr w:rsidR="00165C28" w:rsidRPr="001C4997" w14:paraId="4E90CD5E" w14:textId="4138DB43" w:rsidTr="00AA2449">
        <w:trPr>
          <w:trHeight w:val="795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85761" w14:textId="77777777" w:rsidR="00165C28" w:rsidRPr="001C4997" w:rsidRDefault="00165C28" w:rsidP="00D36D99">
            <w:pPr>
              <w:pStyle w:val="Nessunaspaziatura"/>
              <w:jc w:val="center"/>
              <w:rPr>
                <w:rFonts w:ascii="Cambria" w:hAnsi="Cambria"/>
                <w:bCs/>
                <w:sz w:val="24"/>
                <w:szCs w:val="24"/>
                <w:highlight w:val="magenta"/>
                <w:lang w:val="en-GB"/>
              </w:rPr>
            </w:pPr>
            <w:bookmarkStart w:id="4" w:name="_Hlk142595318"/>
            <w:r w:rsidRPr="001C4997">
              <w:rPr>
                <w:rFonts w:ascii="Cambria" w:hAnsi="Cambria"/>
                <w:bCs/>
                <w:sz w:val="24"/>
                <w:szCs w:val="24"/>
                <w:highlight w:val="magenta"/>
                <w:lang w:val="en-GB"/>
              </w:rPr>
              <w:t>Species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C6E5B" w14:textId="74A77DE7" w:rsidR="00165C28" w:rsidRPr="001C4997" w:rsidRDefault="00165C28" w:rsidP="00165C28">
            <w:pPr>
              <w:pStyle w:val="Nessunaspaziatura"/>
              <w:jc w:val="center"/>
              <w:rPr>
                <w:rFonts w:ascii="Cambria" w:hAnsi="Cambria"/>
                <w:bCs/>
                <w:sz w:val="24"/>
                <w:szCs w:val="24"/>
                <w:highlight w:val="magenta"/>
                <w:lang w:val="en-GB"/>
              </w:rPr>
            </w:pPr>
            <w:r w:rsidRPr="001C4997">
              <w:rPr>
                <w:rFonts w:ascii="Cambria" w:hAnsi="Cambria"/>
                <w:bCs/>
                <w:sz w:val="24"/>
                <w:szCs w:val="24"/>
                <w:highlight w:val="magenta"/>
                <w:lang w:val="en-GB"/>
              </w:rPr>
              <w:t>Occupancy (</w:t>
            </w:r>
            <w:r w:rsidRPr="001C4997">
              <w:rPr>
                <w:rFonts w:ascii="Cambria" w:hAnsi="Cambria"/>
                <w:bCs/>
                <w:i/>
                <w:iCs/>
                <w:sz w:val="24"/>
                <w:szCs w:val="24"/>
                <w:highlight w:val="magenta"/>
                <w:lang w:val="en-GB"/>
              </w:rPr>
              <w:t>ψ</w:t>
            </w:r>
            <w:r w:rsidRPr="001C4997">
              <w:rPr>
                <w:rFonts w:ascii="Cambria" w:hAnsi="Cambria"/>
                <w:bCs/>
                <w:sz w:val="24"/>
                <w:szCs w:val="24"/>
                <w:highlight w:val="magenta"/>
                <w:lang w:val="en-GB"/>
              </w:rPr>
              <w:t>)</w:t>
            </w: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C59B1" w14:textId="1FF99231" w:rsidR="00165C28" w:rsidRPr="001C4997" w:rsidRDefault="00165C28" w:rsidP="00165C28">
            <w:pPr>
              <w:pStyle w:val="Nessunaspaziatura"/>
              <w:jc w:val="center"/>
              <w:rPr>
                <w:rFonts w:ascii="Cambria" w:hAnsi="Cambria"/>
                <w:bCs/>
                <w:sz w:val="24"/>
                <w:szCs w:val="24"/>
                <w:highlight w:val="magenta"/>
                <w:lang w:val="en-GB"/>
              </w:rPr>
            </w:pPr>
            <w:r w:rsidRPr="001C4997">
              <w:rPr>
                <w:rFonts w:ascii="Cambria" w:hAnsi="Cambria"/>
                <w:bCs/>
                <w:sz w:val="24"/>
                <w:szCs w:val="24"/>
                <w:highlight w:val="magenta"/>
                <w:lang w:val="en-GB"/>
              </w:rPr>
              <w:t>Occupancy SE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557FA" w14:textId="0580B5AA" w:rsidR="00165C28" w:rsidRPr="001C4997" w:rsidRDefault="00165C28" w:rsidP="00165C28">
            <w:pPr>
              <w:pStyle w:val="Nessunaspaziatura"/>
              <w:jc w:val="center"/>
              <w:rPr>
                <w:rFonts w:ascii="Cambria" w:hAnsi="Cambria"/>
                <w:bCs/>
                <w:sz w:val="24"/>
                <w:szCs w:val="24"/>
                <w:highlight w:val="magenta"/>
                <w:lang w:val="en-GB"/>
              </w:rPr>
            </w:pPr>
            <w:r w:rsidRPr="001C4997">
              <w:rPr>
                <w:rFonts w:ascii="Cambria" w:hAnsi="Cambria"/>
                <w:bCs/>
                <w:sz w:val="24"/>
                <w:szCs w:val="24"/>
                <w:highlight w:val="magenta"/>
                <w:lang w:val="en-GB"/>
              </w:rPr>
              <w:t>Detection (</w:t>
            </w:r>
            <w:r w:rsidRPr="001C4997">
              <w:rPr>
                <w:rFonts w:ascii="Cambria" w:hAnsi="Cambria"/>
                <w:bCs/>
                <w:i/>
                <w:iCs/>
                <w:sz w:val="24"/>
                <w:szCs w:val="24"/>
                <w:highlight w:val="magenta"/>
                <w:lang w:val="en-GB"/>
              </w:rPr>
              <w:t>p</w:t>
            </w:r>
            <w:r w:rsidRPr="001C4997">
              <w:rPr>
                <w:rFonts w:ascii="Cambria" w:hAnsi="Cambria"/>
                <w:bCs/>
                <w:sz w:val="24"/>
                <w:szCs w:val="24"/>
                <w:highlight w:val="magenta"/>
                <w:lang w:val="en-GB"/>
              </w:rPr>
              <w:t>)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C4F29" w14:textId="4BF59611" w:rsidR="00165C28" w:rsidRPr="001C4997" w:rsidRDefault="00165C28" w:rsidP="00165C28">
            <w:pPr>
              <w:pStyle w:val="Nessunaspaziatura"/>
              <w:jc w:val="center"/>
              <w:rPr>
                <w:rFonts w:ascii="Cambria" w:hAnsi="Cambria"/>
                <w:bCs/>
                <w:sz w:val="24"/>
                <w:szCs w:val="24"/>
                <w:highlight w:val="magenta"/>
                <w:lang w:val="en-GB"/>
              </w:rPr>
            </w:pPr>
            <w:r w:rsidRPr="001C4997">
              <w:rPr>
                <w:rFonts w:ascii="Cambria" w:hAnsi="Cambria"/>
                <w:bCs/>
                <w:sz w:val="24"/>
                <w:szCs w:val="24"/>
                <w:highlight w:val="magenta"/>
                <w:lang w:val="en-GB"/>
              </w:rPr>
              <w:t>Detection SE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B732E" w14:textId="4DF8D3A5" w:rsidR="00165C28" w:rsidRPr="001C4997" w:rsidRDefault="00165C28" w:rsidP="00CE172A">
            <w:pPr>
              <w:pStyle w:val="Nessunaspaziatura"/>
              <w:jc w:val="center"/>
              <w:rPr>
                <w:rFonts w:ascii="Cambria" w:hAnsi="Cambria"/>
                <w:bCs/>
                <w:sz w:val="24"/>
                <w:szCs w:val="24"/>
                <w:lang w:val="en-GB"/>
              </w:rPr>
            </w:pPr>
            <w:r w:rsidRPr="001C4997">
              <w:rPr>
                <w:rFonts w:ascii="Cambria" w:hAnsi="Cambria"/>
                <w:bCs/>
                <w:sz w:val="24"/>
                <w:szCs w:val="24"/>
                <w:highlight w:val="magenta"/>
                <w:lang w:val="en-GB"/>
              </w:rPr>
              <w:t>HI</w:t>
            </w:r>
          </w:p>
        </w:tc>
      </w:tr>
      <w:tr w:rsidR="00165C28" w:rsidRPr="00E66662" w14:paraId="3D680A55" w14:textId="6E6CA7EA" w:rsidTr="00165C28">
        <w:trPr>
          <w:trHeight w:val="397"/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14:paraId="24236A7D" w14:textId="77777777" w:rsidR="00165C28" w:rsidRPr="00E66662" w:rsidRDefault="00165C28" w:rsidP="006C07C0">
            <w:pPr>
              <w:pStyle w:val="Paragrafoelenco"/>
              <w:rPr>
                <w:rFonts w:ascii="Cambria" w:hAnsi="Cambria"/>
                <w:sz w:val="24"/>
                <w:szCs w:val="24"/>
                <w:lang w:val="en-GB"/>
              </w:rPr>
            </w:pPr>
            <w:r w:rsidRPr="00E66662">
              <w:rPr>
                <w:rFonts w:ascii="Cambria" w:hAnsi="Cambria"/>
                <w:i/>
                <w:iCs/>
                <w:sz w:val="24"/>
                <w:szCs w:val="24"/>
                <w:lang w:val="en-GB"/>
              </w:rPr>
              <w:t xml:space="preserve">Crocidura </w:t>
            </w:r>
            <w:r w:rsidRPr="00E66662">
              <w:rPr>
                <w:rFonts w:ascii="Cambria" w:hAnsi="Cambria"/>
                <w:sz w:val="24"/>
                <w:szCs w:val="24"/>
                <w:lang w:val="en-GB"/>
              </w:rPr>
              <w:t>spp.</w:t>
            </w:r>
          </w:p>
        </w:tc>
        <w:tc>
          <w:tcPr>
            <w:tcW w:w="2055" w:type="dxa"/>
            <w:tcBorders>
              <w:top w:val="single" w:sz="4" w:space="0" w:color="auto"/>
              <w:bottom w:val="nil"/>
            </w:tcBorders>
          </w:tcPr>
          <w:p w14:paraId="286F1F0E" w14:textId="6FADAD5A" w:rsidR="00165C28" w:rsidRPr="00165C28" w:rsidRDefault="00165C28" w:rsidP="00D36D99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0.69</w:t>
            </w:r>
          </w:p>
        </w:tc>
        <w:tc>
          <w:tcPr>
            <w:tcW w:w="1408" w:type="dxa"/>
            <w:tcBorders>
              <w:top w:val="single" w:sz="4" w:space="0" w:color="auto"/>
              <w:bottom w:val="nil"/>
            </w:tcBorders>
          </w:tcPr>
          <w:p w14:paraId="058588C5" w14:textId="17E3ADB4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>
              <w:rPr>
                <w:rFonts w:ascii="Cambria" w:hAnsi="Cambria"/>
                <w:sz w:val="24"/>
                <w:szCs w:val="24"/>
                <w:lang w:val="en-GB"/>
              </w:rPr>
              <w:t>0.</w:t>
            </w: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084</w:t>
            </w:r>
          </w:p>
        </w:tc>
        <w:tc>
          <w:tcPr>
            <w:tcW w:w="1285" w:type="dxa"/>
            <w:tcBorders>
              <w:top w:val="single" w:sz="4" w:space="0" w:color="auto"/>
              <w:bottom w:val="nil"/>
            </w:tcBorders>
          </w:tcPr>
          <w:p w14:paraId="6D920478" w14:textId="5F663293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0.14</w:t>
            </w:r>
          </w:p>
        </w:tc>
        <w:tc>
          <w:tcPr>
            <w:tcW w:w="1285" w:type="dxa"/>
            <w:tcBorders>
              <w:top w:val="single" w:sz="4" w:space="0" w:color="auto"/>
              <w:bottom w:val="nil"/>
            </w:tcBorders>
          </w:tcPr>
          <w:p w14:paraId="0D2CDE2B" w14:textId="41473FB8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0.06</w:t>
            </w:r>
          </w:p>
        </w:tc>
        <w:tc>
          <w:tcPr>
            <w:tcW w:w="1104" w:type="dxa"/>
            <w:tcBorders>
              <w:top w:val="single" w:sz="4" w:space="0" w:color="auto"/>
              <w:bottom w:val="nil"/>
            </w:tcBorders>
            <w:vAlign w:val="center"/>
          </w:tcPr>
          <w:p w14:paraId="5B2778B7" w14:textId="67D5B926" w:rsidR="00165C28" w:rsidRPr="00E66662" w:rsidRDefault="00165C28" w:rsidP="006C07C0">
            <w:pPr>
              <w:pStyle w:val="StileParagrafoelencoAllineatoalcentro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B36719">
              <w:rPr>
                <w:rFonts w:ascii="Cambria" w:hAnsi="Cambria"/>
                <w:sz w:val="24"/>
                <w:szCs w:val="24"/>
                <w:lang w:val="en-GB"/>
              </w:rPr>
              <w:t>0.32</w:t>
            </w:r>
          </w:p>
        </w:tc>
      </w:tr>
      <w:tr w:rsidR="00165C28" w:rsidRPr="00E66662" w14:paraId="02779740" w14:textId="1CD16D3C" w:rsidTr="00165C28">
        <w:trPr>
          <w:trHeight w:val="397"/>
          <w:jc w:val="center"/>
        </w:trPr>
        <w:tc>
          <w:tcPr>
            <w:tcW w:w="0" w:type="auto"/>
            <w:tcBorders>
              <w:top w:val="nil"/>
            </w:tcBorders>
            <w:vAlign w:val="center"/>
          </w:tcPr>
          <w:p w14:paraId="5B6134AC" w14:textId="77777777" w:rsidR="00165C28" w:rsidRPr="00E66662" w:rsidRDefault="00165C28" w:rsidP="006C07C0">
            <w:pPr>
              <w:pStyle w:val="Paragrafoelenco"/>
              <w:rPr>
                <w:rFonts w:ascii="Cambria" w:hAnsi="Cambria"/>
                <w:sz w:val="24"/>
                <w:szCs w:val="24"/>
                <w:lang w:val="en-GB"/>
              </w:rPr>
            </w:pPr>
            <w:r w:rsidRPr="00E66662">
              <w:rPr>
                <w:rFonts w:ascii="Cambria" w:hAnsi="Cambria"/>
                <w:sz w:val="24"/>
                <w:szCs w:val="24"/>
                <w:lang w:val="en-GB"/>
              </w:rPr>
              <w:t>House mouse</w:t>
            </w:r>
          </w:p>
        </w:tc>
        <w:tc>
          <w:tcPr>
            <w:tcW w:w="2055" w:type="dxa"/>
            <w:tcBorders>
              <w:top w:val="nil"/>
            </w:tcBorders>
          </w:tcPr>
          <w:p w14:paraId="0D4009BA" w14:textId="587B2051" w:rsidR="00165C28" w:rsidRPr="00165C28" w:rsidRDefault="00165C28" w:rsidP="00D36D99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0.72</w:t>
            </w:r>
          </w:p>
        </w:tc>
        <w:tc>
          <w:tcPr>
            <w:tcW w:w="1408" w:type="dxa"/>
            <w:tcBorders>
              <w:top w:val="nil"/>
            </w:tcBorders>
          </w:tcPr>
          <w:p w14:paraId="1F632875" w14:textId="1DCA97B1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0.09</w:t>
            </w:r>
          </w:p>
        </w:tc>
        <w:tc>
          <w:tcPr>
            <w:tcW w:w="1285" w:type="dxa"/>
            <w:tcBorders>
              <w:top w:val="nil"/>
            </w:tcBorders>
          </w:tcPr>
          <w:p w14:paraId="5C50D8FF" w14:textId="2C371EDF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0.40</w:t>
            </w:r>
          </w:p>
        </w:tc>
        <w:tc>
          <w:tcPr>
            <w:tcW w:w="1285" w:type="dxa"/>
            <w:tcBorders>
              <w:top w:val="nil"/>
            </w:tcBorders>
          </w:tcPr>
          <w:p w14:paraId="64AB9858" w14:textId="4292B943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0.08</w:t>
            </w:r>
          </w:p>
        </w:tc>
        <w:tc>
          <w:tcPr>
            <w:tcW w:w="1104" w:type="dxa"/>
            <w:tcBorders>
              <w:top w:val="nil"/>
            </w:tcBorders>
            <w:vAlign w:val="center"/>
          </w:tcPr>
          <w:p w14:paraId="32576E95" w14:textId="0D53D8AA" w:rsidR="00165C28" w:rsidRPr="00E66662" w:rsidRDefault="00165C28" w:rsidP="006C07C0">
            <w:pPr>
              <w:pStyle w:val="StileParagrafoelencoAllineatoalcentro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B36719">
              <w:rPr>
                <w:rFonts w:ascii="Cambria" w:hAnsi="Cambria"/>
                <w:sz w:val="24"/>
                <w:szCs w:val="24"/>
                <w:lang w:val="en-GB"/>
              </w:rPr>
              <w:t>0.66</w:t>
            </w:r>
          </w:p>
        </w:tc>
      </w:tr>
      <w:tr w:rsidR="00165C28" w:rsidRPr="00E66662" w14:paraId="5B829167" w14:textId="3E762AF3" w:rsidTr="00165C28">
        <w:trPr>
          <w:trHeight w:val="397"/>
          <w:jc w:val="center"/>
        </w:trPr>
        <w:tc>
          <w:tcPr>
            <w:tcW w:w="0" w:type="auto"/>
            <w:vAlign w:val="center"/>
          </w:tcPr>
          <w:p w14:paraId="40F22C3F" w14:textId="77777777" w:rsidR="00165C28" w:rsidRPr="00E66662" w:rsidRDefault="00165C28" w:rsidP="00165C28">
            <w:pPr>
              <w:pStyle w:val="Paragrafoelenco"/>
              <w:rPr>
                <w:rFonts w:ascii="Cambria" w:hAnsi="Cambria"/>
                <w:sz w:val="24"/>
                <w:szCs w:val="24"/>
                <w:lang w:val="en-GB"/>
              </w:rPr>
            </w:pPr>
            <w:r w:rsidRPr="00E66662">
              <w:rPr>
                <w:rFonts w:ascii="Cambria" w:hAnsi="Cambria"/>
                <w:i/>
                <w:iCs/>
                <w:sz w:val="24"/>
                <w:szCs w:val="24"/>
                <w:lang w:val="en-GB"/>
              </w:rPr>
              <w:t xml:space="preserve">Apodemus </w:t>
            </w:r>
            <w:r w:rsidRPr="00E66662">
              <w:rPr>
                <w:rFonts w:ascii="Cambria" w:hAnsi="Cambria"/>
                <w:sz w:val="24"/>
                <w:szCs w:val="24"/>
                <w:lang w:val="en-GB"/>
              </w:rPr>
              <w:t>spp.</w:t>
            </w:r>
          </w:p>
        </w:tc>
        <w:tc>
          <w:tcPr>
            <w:tcW w:w="2055" w:type="dxa"/>
          </w:tcPr>
          <w:p w14:paraId="65560156" w14:textId="7448F9A9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0.94</w:t>
            </w:r>
          </w:p>
        </w:tc>
        <w:tc>
          <w:tcPr>
            <w:tcW w:w="1408" w:type="dxa"/>
          </w:tcPr>
          <w:p w14:paraId="25C4E9AA" w14:textId="2915C0D0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0.047</w:t>
            </w:r>
          </w:p>
        </w:tc>
        <w:tc>
          <w:tcPr>
            <w:tcW w:w="1285" w:type="dxa"/>
          </w:tcPr>
          <w:p w14:paraId="67087EF1" w14:textId="11DA270B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0.77</w:t>
            </w:r>
          </w:p>
        </w:tc>
        <w:tc>
          <w:tcPr>
            <w:tcW w:w="1285" w:type="dxa"/>
          </w:tcPr>
          <w:p w14:paraId="760B6FC9" w14:textId="43309521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0.046</w:t>
            </w:r>
          </w:p>
        </w:tc>
        <w:tc>
          <w:tcPr>
            <w:tcW w:w="1104" w:type="dxa"/>
            <w:vAlign w:val="center"/>
          </w:tcPr>
          <w:p w14:paraId="508360CE" w14:textId="260056B7" w:rsidR="00165C28" w:rsidRPr="00E66662" w:rsidRDefault="00165C28" w:rsidP="00165C28">
            <w:pPr>
              <w:pStyle w:val="StileParagrafoelencoAllineatoalcentro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B36719">
              <w:rPr>
                <w:rFonts w:ascii="Cambria" w:hAnsi="Cambria"/>
                <w:sz w:val="24"/>
                <w:szCs w:val="24"/>
                <w:lang w:val="en-GB"/>
              </w:rPr>
              <w:t>0.94</w:t>
            </w:r>
          </w:p>
        </w:tc>
      </w:tr>
      <w:tr w:rsidR="00165C28" w:rsidRPr="00E66662" w14:paraId="3EEE654F" w14:textId="6B8FCAC8" w:rsidTr="00165C28">
        <w:trPr>
          <w:trHeight w:val="397"/>
          <w:jc w:val="center"/>
        </w:trPr>
        <w:tc>
          <w:tcPr>
            <w:tcW w:w="0" w:type="auto"/>
            <w:vAlign w:val="center"/>
          </w:tcPr>
          <w:p w14:paraId="3B11022C" w14:textId="2CB6DD4A" w:rsidR="00165C28" w:rsidRPr="00E66662" w:rsidRDefault="00165C28" w:rsidP="00165C28">
            <w:pPr>
              <w:pStyle w:val="Paragrafoelenco"/>
              <w:rPr>
                <w:rFonts w:ascii="Cambria" w:hAnsi="Cambria"/>
                <w:sz w:val="24"/>
                <w:szCs w:val="24"/>
                <w:lang w:val="en-GB"/>
              </w:rPr>
            </w:pPr>
            <w:r>
              <w:rPr>
                <w:rFonts w:ascii="Cambria" w:hAnsi="Cambria"/>
                <w:sz w:val="24"/>
                <w:szCs w:val="24"/>
                <w:lang w:val="en-GB"/>
              </w:rPr>
              <w:t>V</w:t>
            </w:r>
            <w:r w:rsidRPr="00E66662">
              <w:rPr>
                <w:rFonts w:ascii="Cambria" w:hAnsi="Cambria"/>
                <w:sz w:val="24"/>
                <w:szCs w:val="24"/>
                <w:lang w:val="en-GB"/>
              </w:rPr>
              <w:t>ole</w:t>
            </w:r>
            <w:r>
              <w:rPr>
                <w:rFonts w:ascii="Cambria" w:hAnsi="Cambria"/>
                <w:sz w:val="24"/>
                <w:szCs w:val="24"/>
                <w:lang w:val="en-GB"/>
              </w:rPr>
              <w:t>s</w:t>
            </w:r>
          </w:p>
        </w:tc>
        <w:tc>
          <w:tcPr>
            <w:tcW w:w="2055" w:type="dxa"/>
          </w:tcPr>
          <w:p w14:paraId="185BB405" w14:textId="362B3C0B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0.52</w:t>
            </w:r>
          </w:p>
        </w:tc>
        <w:tc>
          <w:tcPr>
            <w:tcW w:w="1408" w:type="dxa"/>
          </w:tcPr>
          <w:p w14:paraId="048973B6" w14:textId="4C3426AC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0.16</w:t>
            </w:r>
          </w:p>
        </w:tc>
        <w:tc>
          <w:tcPr>
            <w:tcW w:w="1285" w:type="dxa"/>
          </w:tcPr>
          <w:p w14:paraId="724B1CEE" w14:textId="087A3A11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0.20</w:t>
            </w:r>
          </w:p>
        </w:tc>
        <w:tc>
          <w:tcPr>
            <w:tcW w:w="1285" w:type="dxa"/>
          </w:tcPr>
          <w:p w14:paraId="5160A537" w14:textId="4A85C242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0.07</w:t>
            </w:r>
          </w:p>
        </w:tc>
        <w:tc>
          <w:tcPr>
            <w:tcW w:w="1104" w:type="dxa"/>
            <w:vAlign w:val="center"/>
          </w:tcPr>
          <w:p w14:paraId="4DB22742" w14:textId="2FCC72E6" w:rsidR="00165C28" w:rsidRPr="00E66662" w:rsidRDefault="00165C28" w:rsidP="00165C28">
            <w:pPr>
              <w:pStyle w:val="StileParagrafoelencoAllineatoalcentro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B36719">
              <w:rPr>
                <w:rFonts w:ascii="Cambria" w:hAnsi="Cambria"/>
                <w:sz w:val="24"/>
                <w:szCs w:val="24"/>
                <w:lang w:val="en-GB"/>
              </w:rPr>
              <w:t>0.34</w:t>
            </w:r>
          </w:p>
        </w:tc>
      </w:tr>
      <w:tr w:rsidR="00165C28" w:rsidRPr="00E66662" w14:paraId="1B47F63C" w14:textId="2A0F395C" w:rsidTr="00165C28">
        <w:trPr>
          <w:trHeight w:val="397"/>
          <w:jc w:val="center"/>
        </w:trPr>
        <w:tc>
          <w:tcPr>
            <w:tcW w:w="0" w:type="auto"/>
            <w:vAlign w:val="center"/>
          </w:tcPr>
          <w:p w14:paraId="5AB16B21" w14:textId="77777777" w:rsidR="00165C28" w:rsidRPr="00E66662" w:rsidRDefault="00165C28" w:rsidP="00165C28">
            <w:pPr>
              <w:pStyle w:val="Paragrafoelenco"/>
              <w:rPr>
                <w:rFonts w:ascii="Cambria" w:hAnsi="Cambria"/>
                <w:sz w:val="24"/>
                <w:szCs w:val="24"/>
                <w:lang w:val="en-GB"/>
              </w:rPr>
            </w:pPr>
            <w:r w:rsidRPr="00E66662">
              <w:rPr>
                <w:rFonts w:ascii="Cambria" w:hAnsi="Cambria"/>
                <w:sz w:val="24"/>
                <w:szCs w:val="24"/>
                <w:lang w:val="en-GB"/>
              </w:rPr>
              <w:t>Black rat</w:t>
            </w:r>
          </w:p>
        </w:tc>
        <w:tc>
          <w:tcPr>
            <w:tcW w:w="2055" w:type="dxa"/>
          </w:tcPr>
          <w:p w14:paraId="1224398E" w14:textId="1CFA3362" w:rsidR="00165C28" w:rsidRPr="00165C28" w:rsidRDefault="001C4997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C4997">
              <w:rPr>
                <w:rStyle w:val="Stiledidascalia"/>
                <w:sz w:val="24"/>
                <w:highlight w:val="magenta"/>
              </w:rPr>
              <w:t>–</w:t>
            </w:r>
          </w:p>
        </w:tc>
        <w:tc>
          <w:tcPr>
            <w:tcW w:w="1408" w:type="dxa"/>
          </w:tcPr>
          <w:p w14:paraId="3C43B1FB" w14:textId="77777777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285" w:type="dxa"/>
          </w:tcPr>
          <w:p w14:paraId="484DB9BF" w14:textId="77777777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285" w:type="dxa"/>
          </w:tcPr>
          <w:p w14:paraId="6D11D089" w14:textId="77777777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104" w:type="dxa"/>
            <w:vAlign w:val="center"/>
          </w:tcPr>
          <w:p w14:paraId="74F456E7" w14:textId="03AF09A6" w:rsidR="00165C28" w:rsidRPr="00E66662" w:rsidRDefault="00165C28" w:rsidP="00165C28">
            <w:pPr>
              <w:pStyle w:val="StileParagrafoelencoAllineatoalcentro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E66662">
              <w:rPr>
                <w:rFonts w:ascii="Cambria" w:hAnsi="Cambria"/>
                <w:sz w:val="24"/>
                <w:szCs w:val="24"/>
                <w:lang w:val="en-GB"/>
              </w:rPr>
              <w:t>0.02</w:t>
            </w:r>
          </w:p>
        </w:tc>
      </w:tr>
      <w:tr w:rsidR="00165C28" w:rsidRPr="00E66662" w14:paraId="20220DCA" w14:textId="31B6F73F" w:rsidTr="00165C28">
        <w:trPr>
          <w:trHeight w:val="397"/>
          <w:jc w:val="center"/>
        </w:trPr>
        <w:tc>
          <w:tcPr>
            <w:tcW w:w="0" w:type="auto"/>
            <w:vAlign w:val="center"/>
          </w:tcPr>
          <w:p w14:paraId="32BE0D40" w14:textId="77777777" w:rsidR="00165C28" w:rsidRPr="00E66662" w:rsidRDefault="00165C28" w:rsidP="00165C28">
            <w:pPr>
              <w:pStyle w:val="Paragrafoelenco"/>
              <w:rPr>
                <w:rFonts w:ascii="Cambria" w:hAnsi="Cambria"/>
                <w:sz w:val="24"/>
                <w:szCs w:val="24"/>
                <w:lang w:val="en-GB"/>
              </w:rPr>
            </w:pPr>
            <w:r w:rsidRPr="00E66662">
              <w:rPr>
                <w:rFonts w:ascii="Cambria" w:hAnsi="Cambria"/>
                <w:sz w:val="24"/>
                <w:szCs w:val="24"/>
                <w:lang w:val="en-GB"/>
              </w:rPr>
              <w:t>Garden dormouse</w:t>
            </w:r>
          </w:p>
        </w:tc>
        <w:tc>
          <w:tcPr>
            <w:tcW w:w="2055" w:type="dxa"/>
          </w:tcPr>
          <w:p w14:paraId="041B33E7" w14:textId="4D373E28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0.39</w:t>
            </w:r>
          </w:p>
        </w:tc>
        <w:tc>
          <w:tcPr>
            <w:tcW w:w="1408" w:type="dxa"/>
          </w:tcPr>
          <w:p w14:paraId="52E2F73B" w14:textId="2F66F7C2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0.12</w:t>
            </w:r>
          </w:p>
        </w:tc>
        <w:tc>
          <w:tcPr>
            <w:tcW w:w="1285" w:type="dxa"/>
          </w:tcPr>
          <w:p w14:paraId="4D72E75B" w14:textId="12141FD4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0.48</w:t>
            </w:r>
          </w:p>
        </w:tc>
        <w:tc>
          <w:tcPr>
            <w:tcW w:w="1285" w:type="dxa"/>
          </w:tcPr>
          <w:p w14:paraId="68D9E9EE" w14:textId="2159EE35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65C28">
              <w:rPr>
                <w:rFonts w:ascii="Cambria" w:hAnsi="Cambria"/>
                <w:sz w:val="24"/>
                <w:szCs w:val="24"/>
                <w:lang w:val="en-GB"/>
              </w:rPr>
              <w:t>0.09</w:t>
            </w:r>
          </w:p>
        </w:tc>
        <w:tc>
          <w:tcPr>
            <w:tcW w:w="1104" w:type="dxa"/>
            <w:vAlign w:val="center"/>
          </w:tcPr>
          <w:p w14:paraId="6D023033" w14:textId="5F7A108D" w:rsidR="00165C28" w:rsidRPr="00E66662" w:rsidRDefault="00165C28" w:rsidP="00165C28">
            <w:pPr>
              <w:pStyle w:val="StileParagrafoelencoAllineatoalcentro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B36719">
              <w:rPr>
                <w:rFonts w:ascii="Cambria" w:hAnsi="Cambria"/>
                <w:sz w:val="24"/>
                <w:szCs w:val="24"/>
                <w:lang w:val="en-GB"/>
              </w:rPr>
              <w:t>0.32</w:t>
            </w:r>
          </w:p>
        </w:tc>
      </w:tr>
      <w:tr w:rsidR="00165C28" w:rsidRPr="00E66662" w14:paraId="6F527255" w14:textId="256077D7" w:rsidTr="00165C28">
        <w:trPr>
          <w:trHeight w:val="397"/>
          <w:jc w:val="center"/>
        </w:trPr>
        <w:tc>
          <w:tcPr>
            <w:tcW w:w="0" w:type="auto"/>
            <w:vAlign w:val="center"/>
          </w:tcPr>
          <w:p w14:paraId="5577C27E" w14:textId="77777777" w:rsidR="00165C28" w:rsidRPr="00E66662" w:rsidRDefault="00165C28" w:rsidP="00165C28">
            <w:pPr>
              <w:pStyle w:val="Paragrafoelenco"/>
              <w:rPr>
                <w:rFonts w:ascii="Cambria" w:hAnsi="Cambria"/>
                <w:sz w:val="24"/>
                <w:szCs w:val="24"/>
                <w:lang w:val="en-GB"/>
              </w:rPr>
            </w:pPr>
            <w:r w:rsidRPr="00E66662">
              <w:rPr>
                <w:rFonts w:ascii="Cambria" w:hAnsi="Cambria"/>
                <w:sz w:val="24"/>
                <w:szCs w:val="24"/>
                <w:lang w:val="en-GB"/>
              </w:rPr>
              <w:t>Edible dormouse</w:t>
            </w:r>
          </w:p>
        </w:tc>
        <w:tc>
          <w:tcPr>
            <w:tcW w:w="2055" w:type="dxa"/>
          </w:tcPr>
          <w:p w14:paraId="5E0F1872" w14:textId="778B5C4F" w:rsidR="00165C28" w:rsidRPr="00165C28" w:rsidRDefault="001C4997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C4997">
              <w:rPr>
                <w:rStyle w:val="Stiledidascalia"/>
                <w:sz w:val="24"/>
                <w:highlight w:val="magenta"/>
              </w:rPr>
              <w:t>–</w:t>
            </w:r>
          </w:p>
        </w:tc>
        <w:tc>
          <w:tcPr>
            <w:tcW w:w="1408" w:type="dxa"/>
          </w:tcPr>
          <w:p w14:paraId="1A572DE0" w14:textId="77777777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285" w:type="dxa"/>
          </w:tcPr>
          <w:p w14:paraId="5FB38BD2" w14:textId="77777777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285" w:type="dxa"/>
          </w:tcPr>
          <w:p w14:paraId="3E023764" w14:textId="77777777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104" w:type="dxa"/>
            <w:vAlign w:val="center"/>
          </w:tcPr>
          <w:p w14:paraId="0123356B" w14:textId="0AF04135" w:rsidR="00165C28" w:rsidRPr="00E66662" w:rsidRDefault="00165C28" w:rsidP="00165C28">
            <w:pPr>
              <w:pStyle w:val="StileParagrafoelencoAllineatoalcentro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E66662">
              <w:rPr>
                <w:rFonts w:ascii="Cambria" w:hAnsi="Cambria"/>
                <w:sz w:val="24"/>
                <w:szCs w:val="24"/>
                <w:lang w:val="en-GB"/>
              </w:rPr>
              <w:t>0.10</w:t>
            </w:r>
          </w:p>
        </w:tc>
      </w:tr>
      <w:tr w:rsidR="00165C28" w:rsidRPr="00E66662" w14:paraId="5A487CAB" w14:textId="04445660" w:rsidTr="00165C28">
        <w:trPr>
          <w:trHeight w:val="397"/>
          <w:jc w:val="center"/>
        </w:trPr>
        <w:tc>
          <w:tcPr>
            <w:tcW w:w="0" w:type="auto"/>
            <w:tcBorders>
              <w:bottom w:val="nil"/>
            </w:tcBorders>
            <w:vAlign w:val="center"/>
          </w:tcPr>
          <w:p w14:paraId="48F921FC" w14:textId="306FBF5C" w:rsidR="00165C28" w:rsidRPr="00E66662" w:rsidRDefault="00165C28" w:rsidP="00165C28">
            <w:pPr>
              <w:pStyle w:val="Paragrafoelenco"/>
              <w:rPr>
                <w:rFonts w:ascii="Cambria" w:hAnsi="Cambria"/>
                <w:sz w:val="24"/>
                <w:szCs w:val="24"/>
              </w:rPr>
            </w:pPr>
            <w:r w:rsidRPr="00E66662">
              <w:rPr>
                <w:rFonts w:ascii="Cambria" w:hAnsi="Cambria"/>
                <w:sz w:val="24"/>
                <w:szCs w:val="24"/>
                <w:lang w:val="en-GB"/>
              </w:rPr>
              <w:t>Hazel dormouse</w:t>
            </w:r>
          </w:p>
        </w:tc>
        <w:tc>
          <w:tcPr>
            <w:tcW w:w="2055" w:type="dxa"/>
            <w:tcBorders>
              <w:bottom w:val="nil"/>
            </w:tcBorders>
          </w:tcPr>
          <w:p w14:paraId="4F919CCC" w14:textId="477F9C92" w:rsidR="00165C28" w:rsidRPr="00165C28" w:rsidRDefault="001C4997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C4997">
              <w:rPr>
                <w:rStyle w:val="Stiledidascalia"/>
                <w:sz w:val="24"/>
                <w:highlight w:val="magenta"/>
              </w:rPr>
              <w:t>–</w:t>
            </w:r>
          </w:p>
        </w:tc>
        <w:tc>
          <w:tcPr>
            <w:tcW w:w="1408" w:type="dxa"/>
            <w:tcBorders>
              <w:bottom w:val="nil"/>
            </w:tcBorders>
          </w:tcPr>
          <w:p w14:paraId="7AD5D6CA" w14:textId="77777777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285" w:type="dxa"/>
            <w:tcBorders>
              <w:bottom w:val="nil"/>
            </w:tcBorders>
          </w:tcPr>
          <w:p w14:paraId="74F75045" w14:textId="77777777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285" w:type="dxa"/>
            <w:tcBorders>
              <w:bottom w:val="nil"/>
            </w:tcBorders>
          </w:tcPr>
          <w:p w14:paraId="6FB122C9" w14:textId="77777777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104" w:type="dxa"/>
            <w:tcBorders>
              <w:bottom w:val="nil"/>
            </w:tcBorders>
            <w:vAlign w:val="center"/>
          </w:tcPr>
          <w:p w14:paraId="2640B09E" w14:textId="7613C673" w:rsidR="00165C28" w:rsidRPr="00E66662" w:rsidRDefault="00165C28" w:rsidP="00165C28">
            <w:pPr>
              <w:pStyle w:val="StileParagrafoelencoAllineatoalcentro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F5834">
              <w:rPr>
                <w:rFonts w:ascii="Cambria" w:hAnsi="Cambria"/>
                <w:sz w:val="24"/>
                <w:szCs w:val="24"/>
                <w:lang w:val="en-GB"/>
              </w:rPr>
              <w:t>0.06</w:t>
            </w:r>
          </w:p>
        </w:tc>
      </w:tr>
      <w:tr w:rsidR="00165C28" w:rsidRPr="00E66662" w14:paraId="1575A12E" w14:textId="70244052" w:rsidTr="00165C28">
        <w:trPr>
          <w:trHeight w:val="397"/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29E3831D" w14:textId="77777777" w:rsidR="00165C28" w:rsidRPr="00E66662" w:rsidRDefault="00165C28" w:rsidP="00165C28">
            <w:pPr>
              <w:pStyle w:val="Paragrafoelenco"/>
              <w:rPr>
                <w:rFonts w:ascii="Cambria" w:hAnsi="Cambria"/>
                <w:i/>
                <w:iCs/>
                <w:sz w:val="24"/>
                <w:szCs w:val="24"/>
                <w:lang w:val="en-GB"/>
              </w:rPr>
            </w:pPr>
            <w:r w:rsidRPr="00E66662">
              <w:rPr>
                <w:rFonts w:ascii="Cambria" w:hAnsi="Cambria"/>
                <w:sz w:val="24"/>
                <w:szCs w:val="24"/>
                <w:lang w:val="en-GB"/>
              </w:rPr>
              <w:t>Red squirrel</w:t>
            </w:r>
          </w:p>
        </w:tc>
        <w:tc>
          <w:tcPr>
            <w:tcW w:w="2055" w:type="dxa"/>
            <w:tcBorders>
              <w:top w:val="nil"/>
              <w:bottom w:val="single" w:sz="4" w:space="0" w:color="auto"/>
            </w:tcBorders>
          </w:tcPr>
          <w:p w14:paraId="4C32B61A" w14:textId="1BFF96B5" w:rsidR="00165C28" w:rsidRPr="00165C28" w:rsidRDefault="001C4997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1C4997">
              <w:rPr>
                <w:rStyle w:val="Stiledidascalia"/>
                <w:sz w:val="24"/>
                <w:highlight w:val="magenta"/>
              </w:rPr>
              <w:t>–</w:t>
            </w:r>
          </w:p>
        </w:tc>
        <w:tc>
          <w:tcPr>
            <w:tcW w:w="1408" w:type="dxa"/>
            <w:tcBorders>
              <w:top w:val="nil"/>
              <w:bottom w:val="single" w:sz="4" w:space="0" w:color="auto"/>
            </w:tcBorders>
          </w:tcPr>
          <w:p w14:paraId="6055AABD" w14:textId="77777777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285" w:type="dxa"/>
            <w:tcBorders>
              <w:top w:val="nil"/>
              <w:bottom w:val="single" w:sz="4" w:space="0" w:color="auto"/>
            </w:tcBorders>
          </w:tcPr>
          <w:p w14:paraId="03CE09DB" w14:textId="77777777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285" w:type="dxa"/>
            <w:tcBorders>
              <w:top w:val="nil"/>
              <w:bottom w:val="single" w:sz="4" w:space="0" w:color="auto"/>
            </w:tcBorders>
          </w:tcPr>
          <w:p w14:paraId="32CCFC64" w14:textId="77777777" w:rsidR="00165C28" w:rsidRPr="00165C28" w:rsidRDefault="00165C28" w:rsidP="00165C28">
            <w:pPr>
              <w:pStyle w:val="Nessunaspaziatura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104" w:type="dxa"/>
            <w:tcBorders>
              <w:top w:val="nil"/>
              <w:bottom w:val="single" w:sz="4" w:space="0" w:color="auto"/>
            </w:tcBorders>
            <w:vAlign w:val="center"/>
          </w:tcPr>
          <w:p w14:paraId="7DEB7328" w14:textId="79906058" w:rsidR="00165C28" w:rsidRPr="00E66662" w:rsidRDefault="00165C28" w:rsidP="00165C28">
            <w:pPr>
              <w:pStyle w:val="StileParagrafoelencoAllineatoalcentro"/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E66662">
              <w:rPr>
                <w:rFonts w:ascii="Cambria" w:hAnsi="Cambria"/>
                <w:sz w:val="24"/>
                <w:szCs w:val="24"/>
                <w:lang w:val="en-GB"/>
              </w:rPr>
              <w:t>0.36</w:t>
            </w:r>
          </w:p>
        </w:tc>
      </w:tr>
      <w:bookmarkEnd w:id="4"/>
    </w:tbl>
    <w:p w14:paraId="4E4D9A2B" w14:textId="51B5D710" w:rsidR="00F97EED" w:rsidRPr="00E66662" w:rsidRDefault="00F97EED">
      <w:pPr>
        <w:rPr>
          <w:rFonts w:ascii="Cambria" w:hAnsi="Cambria"/>
          <w:b/>
          <w:bCs/>
          <w:sz w:val="24"/>
          <w:szCs w:val="24"/>
          <w:lang w:val="en-GB"/>
        </w:rPr>
      </w:pPr>
    </w:p>
    <w:sectPr w:rsidR="00F97EED" w:rsidRPr="00E66662" w:rsidSect="00905D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(Titoli CS)">
    <w:altName w:val="Times New Roman"/>
    <w:charset w:val="00"/>
    <w:family w:val="roman"/>
    <w:pitch w:val="default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79801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16404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3040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2002A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4A077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3682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C606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506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89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EA0AF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01979054">
    <w:abstractNumId w:val="4"/>
  </w:num>
  <w:num w:numId="2" w16cid:durableId="1955406433">
    <w:abstractNumId w:val="5"/>
  </w:num>
  <w:num w:numId="3" w16cid:durableId="1170414194">
    <w:abstractNumId w:val="6"/>
  </w:num>
  <w:num w:numId="4" w16cid:durableId="1995261577">
    <w:abstractNumId w:val="7"/>
  </w:num>
  <w:num w:numId="5" w16cid:durableId="320735827">
    <w:abstractNumId w:val="9"/>
  </w:num>
  <w:num w:numId="6" w16cid:durableId="1555116852">
    <w:abstractNumId w:val="0"/>
  </w:num>
  <w:num w:numId="7" w16cid:durableId="1208295263">
    <w:abstractNumId w:val="1"/>
  </w:num>
  <w:num w:numId="8" w16cid:durableId="1143700223">
    <w:abstractNumId w:val="2"/>
  </w:num>
  <w:num w:numId="9" w16cid:durableId="1899777179">
    <w:abstractNumId w:val="3"/>
  </w:num>
  <w:num w:numId="10" w16cid:durableId="359283439">
    <w:abstractNumId w:val="8"/>
  </w:num>
  <w:num w:numId="11" w16cid:durableId="1635141717">
    <w:abstractNumId w:val="4"/>
  </w:num>
  <w:num w:numId="12" w16cid:durableId="108471542">
    <w:abstractNumId w:val="5"/>
  </w:num>
  <w:num w:numId="13" w16cid:durableId="1724013818">
    <w:abstractNumId w:val="6"/>
  </w:num>
  <w:num w:numId="14" w16cid:durableId="1636711766">
    <w:abstractNumId w:val="7"/>
  </w:num>
  <w:num w:numId="15" w16cid:durableId="671688166">
    <w:abstractNumId w:val="9"/>
  </w:num>
  <w:num w:numId="16" w16cid:durableId="1105230983">
    <w:abstractNumId w:val="0"/>
  </w:num>
  <w:num w:numId="17" w16cid:durableId="1408073454">
    <w:abstractNumId w:val="1"/>
  </w:num>
  <w:num w:numId="18" w16cid:durableId="240649181">
    <w:abstractNumId w:val="2"/>
  </w:num>
  <w:num w:numId="19" w16cid:durableId="1136138587">
    <w:abstractNumId w:val="3"/>
  </w:num>
  <w:num w:numId="20" w16cid:durableId="2011179100">
    <w:abstractNumId w:val="8"/>
  </w:num>
  <w:num w:numId="21" w16cid:durableId="1659066598">
    <w:abstractNumId w:val="4"/>
  </w:num>
  <w:num w:numId="22" w16cid:durableId="1916747180">
    <w:abstractNumId w:val="5"/>
  </w:num>
  <w:num w:numId="23" w16cid:durableId="1510218072">
    <w:abstractNumId w:val="6"/>
  </w:num>
  <w:num w:numId="24" w16cid:durableId="1016687061">
    <w:abstractNumId w:val="7"/>
  </w:num>
  <w:num w:numId="25" w16cid:durableId="200023328">
    <w:abstractNumId w:val="9"/>
  </w:num>
  <w:num w:numId="26" w16cid:durableId="1533573806">
    <w:abstractNumId w:val="0"/>
  </w:num>
  <w:num w:numId="27" w16cid:durableId="1629697158">
    <w:abstractNumId w:val="1"/>
  </w:num>
  <w:num w:numId="28" w16cid:durableId="187065182">
    <w:abstractNumId w:val="2"/>
  </w:num>
  <w:num w:numId="29" w16cid:durableId="1448815520">
    <w:abstractNumId w:val="3"/>
  </w:num>
  <w:num w:numId="30" w16cid:durableId="501236710">
    <w:abstractNumId w:val="8"/>
  </w:num>
  <w:num w:numId="31" w16cid:durableId="205027698">
    <w:abstractNumId w:val="4"/>
  </w:num>
  <w:num w:numId="32" w16cid:durableId="244075274">
    <w:abstractNumId w:val="5"/>
  </w:num>
  <w:num w:numId="33" w16cid:durableId="12656289">
    <w:abstractNumId w:val="6"/>
  </w:num>
  <w:num w:numId="34" w16cid:durableId="1358311357">
    <w:abstractNumId w:val="7"/>
  </w:num>
  <w:num w:numId="35" w16cid:durableId="1041056652">
    <w:abstractNumId w:val="9"/>
  </w:num>
  <w:num w:numId="36" w16cid:durableId="2073843693">
    <w:abstractNumId w:val="0"/>
  </w:num>
  <w:num w:numId="37" w16cid:durableId="1513690356">
    <w:abstractNumId w:val="1"/>
  </w:num>
  <w:num w:numId="38" w16cid:durableId="64190398">
    <w:abstractNumId w:val="2"/>
  </w:num>
  <w:num w:numId="39" w16cid:durableId="690302415">
    <w:abstractNumId w:val="3"/>
  </w:num>
  <w:num w:numId="40" w16cid:durableId="167267985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rlando Tomassini">
    <w15:presenceInfo w15:providerId="AD" w15:userId="S::o.tomassini@studenti.unipi.it::c93ca79e-a5a3-4193-b2eb-4734d25cf1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509B"/>
    <w:rsid w:val="00041DE4"/>
    <w:rsid w:val="00063A57"/>
    <w:rsid w:val="00086D2B"/>
    <w:rsid w:val="00094EE4"/>
    <w:rsid w:val="00096D8A"/>
    <w:rsid w:val="00101785"/>
    <w:rsid w:val="0010336E"/>
    <w:rsid w:val="0011075D"/>
    <w:rsid w:val="0011370B"/>
    <w:rsid w:val="001330EE"/>
    <w:rsid w:val="00141D6A"/>
    <w:rsid w:val="00155EBD"/>
    <w:rsid w:val="00165C28"/>
    <w:rsid w:val="001704B9"/>
    <w:rsid w:val="00173891"/>
    <w:rsid w:val="001A7231"/>
    <w:rsid w:val="001C4997"/>
    <w:rsid w:val="001E47DA"/>
    <w:rsid w:val="001F03C2"/>
    <w:rsid w:val="001F5834"/>
    <w:rsid w:val="00204109"/>
    <w:rsid w:val="0022721D"/>
    <w:rsid w:val="00242B45"/>
    <w:rsid w:val="00244B96"/>
    <w:rsid w:val="00263474"/>
    <w:rsid w:val="00267C2A"/>
    <w:rsid w:val="00297B31"/>
    <w:rsid w:val="002A2E20"/>
    <w:rsid w:val="002C2FB6"/>
    <w:rsid w:val="002F14C1"/>
    <w:rsid w:val="002F5321"/>
    <w:rsid w:val="00304247"/>
    <w:rsid w:val="00386C91"/>
    <w:rsid w:val="003A2DC4"/>
    <w:rsid w:val="003A5888"/>
    <w:rsid w:val="003B033F"/>
    <w:rsid w:val="003C6D21"/>
    <w:rsid w:val="003F3A8C"/>
    <w:rsid w:val="00407558"/>
    <w:rsid w:val="00434326"/>
    <w:rsid w:val="00434E1A"/>
    <w:rsid w:val="004619D4"/>
    <w:rsid w:val="00464970"/>
    <w:rsid w:val="004662DF"/>
    <w:rsid w:val="00491B08"/>
    <w:rsid w:val="004A05D0"/>
    <w:rsid w:val="004C6DCF"/>
    <w:rsid w:val="00536AF5"/>
    <w:rsid w:val="00557D51"/>
    <w:rsid w:val="00560DE8"/>
    <w:rsid w:val="00561514"/>
    <w:rsid w:val="0056307A"/>
    <w:rsid w:val="00564AD8"/>
    <w:rsid w:val="00592BE1"/>
    <w:rsid w:val="0059495B"/>
    <w:rsid w:val="005C634C"/>
    <w:rsid w:val="005C7482"/>
    <w:rsid w:val="005D020F"/>
    <w:rsid w:val="005E3328"/>
    <w:rsid w:val="005E3A24"/>
    <w:rsid w:val="00664AE4"/>
    <w:rsid w:val="00665474"/>
    <w:rsid w:val="0067449D"/>
    <w:rsid w:val="006749C9"/>
    <w:rsid w:val="00680770"/>
    <w:rsid w:val="006B5DD9"/>
    <w:rsid w:val="006C07C0"/>
    <w:rsid w:val="006E2583"/>
    <w:rsid w:val="00760DBB"/>
    <w:rsid w:val="00786675"/>
    <w:rsid w:val="007D0138"/>
    <w:rsid w:val="008255B3"/>
    <w:rsid w:val="00826688"/>
    <w:rsid w:val="0083509B"/>
    <w:rsid w:val="00845650"/>
    <w:rsid w:val="00857698"/>
    <w:rsid w:val="00864A02"/>
    <w:rsid w:val="00885E5E"/>
    <w:rsid w:val="008C0992"/>
    <w:rsid w:val="008E1F2E"/>
    <w:rsid w:val="008F217A"/>
    <w:rsid w:val="009000FD"/>
    <w:rsid w:val="00900D7D"/>
    <w:rsid w:val="0090248B"/>
    <w:rsid w:val="00905D40"/>
    <w:rsid w:val="00932F75"/>
    <w:rsid w:val="00971DAE"/>
    <w:rsid w:val="00975416"/>
    <w:rsid w:val="00992D67"/>
    <w:rsid w:val="009954AF"/>
    <w:rsid w:val="009A23B5"/>
    <w:rsid w:val="009B5519"/>
    <w:rsid w:val="009C163D"/>
    <w:rsid w:val="00A20006"/>
    <w:rsid w:val="00A53581"/>
    <w:rsid w:val="00A55FAD"/>
    <w:rsid w:val="00A932C6"/>
    <w:rsid w:val="00A96A7E"/>
    <w:rsid w:val="00AA2449"/>
    <w:rsid w:val="00AB6682"/>
    <w:rsid w:val="00AD21EA"/>
    <w:rsid w:val="00AD5782"/>
    <w:rsid w:val="00AE7E18"/>
    <w:rsid w:val="00AF0A2B"/>
    <w:rsid w:val="00B2032F"/>
    <w:rsid w:val="00B3463D"/>
    <w:rsid w:val="00B347FC"/>
    <w:rsid w:val="00B405F3"/>
    <w:rsid w:val="00B61114"/>
    <w:rsid w:val="00B6283F"/>
    <w:rsid w:val="00B7203F"/>
    <w:rsid w:val="00B7272F"/>
    <w:rsid w:val="00B80F71"/>
    <w:rsid w:val="00BA3354"/>
    <w:rsid w:val="00BA73DA"/>
    <w:rsid w:val="00BE0DE6"/>
    <w:rsid w:val="00C63AD2"/>
    <w:rsid w:val="00C7412E"/>
    <w:rsid w:val="00C86688"/>
    <w:rsid w:val="00C9600D"/>
    <w:rsid w:val="00CC4091"/>
    <w:rsid w:val="00CD7058"/>
    <w:rsid w:val="00CE172A"/>
    <w:rsid w:val="00CF04F2"/>
    <w:rsid w:val="00D0055D"/>
    <w:rsid w:val="00D26679"/>
    <w:rsid w:val="00D33059"/>
    <w:rsid w:val="00D343F4"/>
    <w:rsid w:val="00D36D99"/>
    <w:rsid w:val="00D53F00"/>
    <w:rsid w:val="00D549C9"/>
    <w:rsid w:val="00D92338"/>
    <w:rsid w:val="00DD7650"/>
    <w:rsid w:val="00DE20FF"/>
    <w:rsid w:val="00DE38D0"/>
    <w:rsid w:val="00DE6594"/>
    <w:rsid w:val="00E300AF"/>
    <w:rsid w:val="00E3121C"/>
    <w:rsid w:val="00E326F6"/>
    <w:rsid w:val="00E37178"/>
    <w:rsid w:val="00E506D1"/>
    <w:rsid w:val="00E66662"/>
    <w:rsid w:val="00E71AD6"/>
    <w:rsid w:val="00E80526"/>
    <w:rsid w:val="00E9049A"/>
    <w:rsid w:val="00E958F3"/>
    <w:rsid w:val="00EA5C5F"/>
    <w:rsid w:val="00EC1D65"/>
    <w:rsid w:val="00EC41B0"/>
    <w:rsid w:val="00EC5DC2"/>
    <w:rsid w:val="00EC759A"/>
    <w:rsid w:val="00EE0213"/>
    <w:rsid w:val="00EE02F4"/>
    <w:rsid w:val="00F00472"/>
    <w:rsid w:val="00F2349A"/>
    <w:rsid w:val="00F547A6"/>
    <w:rsid w:val="00F717F7"/>
    <w:rsid w:val="00F7291C"/>
    <w:rsid w:val="00F93197"/>
    <w:rsid w:val="00F97EED"/>
    <w:rsid w:val="00FA5D96"/>
    <w:rsid w:val="00FD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CE9F14"/>
  <w15:docId w15:val="{DFC6C3A3-54D4-4D51-8148-375394A1B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3509B"/>
    <w:pPr>
      <w:spacing w:after="120" w:line="240" w:lineRule="auto"/>
    </w:pPr>
    <w:rPr>
      <w:rFonts w:eastAsiaTheme="majorEastAsia"/>
      <w:kern w:val="0"/>
      <w:lang w:val="en-CA"/>
      <w14:ligatures w14:val="non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3509B"/>
    <w:pPr>
      <w:spacing w:before="600" w:line="480" w:lineRule="auto"/>
      <w:outlineLvl w:val="1"/>
    </w:pPr>
    <w:rPr>
      <w:rFonts w:cs="Times New Roman (Titoli CS)"/>
      <w:b/>
      <w:sz w:val="24"/>
      <w:szCs w:val="28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83509B"/>
    <w:rPr>
      <w:rFonts w:eastAsiaTheme="majorEastAsia" w:cs="Times New Roman (Titoli CS)"/>
      <w:b/>
      <w:kern w:val="0"/>
      <w:sz w:val="24"/>
      <w:szCs w:val="28"/>
      <w14:ligatures w14:val="none"/>
    </w:rPr>
  </w:style>
  <w:style w:type="paragraph" w:styleId="Paragrafoelenco">
    <w:name w:val="List Paragraph"/>
    <w:basedOn w:val="Normale"/>
    <w:uiPriority w:val="34"/>
    <w:qFormat/>
    <w:rsid w:val="0083509B"/>
    <w:pPr>
      <w:spacing w:after="0" w:line="360" w:lineRule="auto"/>
      <w:contextualSpacing/>
    </w:pPr>
    <w:rPr>
      <w:sz w:val="20"/>
    </w:rPr>
  </w:style>
  <w:style w:type="paragraph" w:customStyle="1" w:styleId="ThesisBodyText">
    <w:name w:val="Thesis Body Text"/>
    <w:basedOn w:val="Corpotesto"/>
    <w:autoRedefine/>
    <w:qFormat/>
    <w:rsid w:val="0083509B"/>
    <w:pPr>
      <w:spacing w:before="120" w:after="0" w:line="480" w:lineRule="auto"/>
      <w:jc w:val="both"/>
    </w:pPr>
    <w:rPr>
      <w:sz w:val="24"/>
      <w:szCs w:val="24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83509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3509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3509B"/>
    <w:rPr>
      <w:rFonts w:eastAsiaTheme="majorEastAsia"/>
      <w:kern w:val="0"/>
      <w:sz w:val="20"/>
      <w:szCs w:val="20"/>
      <w:lang w:val="en-CA"/>
      <w14:ligatures w14:val="none"/>
    </w:rPr>
  </w:style>
  <w:style w:type="table" w:styleId="Grigliatabella">
    <w:name w:val="Table Grid"/>
    <w:basedOn w:val="Tabellanormale"/>
    <w:uiPriority w:val="39"/>
    <w:rsid w:val="0083509B"/>
    <w:pPr>
      <w:spacing w:after="0" w:line="240" w:lineRule="auto"/>
    </w:pPr>
    <w:rPr>
      <w:rFonts w:eastAsiaTheme="majorEastAsia"/>
      <w:kern w:val="0"/>
      <w:lang w:val="en-C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uiPriority w:val="42"/>
    <w:rsid w:val="0083509B"/>
    <w:pPr>
      <w:spacing w:after="0" w:line="240" w:lineRule="auto"/>
      <w:jc w:val="both"/>
    </w:pPr>
    <w:rPr>
      <w:rFonts w:ascii="Nirmala UI" w:hAnsi="Nirmala UI" w:cstheme="minorBidi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Stiledidascalia">
    <w:name w:val="Stile didascalia"/>
    <w:basedOn w:val="Carpredefinitoparagrafo"/>
    <w:uiPriority w:val="1"/>
    <w:qFormat/>
    <w:rsid w:val="0083509B"/>
    <w:rPr>
      <w:rFonts w:ascii="Cambria" w:hAnsi="Cambria"/>
      <w:b w:val="0"/>
      <w:sz w:val="20"/>
      <w:lang w:val="en-GB"/>
    </w:rPr>
  </w:style>
  <w:style w:type="paragraph" w:customStyle="1" w:styleId="StileParagrafoelencoAllineatoalcentro">
    <w:name w:val="Stile Paragrafo elenco + Allineato al centro"/>
    <w:basedOn w:val="Paragrafoelenco"/>
    <w:rsid w:val="0083509B"/>
    <w:pPr>
      <w:jc w:val="both"/>
    </w:pPr>
    <w:rPr>
      <w:rFonts w:eastAsia="Times New Roman" w:cs="Times New Roman"/>
      <w:sz w:val="18"/>
      <w:szCs w:val="20"/>
    </w:rPr>
  </w:style>
  <w:style w:type="paragraph" w:customStyle="1" w:styleId="StileDidascaliaGrassetto">
    <w:name w:val="Stile Didascalia + Grassetto"/>
    <w:basedOn w:val="Didascalia"/>
    <w:rsid w:val="0083509B"/>
    <w:pPr>
      <w:keepNext/>
      <w:spacing w:before="120" w:after="480" w:line="360" w:lineRule="auto"/>
    </w:pPr>
    <w:rPr>
      <w:bCs/>
      <w:i w:val="0"/>
      <w:iCs w:val="0"/>
      <w:color w:val="auto"/>
      <w:sz w:val="2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3509B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3509B"/>
    <w:rPr>
      <w:rFonts w:eastAsiaTheme="majorEastAsia"/>
      <w:kern w:val="0"/>
      <w:lang w:val="en-CA"/>
      <w14:ligatures w14:val="none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83509B"/>
    <w:pPr>
      <w:spacing w:after="200"/>
    </w:pPr>
    <w:rPr>
      <w:i/>
      <w:iCs/>
      <w:color w:val="44546A" w:themeColor="text2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55F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55FAD"/>
    <w:rPr>
      <w:rFonts w:eastAsiaTheme="majorEastAsia"/>
      <w:b/>
      <w:bCs/>
      <w:kern w:val="0"/>
      <w:sz w:val="20"/>
      <w:szCs w:val="20"/>
      <w:lang w:val="en-CA"/>
      <w14:ligatures w14:val="none"/>
    </w:rPr>
  </w:style>
  <w:style w:type="paragraph" w:styleId="Revisione">
    <w:name w:val="Revision"/>
    <w:hidden/>
    <w:uiPriority w:val="99"/>
    <w:semiHidden/>
    <w:rsid w:val="00464970"/>
    <w:pPr>
      <w:spacing w:after="0" w:line="240" w:lineRule="auto"/>
    </w:pPr>
    <w:rPr>
      <w:rFonts w:eastAsiaTheme="majorEastAsia"/>
      <w:kern w:val="0"/>
      <w:lang w:val="en-CA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3A5888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A5888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3A5888"/>
    <w:pPr>
      <w:spacing w:after="0" w:line="240" w:lineRule="auto"/>
    </w:pPr>
    <w:rPr>
      <w:rFonts w:eastAsiaTheme="majorEastAsia"/>
      <w:kern w:val="0"/>
      <w:lang w:val="en-CA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95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95B"/>
    <w:rPr>
      <w:rFonts w:ascii="Lucida Grande" w:eastAsiaTheme="majorEastAsia" w:hAnsi="Lucida Grande" w:cs="Lucida Grande"/>
      <w:kern w:val="0"/>
      <w:sz w:val="18"/>
      <w:szCs w:val="18"/>
      <w:lang w:val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2E91A-BFC4-5148-B7E6-EE935FD0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Baldeschi</dc:creator>
  <cp:keywords/>
  <dc:description/>
  <cp:lastModifiedBy>Orlando Tomassini</cp:lastModifiedBy>
  <cp:revision>3</cp:revision>
  <dcterms:created xsi:type="dcterms:W3CDTF">2023-11-13T13:28:00Z</dcterms:created>
  <dcterms:modified xsi:type="dcterms:W3CDTF">2023-11-21T08:15:00Z</dcterms:modified>
</cp:coreProperties>
</file>