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0A0" w:rsidRPr="00836F3B" w:rsidRDefault="006A70A0" w:rsidP="00F729A8">
      <w:pPr>
        <w:spacing w:line="200" w:lineRule="exact"/>
        <w:rPr>
          <w:rFonts w:ascii="Times New Roman" w:hAnsi="Times New Roman" w:cs="Times New Roman"/>
          <w:szCs w:val="21"/>
        </w:rPr>
      </w:pPr>
      <w:proofErr w:type="gramStart"/>
      <w:r w:rsidRPr="00836F3B">
        <w:rPr>
          <w:rFonts w:ascii="Times New Roman" w:hAnsi="Times New Roman" w:cs="Times New Roman" w:hint="eastAsia"/>
          <w:szCs w:val="21"/>
        </w:rPr>
        <w:t xml:space="preserve">Supplementary </w:t>
      </w:r>
      <w:r w:rsidRPr="00836F3B">
        <w:rPr>
          <w:rFonts w:ascii="Times New Roman" w:hAnsi="Times New Roman" w:cs="Times New Roman"/>
          <w:szCs w:val="21"/>
        </w:rPr>
        <w:t>Table 1.</w:t>
      </w:r>
      <w:proofErr w:type="gramEnd"/>
      <w:r w:rsidRPr="00836F3B">
        <w:rPr>
          <w:rFonts w:ascii="Times New Roman" w:hAnsi="Times New Roman" w:cs="Times New Roman"/>
          <w:szCs w:val="21"/>
        </w:rPr>
        <w:t xml:space="preserve"> </w:t>
      </w:r>
      <w:proofErr w:type="gramStart"/>
      <w:r w:rsidRPr="00836F3B">
        <w:rPr>
          <w:rFonts w:ascii="Times New Roman" w:hAnsi="Times New Roman" w:cs="Times New Roman" w:hint="eastAsia"/>
          <w:szCs w:val="21"/>
        </w:rPr>
        <w:t>Clinical and genetic information of the patients without PPRT2 mutation.</w:t>
      </w:r>
      <w:proofErr w:type="gramEnd"/>
    </w:p>
    <w:tbl>
      <w:tblPr>
        <w:tblStyle w:val="a5"/>
        <w:tblW w:w="14034" w:type="dxa"/>
        <w:tblInd w:w="-34" w:type="dxa"/>
        <w:tblLook w:val="04A0"/>
      </w:tblPr>
      <w:tblGrid>
        <w:gridCol w:w="992"/>
        <w:gridCol w:w="982"/>
        <w:gridCol w:w="1161"/>
        <w:gridCol w:w="1402"/>
        <w:gridCol w:w="1275"/>
        <w:gridCol w:w="993"/>
        <w:gridCol w:w="992"/>
        <w:gridCol w:w="1417"/>
        <w:gridCol w:w="1560"/>
        <w:gridCol w:w="3260"/>
      </w:tblGrid>
      <w:tr w:rsidR="00036033" w:rsidRPr="00836F3B" w:rsidTr="00E77B07">
        <w:trPr>
          <w:cnfStyle w:val="100000000000"/>
          <w:trHeight w:val="315"/>
        </w:trPr>
        <w:tc>
          <w:tcPr>
            <w:cnfStyle w:val="001000000000"/>
            <w:tcW w:w="992" w:type="dxa"/>
            <w:noWrap/>
            <w:hideMark/>
          </w:tcPr>
          <w:p w:rsidR="007C63FA" w:rsidRPr="00836F3B" w:rsidRDefault="007C63FA" w:rsidP="00F729A8">
            <w:pPr>
              <w:widowControl/>
              <w:spacing w:line="200" w:lineRule="exact"/>
              <w:jc w:val="left"/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  <w:t>Family</w:t>
            </w:r>
          </w:p>
        </w:tc>
        <w:tc>
          <w:tcPr>
            <w:tcW w:w="982" w:type="dxa"/>
            <w:noWrap/>
            <w:hideMark/>
          </w:tcPr>
          <w:p w:rsidR="007C63FA" w:rsidRPr="00836F3B" w:rsidRDefault="007C63FA" w:rsidP="00F729A8">
            <w:pPr>
              <w:widowControl/>
              <w:spacing w:line="200" w:lineRule="exact"/>
              <w:jc w:val="left"/>
              <w:cnfStyle w:val="100000000000"/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  <w:t>Patient</w:t>
            </w:r>
          </w:p>
        </w:tc>
        <w:tc>
          <w:tcPr>
            <w:tcW w:w="1161" w:type="dxa"/>
            <w:noWrap/>
            <w:hideMark/>
          </w:tcPr>
          <w:p w:rsidR="007C63FA" w:rsidRPr="00836F3B" w:rsidRDefault="007C63FA" w:rsidP="00F729A8">
            <w:pPr>
              <w:widowControl/>
              <w:spacing w:line="200" w:lineRule="exact"/>
              <w:jc w:val="left"/>
              <w:cnfStyle w:val="100000000000"/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  <w:t>Inheritance</w:t>
            </w:r>
          </w:p>
        </w:tc>
        <w:tc>
          <w:tcPr>
            <w:tcW w:w="1402" w:type="dxa"/>
            <w:noWrap/>
            <w:hideMark/>
          </w:tcPr>
          <w:p w:rsidR="007C63FA" w:rsidRPr="00836F3B" w:rsidRDefault="007C63FA" w:rsidP="00F729A8">
            <w:pPr>
              <w:widowControl/>
              <w:spacing w:line="200" w:lineRule="exact"/>
              <w:jc w:val="left"/>
              <w:cnfStyle w:val="100000000000"/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  <w:t>Gender</w:t>
            </w:r>
          </w:p>
        </w:tc>
        <w:tc>
          <w:tcPr>
            <w:tcW w:w="1275" w:type="dxa"/>
            <w:noWrap/>
            <w:hideMark/>
          </w:tcPr>
          <w:p w:rsidR="007C63FA" w:rsidRPr="00836F3B" w:rsidRDefault="007C63FA" w:rsidP="00F729A8">
            <w:pPr>
              <w:widowControl/>
              <w:spacing w:line="200" w:lineRule="exact"/>
              <w:jc w:val="left"/>
              <w:cnfStyle w:val="100000000000"/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  <w:t>Age(y)</w:t>
            </w:r>
          </w:p>
        </w:tc>
        <w:tc>
          <w:tcPr>
            <w:tcW w:w="993" w:type="dxa"/>
            <w:noWrap/>
            <w:hideMark/>
          </w:tcPr>
          <w:p w:rsidR="007C63FA" w:rsidRPr="00836F3B" w:rsidRDefault="007C63FA" w:rsidP="00F729A8">
            <w:pPr>
              <w:widowControl/>
              <w:spacing w:line="200" w:lineRule="exact"/>
              <w:jc w:val="left"/>
              <w:cnfStyle w:val="100000000000"/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  <w:t>PKD(y)</w:t>
            </w:r>
          </w:p>
        </w:tc>
        <w:tc>
          <w:tcPr>
            <w:tcW w:w="992" w:type="dxa"/>
            <w:noWrap/>
            <w:hideMark/>
          </w:tcPr>
          <w:p w:rsidR="007C63FA" w:rsidRPr="00836F3B" w:rsidRDefault="007C63FA" w:rsidP="00F729A8">
            <w:pPr>
              <w:widowControl/>
              <w:spacing w:line="200" w:lineRule="exact"/>
              <w:jc w:val="left"/>
              <w:cnfStyle w:val="100000000000"/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  <w:t>IC(m)</w:t>
            </w:r>
          </w:p>
        </w:tc>
        <w:tc>
          <w:tcPr>
            <w:tcW w:w="1417" w:type="dxa"/>
            <w:shd w:val="clear" w:color="auto" w:fill="auto"/>
          </w:tcPr>
          <w:p w:rsidR="00000000" w:rsidRDefault="00FB2F51" w:rsidP="00E77B07">
            <w:pPr>
              <w:widowControl/>
              <w:jc w:val="left"/>
              <w:cnfStyle w:val="100000000000"/>
              <w:rPr>
                <w:rFonts w:ascii="Times New Roman" w:eastAsia="宋体" w:hAnsi="Times New Roman" w:cs="Times New Roman"/>
                <w:b w:val="0"/>
                <w:bCs w:val="0"/>
                <w:color w:val="auto"/>
                <w:kern w:val="0"/>
                <w:szCs w:val="21"/>
              </w:rPr>
            </w:pPr>
            <w:r w:rsidRPr="000E5C2B">
              <w:rPr>
                <w:rFonts w:ascii="Times New Roman" w:eastAsia="宋体" w:hAnsi="Times New Roman" w:cs="Times New Roman" w:hint="eastAsia"/>
                <w:b w:val="0"/>
                <w:kern w:val="0"/>
                <w:szCs w:val="21"/>
              </w:rPr>
              <w:t>Duration of attacks</w:t>
            </w:r>
            <w:ins w:id="0" w:author="acer" w:date="2017-11-14T18:39:00Z">
              <w:r w:rsidR="00E77B07">
                <w:rPr>
                  <w:rFonts w:ascii="Times New Roman" w:eastAsia="宋体" w:hAnsi="Times New Roman" w:cs="Times New Roman" w:hint="eastAsia"/>
                  <w:b w:val="0"/>
                  <w:kern w:val="0"/>
                  <w:szCs w:val="21"/>
                </w:rPr>
                <w:t>(</w:t>
              </w:r>
            </w:ins>
            <w:r w:rsidRPr="000E5C2B">
              <w:rPr>
                <w:rFonts w:ascii="Times New Roman" w:eastAsia="宋体" w:hAnsi="Times New Roman" w:cs="Times New Roman" w:hint="eastAsia"/>
                <w:b w:val="0"/>
                <w:kern w:val="0"/>
                <w:szCs w:val="21"/>
              </w:rPr>
              <w:t>s</w:t>
            </w:r>
            <w:ins w:id="1" w:author="acer" w:date="2017-11-14T18:40:00Z">
              <w:r w:rsidR="00E77B07">
                <w:rPr>
                  <w:rFonts w:ascii="Times New Roman" w:eastAsia="宋体" w:hAnsi="Times New Roman" w:cs="Times New Roman" w:hint="eastAsia"/>
                  <w:b w:val="0"/>
                  <w:kern w:val="0"/>
                  <w:szCs w:val="21"/>
                </w:rPr>
                <w:t>)</w:t>
              </w:r>
            </w:ins>
          </w:p>
        </w:tc>
        <w:tc>
          <w:tcPr>
            <w:tcW w:w="1560" w:type="dxa"/>
            <w:shd w:val="clear" w:color="auto" w:fill="auto"/>
          </w:tcPr>
          <w:p w:rsidR="007C63FA" w:rsidRPr="00836F3B" w:rsidRDefault="00FB2F51" w:rsidP="00F729A8">
            <w:pPr>
              <w:widowControl/>
              <w:spacing w:line="200" w:lineRule="exact"/>
              <w:jc w:val="left"/>
              <w:cnfStyle w:val="1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2" w:author="HP" w:date="2017-11-10T22:19:00Z">
              <w:r w:rsidRPr="000E5C2B">
                <w:rPr>
                  <w:rFonts w:ascii="Times New Roman" w:eastAsia="宋体" w:hAnsi="Times New Roman" w:cs="Times New Roman" w:hint="eastAsia"/>
                  <w:b w:val="0"/>
                  <w:kern w:val="0"/>
                  <w:szCs w:val="21"/>
                </w:rPr>
                <w:t>Frequency</w:t>
              </w:r>
            </w:ins>
          </w:p>
        </w:tc>
        <w:tc>
          <w:tcPr>
            <w:tcW w:w="3260" w:type="dxa"/>
            <w:shd w:val="clear" w:color="auto" w:fill="auto"/>
          </w:tcPr>
          <w:p w:rsidR="007C63FA" w:rsidRPr="00836F3B" w:rsidRDefault="00FB2F51" w:rsidP="00F729A8">
            <w:pPr>
              <w:widowControl/>
              <w:spacing w:line="200" w:lineRule="exact"/>
              <w:jc w:val="left"/>
              <w:cnfStyle w:val="1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3" w:author="HP" w:date="2017-11-10T22:19:00Z">
              <w:r w:rsidRPr="000E5C2B">
                <w:rPr>
                  <w:rFonts w:ascii="Times New Roman" w:eastAsia="宋体" w:hAnsi="Times New Roman" w:cs="Times New Roman"/>
                  <w:b w:val="0"/>
                  <w:kern w:val="0"/>
                  <w:szCs w:val="21"/>
                </w:rPr>
                <w:t>P</w:t>
              </w:r>
              <w:r w:rsidRPr="000E5C2B">
                <w:rPr>
                  <w:rFonts w:ascii="Times New Roman" w:eastAsia="宋体" w:hAnsi="Times New Roman" w:cs="Times New Roman" w:hint="eastAsia"/>
                  <w:b w:val="0"/>
                  <w:kern w:val="0"/>
                  <w:szCs w:val="21"/>
                </w:rPr>
                <w:t>henotype and laterality</w:t>
              </w:r>
            </w:ins>
          </w:p>
        </w:tc>
      </w:tr>
      <w:tr w:rsidR="00036033" w:rsidRPr="00836F3B" w:rsidTr="00E77B07">
        <w:trPr>
          <w:cnfStyle w:val="000000100000"/>
          <w:trHeight w:val="315"/>
        </w:trPr>
        <w:tc>
          <w:tcPr>
            <w:cnfStyle w:val="001000000000"/>
            <w:tcW w:w="992" w:type="dxa"/>
            <w:shd w:val="clear" w:color="auto" w:fill="auto"/>
            <w:noWrap/>
            <w:hideMark/>
          </w:tcPr>
          <w:p w:rsidR="007C63FA" w:rsidRPr="00836F3B" w:rsidRDefault="007C63FA" w:rsidP="00F729A8">
            <w:pPr>
              <w:widowControl/>
              <w:spacing w:line="200" w:lineRule="exact"/>
              <w:jc w:val="left"/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  <w:t>13</w:t>
            </w:r>
          </w:p>
        </w:tc>
        <w:tc>
          <w:tcPr>
            <w:tcW w:w="982" w:type="dxa"/>
            <w:shd w:val="clear" w:color="auto" w:fill="auto"/>
            <w:noWrap/>
            <w:hideMark/>
          </w:tcPr>
          <w:p w:rsidR="007C63FA" w:rsidRPr="00836F3B" w:rsidRDefault="007C63FA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I:1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7C63FA" w:rsidRPr="00836F3B" w:rsidRDefault="007C63FA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AD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7C63FA" w:rsidRPr="00836F3B" w:rsidRDefault="007C63FA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C63FA" w:rsidRPr="00836F3B" w:rsidRDefault="007C63FA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39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7C63FA" w:rsidRPr="00836F3B" w:rsidRDefault="007C63FA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C63FA" w:rsidRPr="00836F3B" w:rsidRDefault="007C63FA" w:rsidP="00F729A8">
            <w:pPr>
              <w:spacing w:line="200" w:lineRule="exact"/>
              <w:cnfStyle w:val="000000100000"/>
              <w:rPr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None</w:t>
            </w:r>
          </w:p>
        </w:tc>
        <w:tc>
          <w:tcPr>
            <w:tcW w:w="1417" w:type="dxa"/>
            <w:shd w:val="clear" w:color="auto" w:fill="auto"/>
          </w:tcPr>
          <w:p w:rsidR="007C63FA" w:rsidRPr="00836F3B" w:rsidRDefault="003C5F46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4" w:author="HP" w:date="2017-11-11T07:17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&lt;5</w:t>
              </w:r>
            </w:ins>
          </w:p>
        </w:tc>
        <w:tc>
          <w:tcPr>
            <w:tcW w:w="1560" w:type="dxa"/>
            <w:shd w:val="clear" w:color="auto" w:fill="auto"/>
          </w:tcPr>
          <w:p w:rsidR="007C63FA" w:rsidRPr="00836F3B" w:rsidRDefault="003C5F46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5" w:author="HP" w:date="2017-11-11T07:17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1</w:t>
              </w:r>
            </w:ins>
            <w:ins w:id="6" w:author="HP" w:date="2017-11-11T07:15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-</w:t>
              </w:r>
            </w:ins>
            <w:ins w:id="7" w:author="HP" w:date="2017-11-11T07:17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3</w:t>
              </w:r>
            </w:ins>
            <w:ins w:id="8" w:author="HP" w:date="2017-11-11T07:15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attacks/d</w:t>
              </w:r>
            </w:ins>
          </w:p>
        </w:tc>
        <w:tc>
          <w:tcPr>
            <w:tcW w:w="3260" w:type="dxa"/>
            <w:shd w:val="clear" w:color="auto" w:fill="auto"/>
          </w:tcPr>
          <w:p w:rsidR="007C63FA" w:rsidRPr="00836F3B" w:rsidRDefault="003C5F46" w:rsidP="003C5F46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9" w:author="HP" w:date="2017-11-11T07:16:00Z">
              <w:r>
                <w:rPr>
                  <w:rFonts w:ascii="Times New Roman" w:eastAsia="宋体" w:hAnsi="Times New Roman" w:cs="Times New Roman"/>
                  <w:kern w:val="0"/>
                  <w:szCs w:val="21"/>
                </w:rPr>
                <w:t>B</w:t>
              </w:r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ilateral </w:t>
              </w:r>
              <w:proofErr w:type="spellStart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dystonic</w:t>
              </w:r>
              <w:proofErr w:type="spellEnd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movements</w:t>
              </w:r>
            </w:ins>
          </w:p>
        </w:tc>
      </w:tr>
      <w:tr w:rsidR="00036033" w:rsidRPr="00836F3B" w:rsidTr="00E77B07">
        <w:trPr>
          <w:trHeight w:val="315"/>
        </w:trPr>
        <w:tc>
          <w:tcPr>
            <w:cnfStyle w:val="001000000000"/>
            <w:tcW w:w="992" w:type="dxa"/>
            <w:shd w:val="clear" w:color="auto" w:fill="auto"/>
            <w:noWrap/>
            <w:hideMark/>
          </w:tcPr>
          <w:p w:rsidR="003C5F46" w:rsidRPr="00836F3B" w:rsidRDefault="003C5F46" w:rsidP="00F729A8">
            <w:pPr>
              <w:widowControl/>
              <w:spacing w:line="200" w:lineRule="exact"/>
              <w:jc w:val="left"/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  <w:t xml:space="preserve">　</w:t>
            </w:r>
          </w:p>
        </w:tc>
        <w:tc>
          <w:tcPr>
            <w:tcW w:w="982" w:type="dxa"/>
            <w:shd w:val="clear" w:color="auto" w:fill="auto"/>
            <w:noWrap/>
            <w:hideMark/>
          </w:tcPr>
          <w:p w:rsidR="003C5F46" w:rsidRPr="00836F3B" w:rsidRDefault="003C5F46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II:1p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3C5F46" w:rsidRPr="00836F3B" w:rsidRDefault="003C5F46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AD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3C5F46" w:rsidRPr="00836F3B" w:rsidRDefault="003C5F46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3C5F46" w:rsidRPr="00836F3B" w:rsidRDefault="003C5F46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12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3C5F46" w:rsidRPr="00836F3B" w:rsidRDefault="003C5F46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3C5F46" w:rsidRPr="00836F3B" w:rsidRDefault="003C5F46" w:rsidP="00F729A8">
            <w:pPr>
              <w:spacing w:line="200" w:lineRule="exact"/>
              <w:cnfStyle w:val="000000000000"/>
              <w:rPr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None</w:t>
            </w:r>
          </w:p>
        </w:tc>
        <w:tc>
          <w:tcPr>
            <w:tcW w:w="1417" w:type="dxa"/>
            <w:shd w:val="clear" w:color="auto" w:fill="auto"/>
          </w:tcPr>
          <w:p w:rsidR="003C5F46" w:rsidRPr="00836F3B" w:rsidRDefault="003C5F46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0" w:author="HP" w:date="2017-11-11T07:16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5-10</w:t>
              </w:r>
            </w:ins>
          </w:p>
        </w:tc>
        <w:tc>
          <w:tcPr>
            <w:tcW w:w="1560" w:type="dxa"/>
            <w:shd w:val="clear" w:color="auto" w:fill="auto"/>
          </w:tcPr>
          <w:p w:rsidR="003C5F46" w:rsidRPr="00836F3B" w:rsidRDefault="003C5F46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1" w:author="HP" w:date="2017-11-11T07:16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2-5 attacks/d</w:t>
              </w:r>
            </w:ins>
          </w:p>
        </w:tc>
        <w:tc>
          <w:tcPr>
            <w:tcW w:w="3260" w:type="dxa"/>
            <w:shd w:val="clear" w:color="auto" w:fill="auto"/>
          </w:tcPr>
          <w:p w:rsidR="003C5F46" w:rsidRPr="00836F3B" w:rsidRDefault="003C5F46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2" w:author="HP" w:date="2017-11-11T07:16:00Z">
              <w:r>
                <w:rPr>
                  <w:rFonts w:ascii="Times New Roman" w:eastAsia="宋体" w:hAnsi="Times New Roman" w:cs="Times New Roman"/>
                  <w:kern w:val="0"/>
                  <w:szCs w:val="21"/>
                </w:rPr>
                <w:t>B</w:t>
              </w:r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ilateral </w:t>
              </w:r>
              <w:proofErr w:type="spellStart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dystonic</w:t>
              </w:r>
              <w:proofErr w:type="spellEnd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movements</w:t>
              </w:r>
            </w:ins>
          </w:p>
        </w:tc>
      </w:tr>
      <w:tr w:rsidR="00036033" w:rsidRPr="00836F3B" w:rsidTr="00E77B07">
        <w:trPr>
          <w:cnfStyle w:val="000000100000"/>
          <w:trHeight w:val="315"/>
        </w:trPr>
        <w:tc>
          <w:tcPr>
            <w:cnfStyle w:val="001000000000"/>
            <w:tcW w:w="992" w:type="dxa"/>
            <w:shd w:val="clear" w:color="auto" w:fill="auto"/>
            <w:noWrap/>
            <w:hideMark/>
          </w:tcPr>
          <w:p w:rsidR="00036033" w:rsidRPr="00836F3B" w:rsidRDefault="00036033" w:rsidP="00F729A8">
            <w:pPr>
              <w:widowControl/>
              <w:spacing w:line="200" w:lineRule="exact"/>
              <w:jc w:val="left"/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  <w:t>14</w:t>
            </w:r>
          </w:p>
        </w:tc>
        <w:tc>
          <w:tcPr>
            <w:tcW w:w="982" w:type="dxa"/>
            <w:shd w:val="clear" w:color="auto" w:fill="auto"/>
            <w:noWrap/>
            <w:hideMark/>
          </w:tcPr>
          <w:p w:rsidR="00036033" w:rsidRPr="00836F3B" w:rsidRDefault="00036033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I:2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036033" w:rsidRPr="00836F3B" w:rsidRDefault="00036033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AD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036033" w:rsidRPr="00836F3B" w:rsidRDefault="00036033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36033" w:rsidRPr="00836F3B" w:rsidRDefault="00036033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41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036033" w:rsidRPr="00836F3B" w:rsidRDefault="00036033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6033" w:rsidRPr="00836F3B" w:rsidRDefault="00036033" w:rsidP="00F729A8">
            <w:pPr>
              <w:spacing w:line="200" w:lineRule="exact"/>
              <w:cnfStyle w:val="000000100000"/>
              <w:rPr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None</w:t>
            </w:r>
          </w:p>
        </w:tc>
        <w:tc>
          <w:tcPr>
            <w:tcW w:w="1417" w:type="dxa"/>
            <w:shd w:val="clear" w:color="auto" w:fill="auto"/>
          </w:tcPr>
          <w:p w:rsidR="00036033" w:rsidRPr="00836F3B" w:rsidRDefault="00036033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3" w:author="HP" w:date="2017-11-11T07:25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15-20</w:t>
              </w:r>
            </w:ins>
          </w:p>
        </w:tc>
        <w:tc>
          <w:tcPr>
            <w:tcW w:w="1560" w:type="dxa"/>
            <w:shd w:val="clear" w:color="auto" w:fill="auto"/>
          </w:tcPr>
          <w:p w:rsidR="00036033" w:rsidRPr="00836F3B" w:rsidRDefault="00036033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4" w:author="HP" w:date="2017-11-11T07:25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5-10 attacks/d</w:t>
              </w:r>
            </w:ins>
          </w:p>
        </w:tc>
        <w:tc>
          <w:tcPr>
            <w:tcW w:w="3260" w:type="dxa"/>
            <w:shd w:val="clear" w:color="auto" w:fill="auto"/>
          </w:tcPr>
          <w:p w:rsidR="00036033" w:rsidRPr="00836F3B" w:rsidRDefault="00036033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5" w:author="HP" w:date="2017-11-11T07:25:00Z">
              <w:r>
                <w:rPr>
                  <w:rFonts w:ascii="Times New Roman" w:eastAsia="宋体" w:hAnsi="Times New Roman" w:cs="Times New Roman"/>
                  <w:kern w:val="0"/>
                  <w:szCs w:val="21"/>
                </w:rPr>
                <w:t>B</w:t>
              </w:r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ilateral </w:t>
              </w:r>
              <w:proofErr w:type="spellStart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dystonic</w:t>
              </w:r>
              <w:proofErr w:type="spellEnd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movements</w:t>
              </w:r>
            </w:ins>
          </w:p>
        </w:tc>
      </w:tr>
      <w:tr w:rsidR="00036033" w:rsidRPr="00836F3B" w:rsidTr="00E77B07">
        <w:trPr>
          <w:trHeight w:val="315"/>
        </w:trPr>
        <w:tc>
          <w:tcPr>
            <w:cnfStyle w:val="001000000000"/>
            <w:tcW w:w="992" w:type="dxa"/>
            <w:shd w:val="clear" w:color="auto" w:fill="auto"/>
            <w:noWrap/>
            <w:hideMark/>
          </w:tcPr>
          <w:p w:rsidR="00036033" w:rsidRPr="00836F3B" w:rsidRDefault="00036033" w:rsidP="00F729A8">
            <w:pPr>
              <w:widowControl/>
              <w:spacing w:line="200" w:lineRule="exact"/>
              <w:jc w:val="left"/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  <w:t xml:space="preserve">　</w:t>
            </w:r>
          </w:p>
        </w:tc>
        <w:tc>
          <w:tcPr>
            <w:tcW w:w="982" w:type="dxa"/>
            <w:shd w:val="clear" w:color="auto" w:fill="auto"/>
            <w:noWrap/>
            <w:hideMark/>
          </w:tcPr>
          <w:p w:rsidR="00036033" w:rsidRPr="00836F3B" w:rsidRDefault="00036033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II:1p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036033" w:rsidRPr="00836F3B" w:rsidRDefault="00036033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AD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036033" w:rsidRPr="00836F3B" w:rsidRDefault="00036033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36033" w:rsidRPr="00836F3B" w:rsidRDefault="00036033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18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036033" w:rsidRPr="00836F3B" w:rsidRDefault="00036033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6033" w:rsidRPr="00836F3B" w:rsidRDefault="00036033" w:rsidP="00F729A8">
            <w:pPr>
              <w:spacing w:line="200" w:lineRule="exact"/>
              <w:cnfStyle w:val="000000000000"/>
              <w:rPr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None</w:t>
            </w:r>
          </w:p>
        </w:tc>
        <w:tc>
          <w:tcPr>
            <w:tcW w:w="1417" w:type="dxa"/>
            <w:shd w:val="clear" w:color="auto" w:fill="auto"/>
          </w:tcPr>
          <w:p w:rsidR="00036033" w:rsidRPr="00836F3B" w:rsidRDefault="00036033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6" w:author="HP" w:date="2017-11-11T07:21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5-10</w:t>
              </w:r>
            </w:ins>
          </w:p>
        </w:tc>
        <w:tc>
          <w:tcPr>
            <w:tcW w:w="1560" w:type="dxa"/>
            <w:shd w:val="clear" w:color="auto" w:fill="auto"/>
          </w:tcPr>
          <w:p w:rsidR="00036033" w:rsidRPr="00836F3B" w:rsidRDefault="00036033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7" w:author="HP" w:date="2017-11-11T07:23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5-10 attacks/d</w:t>
              </w:r>
            </w:ins>
          </w:p>
        </w:tc>
        <w:tc>
          <w:tcPr>
            <w:tcW w:w="3260" w:type="dxa"/>
            <w:shd w:val="clear" w:color="auto" w:fill="auto"/>
          </w:tcPr>
          <w:p w:rsidR="00036033" w:rsidRPr="00836F3B" w:rsidRDefault="00036033" w:rsidP="00036033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8" w:author="HP" w:date="2017-11-11T07:24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Right-sided </w:t>
              </w:r>
              <w:proofErr w:type="spellStart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dystonic</w:t>
              </w:r>
              <w:proofErr w:type="spellEnd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movements</w:t>
              </w:r>
            </w:ins>
          </w:p>
        </w:tc>
      </w:tr>
      <w:tr w:rsidR="00036033" w:rsidRPr="00836F3B" w:rsidTr="00E77B07">
        <w:trPr>
          <w:cnfStyle w:val="000000100000"/>
          <w:trHeight w:val="315"/>
        </w:trPr>
        <w:tc>
          <w:tcPr>
            <w:cnfStyle w:val="001000000000"/>
            <w:tcW w:w="992" w:type="dxa"/>
            <w:shd w:val="clear" w:color="auto" w:fill="auto"/>
            <w:noWrap/>
            <w:hideMark/>
          </w:tcPr>
          <w:p w:rsidR="00036033" w:rsidRPr="00836F3B" w:rsidRDefault="00036033" w:rsidP="00F729A8">
            <w:pPr>
              <w:widowControl/>
              <w:spacing w:line="200" w:lineRule="exact"/>
              <w:jc w:val="left"/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  <w:t>15</w:t>
            </w:r>
          </w:p>
        </w:tc>
        <w:tc>
          <w:tcPr>
            <w:tcW w:w="982" w:type="dxa"/>
            <w:shd w:val="clear" w:color="auto" w:fill="auto"/>
            <w:noWrap/>
            <w:hideMark/>
          </w:tcPr>
          <w:p w:rsidR="00036033" w:rsidRPr="00836F3B" w:rsidRDefault="00036033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I:1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036033" w:rsidRPr="00836F3B" w:rsidRDefault="00036033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AD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036033" w:rsidRPr="00836F3B" w:rsidRDefault="00036033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36033" w:rsidRPr="00836F3B" w:rsidRDefault="00036033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45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036033" w:rsidRPr="00836F3B" w:rsidRDefault="00036033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6033" w:rsidRPr="00836F3B" w:rsidRDefault="00036033" w:rsidP="00F729A8">
            <w:pPr>
              <w:spacing w:line="200" w:lineRule="exact"/>
              <w:cnfStyle w:val="000000100000"/>
              <w:rPr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None</w:t>
            </w:r>
          </w:p>
        </w:tc>
        <w:tc>
          <w:tcPr>
            <w:tcW w:w="1417" w:type="dxa"/>
            <w:shd w:val="clear" w:color="auto" w:fill="auto"/>
          </w:tcPr>
          <w:p w:rsidR="00036033" w:rsidRPr="00836F3B" w:rsidRDefault="00036033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9" w:author="HP" w:date="2017-11-11T07:28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&lt;5</w:t>
              </w:r>
            </w:ins>
          </w:p>
        </w:tc>
        <w:tc>
          <w:tcPr>
            <w:tcW w:w="1560" w:type="dxa"/>
            <w:shd w:val="clear" w:color="auto" w:fill="auto"/>
          </w:tcPr>
          <w:p w:rsidR="00036033" w:rsidRPr="00836F3B" w:rsidRDefault="00036033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20" w:author="HP" w:date="2017-11-11T07:29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2-5</w:t>
              </w:r>
            </w:ins>
            <w:ins w:id="21" w:author="HP" w:date="2017-11-11T07:28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attacks/d</w:t>
              </w:r>
            </w:ins>
          </w:p>
        </w:tc>
        <w:tc>
          <w:tcPr>
            <w:tcW w:w="3260" w:type="dxa"/>
            <w:shd w:val="clear" w:color="auto" w:fill="auto"/>
          </w:tcPr>
          <w:p w:rsidR="00036033" w:rsidRPr="00836F3B" w:rsidRDefault="00036033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22" w:author="HP" w:date="2017-11-11T07:28:00Z">
              <w:r>
                <w:rPr>
                  <w:rFonts w:ascii="Times New Roman" w:eastAsia="宋体" w:hAnsi="Times New Roman" w:cs="Times New Roman"/>
                  <w:kern w:val="0"/>
                  <w:szCs w:val="21"/>
                </w:rPr>
                <w:t>B</w:t>
              </w:r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ilateral </w:t>
              </w:r>
              <w:proofErr w:type="spellStart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dystonic</w:t>
              </w:r>
              <w:proofErr w:type="spellEnd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movements</w:t>
              </w:r>
            </w:ins>
          </w:p>
        </w:tc>
      </w:tr>
      <w:tr w:rsidR="00036033" w:rsidRPr="00836F3B" w:rsidTr="00E77B07">
        <w:trPr>
          <w:trHeight w:val="315"/>
        </w:trPr>
        <w:tc>
          <w:tcPr>
            <w:cnfStyle w:val="001000000000"/>
            <w:tcW w:w="992" w:type="dxa"/>
            <w:shd w:val="clear" w:color="auto" w:fill="auto"/>
            <w:noWrap/>
            <w:hideMark/>
          </w:tcPr>
          <w:p w:rsidR="00036033" w:rsidRPr="00836F3B" w:rsidRDefault="00036033" w:rsidP="00F729A8">
            <w:pPr>
              <w:widowControl/>
              <w:spacing w:line="200" w:lineRule="exact"/>
              <w:jc w:val="left"/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  <w:t xml:space="preserve">　</w:t>
            </w:r>
          </w:p>
        </w:tc>
        <w:tc>
          <w:tcPr>
            <w:tcW w:w="982" w:type="dxa"/>
            <w:shd w:val="clear" w:color="auto" w:fill="auto"/>
            <w:noWrap/>
            <w:hideMark/>
          </w:tcPr>
          <w:p w:rsidR="00036033" w:rsidRPr="00836F3B" w:rsidRDefault="00036033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II:1p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036033" w:rsidRPr="00836F3B" w:rsidRDefault="00036033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AD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036033" w:rsidRPr="00836F3B" w:rsidRDefault="00036033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36033" w:rsidRPr="00836F3B" w:rsidRDefault="00036033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036033" w:rsidRPr="00836F3B" w:rsidRDefault="00036033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6033" w:rsidRPr="00836F3B" w:rsidRDefault="00036033" w:rsidP="00F729A8">
            <w:pPr>
              <w:spacing w:line="200" w:lineRule="exact"/>
              <w:cnfStyle w:val="000000000000"/>
              <w:rPr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None</w:t>
            </w:r>
          </w:p>
        </w:tc>
        <w:tc>
          <w:tcPr>
            <w:tcW w:w="1417" w:type="dxa"/>
            <w:shd w:val="clear" w:color="auto" w:fill="auto"/>
          </w:tcPr>
          <w:p w:rsidR="00036033" w:rsidRPr="00836F3B" w:rsidRDefault="00036033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23" w:author="HP" w:date="2017-11-11T07:28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&lt;5</w:t>
              </w:r>
            </w:ins>
          </w:p>
        </w:tc>
        <w:tc>
          <w:tcPr>
            <w:tcW w:w="1560" w:type="dxa"/>
            <w:shd w:val="clear" w:color="auto" w:fill="auto"/>
          </w:tcPr>
          <w:p w:rsidR="00036033" w:rsidRPr="00836F3B" w:rsidRDefault="00036033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24" w:author="HP" w:date="2017-11-11T07:28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1-2 attacks/d</w:t>
              </w:r>
            </w:ins>
          </w:p>
        </w:tc>
        <w:tc>
          <w:tcPr>
            <w:tcW w:w="3260" w:type="dxa"/>
            <w:shd w:val="clear" w:color="auto" w:fill="auto"/>
          </w:tcPr>
          <w:p w:rsidR="00036033" w:rsidRPr="00836F3B" w:rsidRDefault="00036033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25" w:author="HP" w:date="2017-11-11T07:28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Left-sided </w:t>
              </w:r>
              <w:proofErr w:type="spellStart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dystonic</w:t>
              </w:r>
              <w:proofErr w:type="spellEnd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movements</w:t>
              </w:r>
            </w:ins>
          </w:p>
        </w:tc>
      </w:tr>
      <w:tr w:rsidR="00036033" w:rsidRPr="00836F3B" w:rsidTr="00E77B07">
        <w:trPr>
          <w:cnfStyle w:val="000000100000"/>
          <w:trHeight w:val="315"/>
        </w:trPr>
        <w:tc>
          <w:tcPr>
            <w:cnfStyle w:val="001000000000"/>
            <w:tcW w:w="992" w:type="dxa"/>
            <w:shd w:val="clear" w:color="auto" w:fill="auto"/>
            <w:noWrap/>
            <w:hideMark/>
          </w:tcPr>
          <w:p w:rsidR="00036033" w:rsidRPr="00836F3B" w:rsidRDefault="00036033" w:rsidP="00F729A8">
            <w:pPr>
              <w:widowControl/>
              <w:spacing w:line="200" w:lineRule="exact"/>
              <w:jc w:val="left"/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  <w:t>16</w:t>
            </w:r>
          </w:p>
        </w:tc>
        <w:tc>
          <w:tcPr>
            <w:tcW w:w="982" w:type="dxa"/>
            <w:shd w:val="clear" w:color="auto" w:fill="auto"/>
            <w:noWrap/>
            <w:hideMark/>
          </w:tcPr>
          <w:p w:rsidR="00036033" w:rsidRPr="00836F3B" w:rsidRDefault="00036033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I:1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036033" w:rsidRPr="00836F3B" w:rsidRDefault="00036033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AD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036033" w:rsidRPr="00836F3B" w:rsidRDefault="00036033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36033" w:rsidRPr="00836F3B" w:rsidRDefault="00036033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41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036033" w:rsidRPr="00836F3B" w:rsidRDefault="00036033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36033" w:rsidRPr="00836F3B" w:rsidRDefault="00036033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036033" w:rsidRPr="00836F3B" w:rsidRDefault="00EB21C2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26" w:author="HP" w:date="2017-11-11T07:36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10-15</w:t>
              </w:r>
            </w:ins>
          </w:p>
        </w:tc>
        <w:tc>
          <w:tcPr>
            <w:tcW w:w="1560" w:type="dxa"/>
            <w:shd w:val="clear" w:color="auto" w:fill="auto"/>
          </w:tcPr>
          <w:p w:rsidR="00036033" w:rsidRPr="00836F3B" w:rsidRDefault="00EB21C2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27" w:author="HP" w:date="2017-11-11T07:36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5-10 attacks/d</w:t>
              </w:r>
            </w:ins>
          </w:p>
        </w:tc>
        <w:tc>
          <w:tcPr>
            <w:tcW w:w="3260" w:type="dxa"/>
            <w:shd w:val="clear" w:color="auto" w:fill="auto"/>
          </w:tcPr>
          <w:p w:rsidR="00036033" w:rsidRPr="00836F3B" w:rsidRDefault="00EB21C2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28" w:author="HP" w:date="2017-11-11T07:36:00Z">
              <w:r>
                <w:rPr>
                  <w:rFonts w:ascii="Times New Roman" w:eastAsia="宋体" w:hAnsi="Times New Roman" w:cs="Times New Roman"/>
                  <w:kern w:val="0"/>
                  <w:szCs w:val="21"/>
                </w:rPr>
                <w:t>B</w:t>
              </w:r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ilateral </w:t>
              </w:r>
              <w:proofErr w:type="spellStart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dystonic</w:t>
              </w:r>
              <w:proofErr w:type="spellEnd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movements</w:t>
              </w:r>
            </w:ins>
          </w:p>
        </w:tc>
      </w:tr>
      <w:tr w:rsidR="00EB21C2" w:rsidRPr="00836F3B" w:rsidTr="00E77B07">
        <w:trPr>
          <w:trHeight w:val="315"/>
        </w:trPr>
        <w:tc>
          <w:tcPr>
            <w:cnfStyle w:val="001000000000"/>
            <w:tcW w:w="992" w:type="dxa"/>
            <w:shd w:val="clear" w:color="auto" w:fill="auto"/>
            <w:noWrap/>
            <w:hideMark/>
          </w:tcPr>
          <w:p w:rsidR="00EB21C2" w:rsidRPr="00836F3B" w:rsidRDefault="00EB21C2" w:rsidP="00F729A8">
            <w:pPr>
              <w:widowControl/>
              <w:spacing w:line="200" w:lineRule="exact"/>
              <w:jc w:val="left"/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  <w:t xml:space="preserve">　</w:t>
            </w:r>
          </w:p>
        </w:tc>
        <w:tc>
          <w:tcPr>
            <w:tcW w:w="982" w:type="dxa"/>
            <w:shd w:val="clear" w:color="auto" w:fill="auto"/>
            <w:noWrap/>
            <w:hideMark/>
          </w:tcPr>
          <w:p w:rsidR="00EB21C2" w:rsidRPr="00836F3B" w:rsidRDefault="00EB21C2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II:1p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EB21C2" w:rsidRPr="00836F3B" w:rsidRDefault="00EB21C2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AD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EB21C2" w:rsidRPr="00836F3B" w:rsidRDefault="00EB21C2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EB21C2" w:rsidRPr="00836F3B" w:rsidRDefault="00EB21C2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EB21C2" w:rsidRPr="00836F3B" w:rsidRDefault="00EB21C2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B21C2" w:rsidRPr="00836F3B" w:rsidRDefault="00EB21C2" w:rsidP="00F729A8">
            <w:pPr>
              <w:spacing w:line="200" w:lineRule="exact"/>
              <w:cnfStyle w:val="000000000000"/>
              <w:rPr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None</w:t>
            </w:r>
          </w:p>
        </w:tc>
        <w:tc>
          <w:tcPr>
            <w:tcW w:w="1417" w:type="dxa"/>
            <w:shd w:val="clear" w:color="auto" w:fill="auto"/>
          </w:tcPr>
          <w:p w:rsidR="00EB21C2" w:rsidRPr="00836F3B" w:rsidRDefault="00EB21C2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29" w:author="HP" w:date="2017-11-11T07:35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&lt;5</w:t>
              </w:r>
            </w:ins>
          </w:p>
        </w:tc>
        <w:tc>
          <w:tcPr>
            <w:tcW w:w="1560" w:type="dxa"/>
            <w:shd w:val="clear" w:color="auto" w:fill="auto"/>
          </w:tcPr>
          <w:p w:rsidR="00EB21C2" w:rsidRPr="00836F3B" w:rsidRDefault="00EB21C2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30" w:author="HP" w:date="2017-11-11T07:35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2-5 attacks/d</w:t>
              </w:r>
            </w:ins>
          </w:p>
        </w:tc>
        <w:tc>
          <w:tcPr>
            <w:tcW w:w="3260" w:type="dxa"/>
            <w:shd w:val="clear" w:color="auto" w:fill="auto"/>
          </w:tcPr>
          <w:p w:rsidR="00EB21C2" w:rsidRPr="00836F3B" w:rsidRDefault="00EB21C2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31" w:author="HP" w:date="2017-11-11T07:35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Left-sided </w:t>
              </w:r>
              <w:proofErr w:type="spellStart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dystonic</w:t>
              </w:r>
              <w:proofErr w:type="spellEnd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movements</w:t>
              </w:r>
            </w:ins>
          </w:p>
        </w:tc>
      </w:tr>
      <w:tr w:rsidR="00EB21C2" w:rsidRPr="00836F3B" w:rsidTr="00E77B07">
        <w:trPr>
          <w:cnfStyle w:val="000000100000"/>
          <w:trHeight w:val="315"/>
        </w:trPr>
        <w:tc>
          <w:tcPr>
            <w:cnfStyle w:val="001000000000"/>
            <w:tcW w:w="992" w:type="dxa"/>
            <w:shd w:val="clear" w:color="auto" w:fill="auto"/>
            <w:noWrap/>
            <w:hideMark/>
          </w:tcPr>
          <w:p w:rsidR="00EB21C2" w:rsidRPr="00836F3B" w:rsidRDefault="00EB21C2" w:rsidP="00F729A8">
            <w:pPr>
              <w:widowControl/>
              <w:spacing w:line="200" w:lineRule="exact"/>
              <w:jc w:val="left"/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  <w:t>17</w:t>
            </w:r>
          </w:p>
        </w:tc>
        <w:tc>
          <w:tcPr>
            <w:tcW w:w="982" w:type="dxa"/>
            <w:shd w:val="clear" w:color="auto" w:fill="auto"/>
            <w:noWrap/>
            <w:hideMark/>
          </w:tcPr>
          <w:p w:rsidR="00EB21C2" w:rsidRPr="00836F3B" w:rsidRDefault="00EB21C2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I:2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EB21C2" w:rsidRPr="00836F3B" w:rsidRDefault="00EB21C2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AD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EB21C2" w:rsidRPr="00836F3B" w:rsidRDefault="00EB21C2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EB21C2" w:rsidRPr="00836F3B" w:rsidRDefault="00EB21C2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53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EB21C2" w:rsidRPr="00836F3B" w:rsidRDefault="00EB21C2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B21C2" w:rsidRPr="00836F3B" w:rsidRDefault="00EB21C2" w:rsidP="00F729A8">
            <w:pPr>
              <w:spacing w:line="200" w:lineRule="exact"/>
              <w:cnfStyle w:val="000000100000"/>
              <w:rPr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None</w:t>
            </w:r>
          </w:p>
        </w:tc>
        <w:tc>
          <w:tcPr>
            <w:tcW w:w="1417" w:type="dxa"/>
            <w:shd w:val="clear" w:color="auto" w:fill="auto"/>
          </w:tcPr>
          <w:p w:rsidR="00EB21C2" w:rsidRPr="00836F3B" w:rsidRDefault="00EB21C2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32" w:author="HP" w:date="2017-11-11T07:34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&lt;5</w:t>
              </w:r>
            </w:ins>
          </w:p>
        </w:tc>
        <w:tc>
          <w:tcPr>
            <w:tcW w:w="1560" w:type="dxa"/>
            <w:shd w:val="clear" w:color="auto" w:fill="auto"/>
          </w:tcPr>
          <w:p w:rsidR="00EB21C2" w:rsidRPr="00836F3B" w:rsidRDefault="00EB21C2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33" w:author="HP" w:date="2017-11-11T07:34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5-10 attacks/d</w:t>
              </w:r>
            </w:ins>
          </w:p>
        </w:tc>
        <w:tc>
          <w:tcPr>
            <w:tcW w:w="3260" w:type="dxa"/>
            <w:shd w:val="clear" w:color="auto" w:fill="auto"/>
          </w:tcPr>
          <w:p w:rsidR="00EB21C2" w:rsidRPr="00836F3B" w:rsidRDefault="00EB21C2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34" w:author="HP" w:date="2017-11-11T07:34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Left-sided </w:t>
              </w:r>
              <w:proofErr w:type="spellStart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dystonic</w:t>
              </w:r>
              <w:proofErr w:type="spellEnd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movements</w:t>
              </w:r>
            </w:ins>
          </w:p>
        </w:tc>
      </w:tr>
      <w:tr w:rsidR="00EB21C2" w:rsidRPr="00836F3B" w:rsidTr="00E77B07">
        <w:trPr>
          <w:trHeight w:val="315"/>
        </w:trPr>
        <w:tc>
          <w:tcPr>
            <w:cnfStyle w:val="001000000000"/>
            <w:tcW w:w="992" w:type="dxa"/>
            <w:shd w:val="clear" w:color="auto" w:fill="auto"/>
            <w:noWrap/>
            <w:hideMark/>
          </w:tcPr>
          <w:p w:rsidR="00EB21C2" w:rsidRPr="00836F3B" w:rsidRDefault="00EB21C2" w:rsidP="00F729A8">
            <w:pPr>
              <w:widowControl/>
              <w:spacing w:line="200" w:lineRule="exact"/>
              <w:jc w:val="left"/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  <w:t xml:space="preserve">　</w:t>
            </w:r>
          </w:p>
        </w:tc>
        <w:tc>
          <w:tcPr>
            <w:tcW w:w="982" w:type="dxa"/>
            <w:shd w:val="clear" w:color="auto" w:fill="auto"/>
            <w:noWrap/>
            <w:hideMark/>
          </w:tcPr>
          <w:p w:rsidR="00EB21C2" w:rsidRPr="00836F3B" w:rsidRDefault="00EB21C2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II:1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EB21C2" w:rsidRPr="00836F3B" w:rsidRDefault="00EB21C2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AD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EB21C2" w:rsidRPr="00836F3B" w:rsidRDefault="00EB21C2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EB21C2" w:rsidRPr="00836F3B" w:rsidRDefault="00EB21C2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32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EB21C2" w:rsidRPr="00836F3B" w:rsidRDefault="00EB21C2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B21C2" w:rsidRPr="00836F3B" w:rsidRDefault="00EB21C2" w:rsidP="00F729A8">
            <w:pPr>
              <w:spacing w:line="200" w:lineRule="exact"/>
              <w:cnfStyle w:val="000000000000"/>
              <w:rPr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None</w:t>
            </w:r>
          </w:p>
        </w:tc>
        <w:tc>
          <w:tcPr>
            <w:tcW w:w="1417" w:type="dxa"/>
            <w:shd w:val="clear" w:color="auto" w:fill="auto"/>
          </w:tcPr>
          <w:p w:rsidR="00EB21C2" w:rsidRPr="00836F3B" w:rsidRDefault="00EB21C2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35" w:author="HP" w:date="2017-11-11T07:34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&lt;5</w:t>
              </w:r>
            </w:ins>
          </w:p>
        </w:tc>
        <w:tc>
          <w:tcPr>
            <w:tcW w:w="1560" w:type="dxa"/>
            <w:shd w:val="clear" w:color="auto" w:fill="auto"/>
          </w:tcPr>
          <w:p w:rsidR="00EB21C2" w:rsidRPr="00836F3B" w:rsidRDefault="00EB21C2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36" w:author="HP" w:date="2017-11-11T07:34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2-5 attacks/d</w:t>
              </w:r>
            </w:ins>
          </w:p>
        </w:tc>
        <w:tc>
          <w:tcPr>
            <w:tcW w:w="3260" w:type="dxa"/>
            <w:shd w:val="clear" w:color="auto" w:fill="auto"/>
          </w:tcPr>
          <w:p w:rsidR="00EB21C2" w:rsidRPr="00836F3B" w:rsidRDefault="00EB21C2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37" w:author="HP" w:date="2017-11-11T07:34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Left-sided </w:t>
              </w:r>
              <w:proofErr w:type="spellStart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dystonic</w:t>
              </w:r>
              <w:proofErr w:type="spellEnd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movements</w:t>
              </w:r>
            </w:ins>
          </w:p>
        </w:tc>
      </w:tr>
      <w:tr w:rsidR="00EB21C2" w:rsidRPr="00836F3B" w:rsidTr="00E77B07">
        <w:trPr>
          <w:cnfStyle w:val="000000100000"/>
          <w:trHeight w:val="315"/>
        </w:trPr>
        <w:tc>
          <w:tcPr>
            <w:cnfStyle w:val="001000000000"/>
            <w:tcW w:w="992" w:type="dxa"/>
            <w:shd w:val="clear" w:color="auto" w:fill="auto"/>
            <w:noWrap/>
            <w:hideMark/>
          </w:tcPr>
          <w:p w:rsidR="00EB21C2" w:rsidRPr="00836F3B" w:rsidRDefault="00EB21C2" w:rsidP="00F729A8">
            <w:pPr>
              <w:widowControl/>
              <w:spacing w:line="200" w:lineRule="exact"/>
              <w:jc w:val="left"/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  <w:t xml:space="preserve">　</w:t>
            </w:r>
          </w:p>
        </w:tc>
        <w:tc>
          <w:tcPr>
            <w:tcW w:w="982" w:type="dxa"/>
            <w:shd w:val="clear" w:color="auto" w:fill="auto"/>
            <w:noWrap/>
            <w:hideMark/>
          </w:tcPr>
          <w:p w:rsidR="00EB21C2" w:rsidRPr="00836F3B" w:rsidRDefault="00EB21C2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II:3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EB21C2" w:rsidRPr="00836F3B" w:rsidRDefault="00EB21C2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AD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EB21C2" w:rsidRPr="00836F3B" w:rsidRDefault="00EB21C2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EB21C2" w:rsidRPr="00836F3B" w:rsidRDefault="00EB21C2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29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EB21C2" w:rsidRPr="00836F3B" w:rsidRDefault="00EB21C2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B21C2" w:rsidRPr="00836F3B" w:rsidRDefault="00EB21C2" w:rsidP="00F729A8">
            <w:pPr>
              <w:spacing w:line="200" w:lineRule="exact"/>
              <w:cnfStyle w:val="000000100000"/>
              <w:rPr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None</w:t>
            </w:r>
          </w:p>
        </w:tc>
        <w:tc>
          <w:tcPr>
            <w:tcW w:w="1417" w:type="dxa"/>
            <w:shd w:val="clear" w:color="auto" w:fill="auto"/>
          </w:tcPr>
          <w:p w:rsidR="00EB21C2" w:rsidRPr="00836F3B" w:rsidRDefault="00EB21C2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38" w:author="HP" w:date="2017-11-11T07:34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&lt;5</w:t>
              </w:r>
            </w:ins>
          </w:p>
        </w:tc>
        <w:tc>
          <w:tcPr>
            <w:tcW w:w="1560" w:type="dxa"/>
            <w:shd w:val="clear" w:color="auto" w:fill="auto"/>
          </w:tcPr>
          <w:p w:rsidR="00EB21C2" w:rsidRPr="00836F3B" w:rsidRDefault="00EB21C2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39" w:author="HP" w:date="2017-11-11T07:34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5-10 attacks/d</w:t>
              </w:r>
            </w:ins>
          </w:p>
        </w:tc>
        <w:tc>
          <w:tcPr>
            <w:tcW w:w="3260" w:type="dxa"/>
            <w:shd w:val="clear" w:color="auto" w:fill="auto"/>
          </w:tcPr>
          <w:p w:rsidR="00EB21C2" w:rsidRPr="00836F3B" w:rsidRDefault="00EB21C2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40" w:author="HP" w:date="2017-11-11T07:35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Bilateral</w:t>
              </w:r>
            </w:ins>
            <w:ins w:id="41" w:author="HP" w:date="2017-11-11T07:34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</w:t>
              </w:r>
              <w:proofErr w:type="spellStart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dystonic</w:t>
              </w:r>
              <w:proofErr w:type="spellEnd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movements</w:t>
              </w:r>
            </w:ins>
          </w:p>
        </w:tc>
      </w:tr>
      <w:tr w:rsidR="00EB21C2" w:rsidRPr="00836F3B" w:rsidTr="00E77B07">
        <w:trPr>
          <w:trHeight w:val="315"/>
        </w:trPr>
        <w:tc>
          <w:tcPr>
            <w:cnfStyle w:val="001000000000"/>
            <w:tcW w:w="992" w:type="dxa"/>
            <w:shd w:val="clear" w:color="auto" w:fill="auto"/>
            <w:noWrap/>
            <w:hideMark/>
          </w:tcPr>
          <w:p w:rsidR="00EB21C2" w:rsidRPr="00836F3B" w:rsidRDefault="00EB21C2" w:rsidP="00F729A8">
            <w:pPr>
              <w:widowControl/>
              <w:spacing w:line="200" w:lineRule="exact"/>
              <w:jc w:val="left"/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  <w:t xml:space="preserve">　</w:t>
            </w:r>
          </w:p>
        </w:tc>
        <w:tc>
          <w:tcPr>
            <w:tcW w:w="982" w:type="dxa"/>
            <w:shd w:val="clear" w:color="auto" w:fill="auto"/>
            <w:noWrap/>
            <w:hideMark/>
          </w:tcPr>
          <w:p w:rsidR="00EB21C2" w:rsidRPr="00836F3B" w:rsidRDefault="00EB21C2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III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:</w:t>
            </w: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1p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EB21C2" w:rsidRPr="00836F3B" w:rsidRDefault="00EB21C2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AD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EB21C2" w:rsidRPr="00836F3B" w:rsidRDefault="00EB21C2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EB21C2" w:rsidRPr="00836F3B" w:rsidRDefault="00EB21C2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EB21C2" w:rsidRPr="00836F3B" w:rsidRDefault="00EB21C2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B21C2" w:rsidRPr="00836F3B" w:rsidRDefault="00EB21C2" w:rsidP="00F729A8">
            <w:pPr>
              <w:spacing w:line="200" w:lineRule="exact"/>
              <w:cnfStyle w:val="000000000000"/>
              <w:rPr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None</w:t>
            </w:r>
          </w:p>
        </w:tc>
        <w:tc>
          <w:tcPr>
            <w:tcW w:w="1417" w:type="dxa"/>
            <w:shd w:val="clear" w:color="auto" w:fill="auto"/>
          </w:tcPr>
          <w:p w:rsidR="00EB21C2" w:rsidRPr="00836F3B" w:rsidRDefault="001363C9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42" w:author="HP" w:date="2017-11-11T07:39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&lt;5</w:t>
              </w:r>
            </w:ins>
          </w:p>
        </w:tc>
        <w:tc>
          <w:tcPr>
            <w:tcW w:w="1560" w:type="dxa"/>
            <w:shd w:val="clear" w:color="auto" w:fill="auto"/>
          </w:tcPr>
          <w:p w:rsidR="00EB21C2" w:rsidRPr="00836F3B" w:rsidRDefault="00EB21C2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43" w:author="HP" w:date="2017-11-11T07:33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5-10 attacks/d</w:t>
              </w:r>
            </w:ins>
          </w:p>
        </w:tc>
        <w:tc>
          <w:tcPr>
            <w:tcW w:w="3260" w:type="dxa"/>
            <w:shd w:val="clear" w:color="auto" w:fill="auto"/>
          </w:tcPr>
          <w:p w:rsidR="00EB21C2" w:rsidRPr="00836F3B" w:rsidRDefault="00EB21C2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44" w:author="HP" w:date="2017-11-11T07:33:00Z">
              <w:r>
                <w:rPr>
                  <w:rFonts w:ascii="Times New Roman" w:eastAsia="宋体" w:hAnsi="Times New Roman" w:cs="Times New Roman"/>
                  <w:kern w:val="0"/>
                  <w:szCs w:val="21"/>
                </w:rPr>
                <w:t>B</w:t>
              </w:r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ilateral </w:t>
              </w:r>
              <w:proofErr w:type="spellStart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dystonic</w:t>
              </w:r>
              <w:proofErr w:type="spellEnd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movements</w:t>
              </w:r>
            </w:ins>
          </w:p>
        </w:tc>
      </w:tr>
      <w:tr w:rsidR="00EE0769" w:rsidRPr="00836F3B" w:rsidTr="00E77B07">
        <w:trPr>
          <w:cnfStyle w:val="000000100000"/>
          <w:trHeight w:val="315"/>
        </w:trPr>
        <w:tc>
          <w:tcPr>
            <w:cnfStyle w:val="001000000000"/>
            <w:tcW w:w="99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  <w:t>18</w:t>
            </w:r>
          </w:p>
        </w:tc>
        <w:tc>
          <w:tcPr>
            <w:tcW w:w="98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Case </w:t>
            </w: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4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4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S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poradic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spacing w:line="200" w:lineRule="exact"/>
              <w:cnfStyle w:val="000000100000"/>
              <w:rPr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None</w:t>
            </w:r>
          </w:p>
        </w:tc>
        <w:tc>
          <w:tcPr>
            <w:tcW w:w="1417" w:type="dxa"/>
            <w:shd w:val="clear" w:color="auto" w:fill="auto"/>
          </w:tcPr>
          <w:p w:rsidR="00EE0769" w:rsidRPr="00836F3B" w:rsidRDefault="001363C9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45" w:author="HP" w:date="2017-11-11T07:40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&lt;5</w:t>
              </w:r>
            </w:ins>
          </w:p>
        </w:tc>
        <w:tc>
          <w:tcPr>
            <w:tcW w:w="1560" w:type="dxa"/>
            <w:shd w:val="clear" w:color="auto" w:fill="auto"/>
          </w:tcPr>
          <w:p w:rsidR="00EE0769" w:rsidRPr="00836F3B" w:rsidRDefault="001363C9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46" w:author="HP" w:date="2017-11-11T07:40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20</w:t>
              </w:r>
            </w:ins>
            <w:ins w:id="47" w:author="HP" w:date="2017-11-11T07:37:00Z">
              <w:r w:rsidR="00EE0769"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-</w:t>
              </w:r>
            </w:ins>
            <w:ins w:id="48" w:author="HP" w:date="2017-11-11T07:40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3</w:t>
              </w:r>
            </w:ins>
            <w:ins w:id="49" w:author="HP" w:date="2017-11-11T07:37:00Z">
              <w:r w:rsidR="00EE0769"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0 attacks/d</w:t>
              </w:r>
            </w:ins>
          </w:p>
        </w:tc>
        <w:tc>
          <w:tcPr>
            <w:tcW w:w="3260" w:type="dxa"/>
            <w:shd w:val="clear" w:color="auto" w:fill="auto"/>
          </w:tcPr>
          <w:p w:rsidR="00EE0769" w:rsidRPr="00836F3B" w:rsidRDefault="001363C9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50" w:author="HP" w:date="2017-11-11T07:41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Left-sided</w:t>
              </w:r>
            </w:ins>
            <w:ins w:id="51" w:author="HP" w:date="2017-11-11T07:37:00Z">
              <w:r w:rsidR="00EE0769"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</w:t>
              </w:r>
              <w:proofErr w:type="spellStart"/>
              <w:r w:rsidR="00EE0769"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dystonic</w:t>
              </w:r>
              <w:proofErr w:type="spellEnd"/>
              <w:r w:rsidR="00EE0769"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movements</w:t>
              </w:r>
            </w:ins>
          </w:p>
        </w:tc>
      </w:tr>
      <w:tr w:rsidR="00EE0769" w:rsidRPr="00836F3B" w:rsidTr="00E77B07">
        <w:trPr>
          <w:trHeight w:val="315"/>
        </w:trPr>
        <w:tc>
          <w:tcPr>
            <w:cnfStyle w:val="001000000000"/>
            <w:tcW w:w="99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  <w:t>19</w:t>
            </w:r>
          </w:p>
        </w:tc>
        <w:tc>
          <w:tcPr>
            <w:tcW w:w="98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Case </w:t>
            </w: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4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5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S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poradic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12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spacing w:line="200" w:lineRule="exact"/>
              <w:cnfStyle w:val="000000000000"/>
              <w:rPr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None</w:t>
            </w:r>
          </w:p>
        </w:tc>
        <w:tc>
          <w:tcPr>
            <w:tcW w:w="1417" w:type="dxa"/>
            <w:shd w:val="clear" w:color="auto" w:fill="auto"/>
          </w:tcPr>
          <w:p w:rsidR="00EE0769" w:rsidRPr="00836F3B" w:rsidRDefault="001363C9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52" w:author="HP" w:date="2017-11-11T07:41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&lt;</w:t>
              </w:r>
            </w:ins>
            <w:ins w:id="53" w:author="HP" w:date="2017-11-11T07:37:00Z">
              <w:r w:rsidR="00EE0769"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5</w:t>
              </w:r>
            </w:ins>
          </w:p>
        </w:tc>
        <w:tc>
          <w:tcPr>
            <w:tcW w:w="1560" w:type="dxa"/>
            <w:shd w:val="clear" w:color="auto" w:fill="auto"/>
          </w:tcPr>
          <w:p w:rsidR="00EE0769" w:rsidRPr="00836F3B" w:rsidRDefault="00EE0769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54" w:author="HP" w:date="2017-11-11T07:37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5-10 attacks/d</w:t>
              </w:r>
            </w:ins>
          </w:p>
        </w:tc>
        <w:tc>
          <w:tcPr>
            <w:tcW w:w="3260" w:type="dxa"/>
            <w:shd w:val="clear" w:color="auto" w:fill="auto"/>
          </w:tcPr>
          <w:p w:rsidR="00EE0769" w:rsidRPr="00836F3B" w:rsidRDefault="001363C9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55" w:author="HP" w:date="2017-11-11T07:42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Right-sided</w:t>
              </w:r>
            </w:ins>
            <w:ins w:id="56" w:author="HP" w:date="2017-11-11T07:37:00Z">
              <w:r w:rsidR="00EE0769"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</w:t>
              </w:r>
              <w:proofErr w:type="spellStart"/>
              <w:r w:rsidR="00EE0769"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dystonic</w:t>
              </w:r>
              <w:proofErr w:type="spellEnd"/>
              <w:r w:rsidR="00EE0769"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movements</w:t>
              </w:r>
            </w:ins>
          </w:p>
        </w:tc>
      </w:tr>
      <w:tr w:rsidR="00EE0769" w:rsidRPr="00836F3B" w:rsidTr="00E77B07">
        <w:trPr>
          <w:cnfStyle w:val="000000100000"/>
          <w:trHeight w:val="315"/>
        </w:trPr>
        <w:tc>
          <w:tcPr>
            <w:cnfStyle w:val="001000000000"/>
            <w:tcW w:w="99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  <w:t>20</w:t>
            </w:r>
          </w:p>
        </w:tc>
        <w:tc>
          <w:tcPr>
            <w:tcW w:w="98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Case </w:t>
            </w: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4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6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S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poradic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12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spacing w:line="200" w:lineRule="exact"/>
              <w:cnfStyle w:val="000000100000"/>
              <w:rPr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None</w:t>
            </w:r>
          </w:p>
        </w:tc>
        <w:tc>
          <w:tcPr>
            <w:tcW w:w="1417" w:type="dxa"/>
            <w:shd w:val="clear" w:color="auto" w:fill="auto"/>
          </w:tcPr>
          <w:p w:rsidR="00EE0769" w:rsidRPr="00836F3B" w:rsidRDefault="00EE0769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57" w:author="HP" w:date="2017-11-11T07:37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5-10</w:t>
              </w:r>
            </w:ins>
          </w:p>
        </w:tc>
        <w:tc>
          <w:tcPr>
            <w:tcW w:w="1560" w:type="dxa"/>
            <w:shd w:val="clear" w:color="auto" w:fill="auto"/>
          </w:tcPr>
          <w:p w:rsidR="00EE0769" w:rsidRPr="00836F3B" w:rsidRDefault="00EE0769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58" w:author="HP" w:date="2017-11-11T07:37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5-10 attacks/d</w:t>
              </w:r>
            </w:ins>
          </w:p>
        </w:tc>
        <w:tc>
          <w:tcPr>
            <w:tcW w:w="3260" w:type="dxa"/>
            <w:shd w:val="clear" w:color="auto" w:fill="auto"/>
          </w:tcPr>
          <w:p w:rsidR="00EE0769" w:rsidRPr="00836F3B" w:rsidRDefault="00A120A6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59" w:author="HP" w:date="2017-11-11T07:43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Right-sided</w:t>
              </w:r>
            </w:ins>
            <w:ins w:id="60" w:author="HP" w:date="2017-11-11T07:37:00Z">
              <w:r w:rsidR="00EE0769"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</w:t>
              </w:r>
              <w:proofErr w:type="spellStart"/>
              <w:r w:rsidR="00EE0769"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dystonic</w:t>
              </w:r>
              <w:proofErr w:type="spellEnd"/>
              <w:r w:rsidR="00EE0769"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movements</w:t>
              </w:r>
            </w:ins>
          </w:p>
        </w:tc>
      </w:tr>
      <w:tr w:rsidR="00EE0769" w:rsidRPr="00836F3B" w:rsidTr="00E77B07">
        <w:trPr>
          <w:trHeight w:val="315"/>
        </w:trPr>
        <w:tc>
          <w:tcPr>
            <w:cnfStyle w:val="001000000000"/>
            <w:tcW w:w="99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  <w:t>21</w:t>
            </w:r>
          </w:p>
        </w:tc>
        <w:tc>
          <w:tcPr>
            <w:tcW w:w="98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Case </w:t>
            </w: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4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7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S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poradic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spacing w:line="200" w:lineRule="exact"/>
              <w:cnfStyle w:val="000000000000"/>
              <w:rPr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None</w:t>
            </w:r>
          </w:p>
        </w:tc>
        <w:tc>
          <w:tcPr>
            <w:tcW w:w="1417" w:type="dxa"/>
            <w:shd w:val="clear" w:color="auto" w:fill="auto"/>
          </w:tcPr>
          <w:p w:rsidR="00EE0769" w:rsidRPr="00836F3B" w:rsidRDefault="00EE0769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61" w:author="HP" w:date="2017-11-11T07:37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5-10</w:t>
              </w:r>
            </w:ins>
          </w:p>
        </w:tc>
        <w:tc>
          <w:tcPr>
            <w:tcW w:w="1560" w:type="dxa"/>
            <w:shd w:val="clear" w:color="auto" w:fill="auto"/>
          </w:tcPr>
          <w:p w:rsidR="00EE0769" w:rsidRPr="00836F3B" w:rsidRDefault="00A120A6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62" w:author="HP" w:date="2017-11-11T07:44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2-5</w:t>
              </w:r>
            </w:ins>
            <w:ins w:id="63" w:author="HP" w:date="2017-11-11T07:37:00Z">
              <w:r w:rsidR="00EE0769"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attacks/d</w:t>
              </w:r>
            </w:ins>
          </w:p>
        </w:tc>
        <w:tc>
          <w:tcPr>
            <w:tcW w:w="3260" w:type="dxa"/>
            <w:shd w:val="clear" w:color="auto" w:fill="auto"/>
          </w:tcPr>
          <w:p w:rsidR="00EE0769" w:rsidRPr="00836F3B" w:rsidRDefault="00A120A6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64" w:author="HP" w:date="2017-11-11T07:44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Right-sided </w:t>
              </w:r>
            </w:ins>
            <w:ins w:id="65" w:author="HP" w:date="2017-11-11T07:37:00Z">
              <w:r w:rsidR="00EE0769"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tonic movements</w:t>
              </w:r>
            </w:ins>
          </w:p>
        </w:tc>
      </w:tr>
      <w:tr w:rsidR="0096758B" w:rsidRPr="00836F3B" w:rsidTr="00E77B07">
        <w:trPr>
          <w:cnfStyle w:val="000000100000"/>
          <w:trHeight w:val="315"/>
        </w:trPr>
        <w:tc>
          <w:tcPr>
            <w:cnfStyle w:val="001000000000"/>
            <w:tcW w:w="992" w:type="dxa"/>
            <w:shd w:val="clear" w:color="auto" w:fill="auto"/>
            <w:noWrap/>
            <w:hideMark/>
          </w:tcPr>
          <w:p w:rsidR="0096758B" w:rsidRPr="00836F3B" w:rsidRDefault="0096758B" w:rsidP="00F729A8">
            <w:pPr>
              <w:widowControl/>
              <w:spacing w:line="200" w:lineRule="exact"/>
              <w:jc w:val="left"/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  <w:t>22</w:t>
            </w:r>
          </w:p>
        </w:tc>
        <w:tc>
          <w:tcPr>
            <w:tcW w:w="982" w:type="dxa"/>
            <w:shd w:val="clear" w:color="auto" w:fill="auto"/>
            <w:noWrap/>
            <w:hideMark/>
          </w:tcPr>
          <w:p w:rsidR="0096758B" w:rsidRPr="00836F3B" w:rsidRDefault="0096758B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Case 48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96758B" w:rsidRPr="00836F3B" w:rsidRDefault="0096758B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S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poradic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96758B" w:rsidRPr="00836F3B" w:rsidRDefault="0096758B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6758B" w:rsidRPr="00836F3B" w:rsidRDefault="0096758B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21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96758B" w:rsidRPr="00836F3B" w:rsidRDefault="0096758B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21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6758B" w:rsidRPr="00836F3B" w:rsidRDefault="0096758B" w:rsidP="00F729A8">
            <w:pPr>
              <w:spacing w:line="200" w:lineRule="exact"/>
              <w:cnfStyle w:val="000000100000"/>
              <w:rPr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None</w:t>
            </w:r>
          </w:p>
        </w:tc>
        <w:tc>
          <w:tcPr>
            <w:tcW w:w="1417" w:type="dxa"/>
            <w:shd w:val="clear" w:color="auto" w:fill="auto"/>
          </w:tcPr>
          <w:p w:rsidR="0096758B" w:rsidRPr="00836F3B" w:rsidRDefault="0096758B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66" w:author="HP" w:date="2017-11-11T18:58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&lt;5</w:t>
              </w:r>
            </w:ins>
          </w:p>
        </w:tc>
        <w:tc>
          <w:tcPr>
            <w:tcW w:w="1560" w:type="dxa"/>
            <w:shd w:val="clear" w:color="auto" w:fill="auto"/>
          </w:tcPr>
          <w:p w:rsidR="0096758B" w:rsidRPr="00836F3B" w:rsidRDefault="0096758B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67" w:author="HP" w:date="2017-11-11T18:58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10</w:t>
              </w:r>
            </w:ins>
            <w:ins w:id="68" w:author="HP" w:date="2017-11-11T07:37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-</w:t>
              </w:r>
            </w:ins>
            <w:ins w:id="69" w:author="HP" w:date="2017-11-11T18:58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2</w:t>
              </w:r>
            </w:ins>
            <w:ins w:id="70" w:author="HP" w:date="2017-11-11T07:37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0 attacks/d</w:t>
              </w:r>
            </w:ins>
          </w:p>
        </w:tc>
        <w:tc>
          <w:tcPr>
            <w:tcW w:w="3260" w:type="dxa"/>
            <w:shd w:val="clear" w:color="auto" w:fill="auto"/>
          </w:tcPr>
          <w:p w:rsidR="0096758B" w:rsidRPr="00836F3B" w:rsidRDefault="0096758B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71" w:author="HP" w:date="2017-11-11T18:58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Left-sided</w:t>
              </w:r>
            </w:ins>
            <w:ins w:id="72" w:author="HP" w:date="2017-11-11T07:37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</w:t>
              </w:r>
              <w:proofErr w:type="spellStart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dystonic</w:t>
              </w:r>
              <w:proofErr w:type="spellEnd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movements</w:t>
              </w:r>
            </w:ins>
          </w:p>
        </w:tc>
      </w:tr>
      <w:tr w:rsidR="00EE0769" w:rsidRPr="00836F3B" w:rsidTr="00E77B07">
        <w:trPr>
          <w:trHeight w:val="315"/>
        </w:trPr>
        <w:tc>
          <w:tcPr>
            <w:cnfStyle w:val="001000000000"/>
            <w:tcW w:w="99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  <w:t>23</w:t>
            </w:r>
          </w:p>
        </w:tc>
        <w:tc>
          <w:tcPr>
            <w:tcW w:w="98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Case 49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S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poradic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12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spacing w:line="200" w:lineRule="exact"/>
              <w:cnfStyle w:val="000000000000"/>
              <w:rPr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None</w:t>
            </w:r>
          </w:p>
        </w:tc>
        <w:tc>
          <w:tcPr>
            <w:tcW w:w="1417" w:type="dxa"/>
            <w:shd w:val="clear" w:color="auto" w:fill="auto"/>
          </w:tcPr>
          <w:p w:rsidR="00EE0769" w:rsidRPr="00836F3B" w:rsidRDefault="00EE0769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73" w:author="HP" w:date="2017-11-11T07:37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5-10</w:t>
              </w:r>
            </w:ins>
          </w:p>
        </w:tc>
        <w:tc>
          <w:tcPr>
            <w:tcW w:w="1560" w:type="dxa"/>
            <w:shd w:val="clear" w:color="auto" w:fill="auto"/>
          </w:tcPr>
          <w:p w:rsidR="00EE0769" w:rsidRPr="00836F3B" w:rsidRDefault="0096758B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74" w:author="HP" w:date="2017-11-11T19:00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1-2</w:t>
              </w:r>
            </w:ins>
            <w:ins w:id="75" w:author="HP" w:date="2017-11-11T07:37:00Z">
              <w:r w:rsidR="00EE0769"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attacks/d</w:t>
              </w:r>
            </w:ins>
          </w:p>
        </w:tc>
        <w:tc>
          <w:tcPr>
            <w:tcW w:w="3260" w:type="dxa"/>
            <w:shd w:val="clear" w:color="auto" w:fill="auto"/>
          </w:tcPr>
          <w:p w:rsidR="00EE0769" w:rsidRPr="00836F3B" w:rsidRDefault="00EE0769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76" w:author="HP" w:date="2017-11-11T07:37:00Z">
              <w:r>
                <w:rPr>
                  <w:rFonts w:ascii="Times New Roman" w:eastAsia="宋体" w:hAnsi="Times New Roman" w:cs="Times New Roman"/>
                  <w:kern w:val="0"/>
                  <w:szCs w:val="21"/>
                </w:rPr>
                <w:t>B</w:t>
              </w:r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ilateral </w:t>
              </w:r>
              <w:proofErr w:type="spellStart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dystonic</w:t>
              </w:r>
              <w:proofErr w:type="spellEnd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movements</w:t>
              </w:r>
            </w:ins>
          </w:p>
        </w:tc>
      </w:tr>
      <w:tr w:rsidR="0096758B" w:rsidRPr="00836F3B" w:rsidTr="00E77B07">
        <w:trPr>
          <w:cnfStyle w:val="000000100000"/>
          <w:trHeight w:val="315"/>
        </w:trPr>
        <w:tc>
          <w:tcPr>
            <w:cnfStyle w:val="001000000000"/>
            <w:tcW w:w="992" w:type="dxa"/>
            <w:shd w:val="clear" w:color="auto" w:fill="auto"/>
            <w:noWrap/>
            <w:hideMark/>
          </w:tcPr>
          <w:p w:rsidR="0096758B" w:rsidRPr="00836F3B" w:rsidRDefault="0096758B" w:rsidP="00F729A8">
            <w:pPr>
              <w:widowControl/>
              <w:spacing w:line="200" w:lineRule="exact"/>
              <w:jc w:val="left"/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  <w:t>24</w:t>
            </w:r>
          </w:p>
        </w:tc>
        <w:tc>
          <w:tcPr>
            <w:tcW w:w="982" w:type="dxa"/>
            <w:shd w:val="clear" w:color="auto" w:fill="auto"/>
            <w:noWrap/>
            <w:hideMark/>
          </w:tcPr>
          <w:p w:rsidR="0096758B" w:rsidRPr="00836F3B" w:rsidRDefault="0096758B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Case </w:t>
            </w: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5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96758B" w:rsidRPr="00836F3B" w:rsidRDefault="0096758B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S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poradic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96758B" w:rsidRPr="00836F3B" w:rsidRDefault="0096758B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6758B" w:rsidRPr="00836F3B" w:rsidRDefault="0096758B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17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96758B" w:rsidRPr="00836F3B" w:rsidRDefault="0096758B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6758B" w:rsidRPr="00836F3B" w:rsidRDefault="0096758B" w:rsidP="00F729A8">
            <w:pPr>
              <w:spacing w:line="200" w:lineRule="exact"/>
              <w:cnfStyle w:val="000000100000"/>
              <w:rPr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None</w:t>
            </w:r>
          </w:p>
        </w:tc>
        <w:tc>
          <w:tcPr>
            <w:tcW w:w="1417" w:type="dxa"/>
            <w:shd w:val="clear" w:color="auto" w:fill="auto"/>
          </w:tcPr>
          <w:p w:rsidR="0096758B" w:rsidRPr="00836F3B" w:rsidRDefault="0096758B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77" w:author="HP" w:date="2017-11-11T19:05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&lt;5</w:t>
              </w:r>
            </w:ins>
          </w:p>
        </w:tc>
        <w:tc>
          <w:tcPr>
            <w:tcW w:w="1560" w:type="dxa"/>
            <w:shd w:val="clear" w:color="auto" w:fill="auto"/>
          </w:tcPr>
          <w:p w:rsidR="0096758B" w:rsidRPr="00836F3B" w:rsidRDefault="0096758B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78" w:author="HP" w:date="2017-11-11T19:05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2</w:t>
              </w:r>
            </w:ins>
            <w:ins w:id="79" w:author="HP" w:date="2017-11-11T07:37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-</w:t>
              </w:r>
            </w:ins>
            <w:ins w:id="80" w:author="HP" w:date="2017-11-11T19:05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5</w:t>
              </w:r>
            </w:ins>
            <w:ins w:id="81" w:author="HP" w:date="2017-11-11T07:37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attacks/d</w:t>
              </w:r>
            </w:ins>
          </w:p>
        </w:tc>
        <w:tc>
          <w:tcPr>
            <w:tcW w:w="3260" w:type="dxa"/>
            <w:shd w:val="clear" w:color="auto" w:fill="auto"/>
          </w:tcPr>
          <w:p w:rsidR="0096758B" w:rsidRPr="00836F3B" w:rsidRDefault="0096758B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82" w:author="HP" w:date="2017-11-11T07:37:00Z">
              <w:r>
                <w:rPr>
                  <w:rFonts w:ascii="Times New Roman" w:eastAsia="宋体" w:hAnsi="Times New Roman" w:cs="Times New Roman"/>
                  <w:kern w:val="0"/>
                  <w:szCs w:val="21"/>
                </w:rPr>
                <w:t>B</w:t>
              </w:r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ilateral </w:t>
              </w:r>
              <w:proofErr w:type="spellStart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dystonic</w:t>
              </w:r>
              <w:proofErr w:type="spellEnd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movements</w:t>
              </w:r>
            </w:ins>
          </w:p>
        </w:tc>
      </w:tr>
      <w:tr w:rsidR="0096758B" w:rsidRPr="00836F3B" w:rsidTr="00E77B07">
        <w:trPr>
          <w:trHeight w:val="315"/>
        </w:trPr>
        <w:tc>
          <w:tcPr>
            <w:cnfStyle w:val="001000000000"/>
            <w:tcW w:w="992" w:type="dxa"/>
            <w:shd w:val="clear" w:color="auto" w:fill="auto"/>
            <w:noWrap/>
            <w:hideMark/>
          </w:tcPr>
          <w:p w:rsidR="0096758B" w:rsidRPr="00836F3B" w:rsidRDefault="0096758B" w:rsidP="00F729A8">
            <w:pPr>
              <w:widowControl/>
              <w:spacing w:line="200" w:lineRule="exact"/>
              <w:jc w:val="left"/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  <w:t>25</w:t>
            </w:r>
          </w:p>
        </w:tc>
        <w:tc>
          <w:tcPr>
            <w:tcW w:w="982" w:type="dxa"/>
            <w:shd w:val="clear" w:color="auto" w:fill="auto"/>
            <w:noWrap/>
            <w:hideMark/>
          </w:tcPr>
          <w:p w:rsidR="0096758B" w:rsidRPr="00836F3B" w:rsidRDefault="0096758B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Case </w:t>
            </w: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5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1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96758B" w:rsidRPr="00836F3B" w:rsidRDefault="0096758B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S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poradic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96758B" w:rsidRPr="00836F3B" w:rsidRDefault="0096758B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96758B" w:rsidRPr="00836F3B" w:rsidRDefault="0096758B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23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96758B" w:rsidRPr="00836F3B" w:rsidRDefault="0096758B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96758B" w:rsidRPr="00836F3B" w:rsidRDefault="0096758B" w:rsidP="00F729A8">
            <w:pPr>
              <w:spacing w:line="200" w:lineRule="exact"/>
              <w:cnfStyle w:val="000000000000"/>
              <w:rPr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None</w:t>
            </w:r>
          </w:p>
        </w:tc>
        <w:tc>
          <w:tcPr>
            <w:tcW w:w="1417" w:type="dxa"/>
            <w:shd w:val="clear" w:color="auto" w:fill="auto"/>
          </w:tcPr>
          <w:p w:rsidR="0096758B" w:rsidRPr="00836F3B" w:rsidRDefault="0096758B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83" w:author="HP" w:date="2017-11-11T19:11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&lt;5</w:t>
              </w:r>
            </w:ins>
          </w:p>
        </w:tc>
        <w:tc>
          <w:tcPr>
            <w:tcW w:w="1560" w:type="dxa"/>
            <w:shd w:val="clear" w:color="auto" w:fill="auto"/>
          </w:tcPr>
          <w:p w:rsidR="0096758B" w:rsidRPr="00836F3B" w:rsidRDefault="00015225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84" w:author="HP" w:date="2017-11-11T19:11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2</w:t>
              </w:r>
            </w:ins>
            <w:ins w:id="85" w:author="HP" w:date="2017-11-11T07:37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-</w:t>
              </w:r>
            </w:ins>
            <w:ins w:id="86" w:author="HP" w:date="2017-11-11T19:12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5</w:t>
              </w:r>
            </w:ins>
            <w:ins w:id="87" w:author="HP" w:date="2017-11-11T07:37:00Z">
              <w:r w:rsidR="0096758B"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attacks/d</w:t>
              </w:r>
            </w:ins>
          </w:p>
        </w:tc>
        <w:tc>
          <w:tcPr>
            <w:tcW w:w="3260" w:type="dxa"/>
            <w:shd w:val="clear" w:color="auto" w:fill="auto"/>
          </w:tcPr>
          <w:p w:rsidR="0096758B" w:rsidRPr="00836F3B" w:rsidRDefault="00015225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88" w:author="HP" w:date="2017-11-11T19:12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Right-sided</w:t>
              </w:r>
            </w:ins>
            <w:ins w:id="89" w:author="HP" w:date="2017-11-11T07:37:00Z">
              <w:r w:rsidR="0096758B"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</w:t>
              </w:r>
              <w:proofErr w:type="spellStart"/>
              <w:r w:rsidR="0096758B"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dystonic</w:t>
              </w:r>
              <w:proofErr w:type="spellEnd"/>
              <w:r w:rsidR="0096758B"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movements</w:t>
              </w:r>
            </w:ins>
          </w:p>
        </w:tc>
      </w:tr>
      <w:tr w:rsidR="00015225" w:rsidRPr="00836F3B" w:rsidTr="00E77B07">
        <w:trPr>
          <w:cnfStyle w:val="000000100000"/>
          <w:trHeight w:val="315"/>
        </w:trPr>
        <w:tc>
          <w:tcPr>
            <w:cnfStyle w:val="001000000000"/>
            <w:tcW w:w="992" w:type="dxa"/>
            <w:shd w:val="clear" w:color="auto" w:fill="auto"/>
            <w:noWrap/>
            <w:hideMark/>
          </w:tcPr>
          <w:p w:rsidR="00015225" w:rsidRPr="00836F3B" w:rsidRDefault="00015225" w:rsidP="00F729A8">
            <w:pPr>
              <w:widowControl/>
              <w:spacing w:line="200" w:lineRule="exact"/>
              <w:jc w:val="left"/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  <w:t>26</w:t>
            </w:r>
          </w:p>
        </w:tc>
        <w:tc>
          <w:tcPr>
            <w:tcW w:w="982" w:type="dxa"/>
            <w:shd w:val="clear" w:color="auto" w:fill="auto"/>
            <w:noWrap/>
            <w:hideMark/>
          </w:tcPr>
          <w:p w:rsidR="00015225" w:rsidRPr="00836F3B" w:rsidRDefault="00015225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Case </w:t>
            </w: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5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2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015225" w:rsidRPr="00836F3B" w:rsidRDefault="00015225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S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poradic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015225" w:rsidRPr="00836F3B" w:rsidRDefault="00015225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15225" w:rsidRPr="00836F3B" w:rsidRDefault="00015225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015225" w:rsidRPr="00836F3B" w:rsidRDefault="00015225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15225" w:rsidRPr="00836F3B" w:rsidRDefault="00015225" w:rsidP="00F729A8">
            <w:pPr>
              <w:spacing w:line="200" w:lineRule="exact"/>
              <w:cnfStyle w:val="000000100000"/>
              <w:rPr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None</w:t>
            </w:r>
          </w:p>
        </w:tc>
        <w:tc>
          <w:tcPr>
            <w:tcW w:w="1417" w:type="dxa"/>
            <w:shd w:val="clear" w:color="auto" w:fill="auto"/>
          </w:tcPr>
          <w:p w:rsidR="00015225" w:rsidRPr="00836F3B" w:rsidRDefault="00015225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90" w:author="HP" w:date="2017-11-11T19:13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&lt;5</w:t>
              </w:r>
            </w:ins>
          </w:p>
        </w:tc>
        <w:tc>
          <w:tcPr>
            <w:tcW w:w="1560" w:type="dxa"/>
            <w:shd w:val="clear" w:color="auto" w:fill="auto"/>
          </w:tcPr>
          <w:p w:rsidR="00015225" w:rsidRPr="00836F3B" w:rsidRDefault="00015225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91" w:author="HP" w:date="2017-11-11T19:13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1</w:t>
              </w:r>
            </w:ins>
            <w:ins w:id="92" w:author="HP" w:date="2017-11-11T07:37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-</w:t>
              </w:r>
            </w:ins>
            <w:ins w:id="93" w:author="HP" w:date="2017-11-11T19:13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2</w:t>
              </w:r>
            </w:ins>
            <w:ins w:id="94" w:author="HP" w:date="2017-11-11T07:37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attacks/d</w:t>
              </w:r>
            </w:ins>
          </w:p>
        </w:tc>
        <w:tc>
          <w:tcPr>
            <w:tcW w:w="3260" w:type="dxa"/>
            <w:shd w:val="clear" w:color="auto" w:fill="auto"/>
          </w:tcPr>
          <w:p w:rsidR="00015225" w:rsidRPr="00836F3B" w:rsidRDefault="00015225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95" w:author="HP" w:date="2017-11-11T07:37:00Z">
              <w:r>
                <w:rPr>
                  <w:rFonts w:ascii="Times New Roman" w:eastAsia="宋体" w:hAnsi="Times New Roman" w:cs="Times New Roman"/>
                  <w:kern w:val="0"/>
                  <w:szCs w:val="21"/>
                </w:rPr>
                <w:t>B</w:t>
              </w:r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ilateral </w:t>
              </w:r>
              <w:proofErr w:type="spellStart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dystonic</w:t>
              </w:r>
              <w:proofErr w:type="spellEnd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movements</w:t>
              </w:r>
            </w:ins>
          </w:p>
        </w:tc>
      </w:tr>
      <w:tr w:rsidR="00EE0769" w:rsidRPr="00836F3B" w:rsidTr="00E77B07">
        <w:trPr>
          <w:trHeight w:val="315"/>
        </w:trPr>
        <w:tc>
          <w:tcPr>
            <w:cnfStyle w:val="001000000000"/>
            <w:tcW w:w="99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  <w:t>27</w:t>
            </w:r>
          </w:p>
        </w:tc>
        <w:tc>
          <w:tcPr>
            <w:tcW w:w="98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Case </w:t>
            </w: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5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3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S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poradic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22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spacing w:line="200" w:lineRule="exact"/>
              <w:cnfStyle w:val="000000000000"/>
              <w:rPr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None</w:t>
            </w:r>
          </w:p>
        </w:tc>
        <w:tc>
          <w:tcPr>
            <w:tcW w:w="1417" w:type="dxa"/>
            <w:shd w:val="clear" w:color="auto" w:fill="auto"/>
          </w:tcPr>
          <w:p w:rsidR="00EE0769" w:rsidRPr="00836F3B" w:rsidRDefault="00EE0769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96" w:author="HP" w:date="2017-11-11T07:37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5-10</w:t>
              </w:r>
            </w:ins>
          </w:p>
        </w:tc>
        <w:tc>
          <w:tcPr>
            <w:tcW w:w="1560" w:type="dxa"/>
            <w:shd w:val="clear" w:color="auto" w:fill="auto"/>
          </w:tcPr>
          <w:p w:rsidR="00EE0769" w:rsidRPr="00836F3B" w:rsidRDefault="00EE0769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97" w:author="HP" w:date="2017-11-11T07:37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5-10 attacks/d</w:t>
              </w:r>
            </w:ins>
          </w:p>
        </w:tc>
        <w:tc>
          <w:tcPr>
            <w:tcW w:w="3260" w:type="dxa"/>
            <w:shd w:val="clear" w:color="auto" w:fill="auto"/>
          </w:tcPr>
          <w:p w:rsidR="00EE0769" w:rsidRPr="00836F3B" w:rsidRDefault="00EE0769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98" w:author="HP" w:date="2017-11-11T07:37:00Z">
              <w:r>
                <w:rPr>
                  <w:rFonts w:ascii="Times New Roman" w:eastAsia="宋体" w:hAnsi="Times New Roman" w:cs="Times New Roman"/>
                  <w:kern w:val="0"/>
                  <w:szCs w:val="21"/>
                </w:rPr>
                <w:t>B</w:t>
              </w:r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ilateral </w:t>
              </w:r>
              <w:proofErr w:type="spellStart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dystonic</w:t>
              </w:r>
              <w:proofErr w:type="spellEnd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movements</w:t>
              </w:r>
            </w:ins>
          </w:p>
        </w:tc>
      </w:tr>
      <w:tr w:rsidR="00015225" w:rsidRPr="00836F3B" w:rsidTr="00E77B07">
        <w:trPr>
          <w:cnfStyle w:val="000000100000"/>
          <w:trHeight w:val="315"/>
        </w:trPr>
        <w:tc>
          <w:tcPr>
            <w:cnfStyle w:val="001000000000"/>
            <w:tcW w:w="992" w:type="dxa"/>
            <w:shd w:val="clear" w:color="auto" w:fill="auto"/>
            <w:noWrap/>
            <w:hideMark/>
          </w:tcPr>
          <w:p w:rsidR="00015225" w:rsidRPr="00836F3B" w:rsidRDefault="00015225" w:rsidP="00F729A8">
            <w:pPr>
              <w:widowControl/>
              <w:spacing w:line="200" w:lineRule="exact"/>
              <w:jc w:val="left"/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  <w:t>28</w:t>
            </w:r>
          </w:p>
        </w:tc>
        <w:tc>
          <w:tcPr>
            <w:tcW w:w="982" w:type="dxa"/>
            <w:shd w:val="clear" w:color="auto" w:fill="auto"/>
            <w:noWrap/>
            <w:hideMark/>
          </w:tcPr>
          <w:p w:rsidR="00015225" w:rsidRPr="00836F3B" w:rsidRDefault="00015225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Case </w:t>
            </w: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5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4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015225" w:rsidRPr="00836F3B" w:rsidRDefault="00015225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S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poradic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015225" w:rsidRPr="00836F3B" w:rsidRDefault="00015225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15225" w:rsidRPr="00836F3B" w:rsidRDefault="00015225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26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015225" w:rsidRPr="00836F3B" w:rsidRDefault="00015225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15225" w:rsidRPr="00836F3B" w:rsidRDefault="00015225" w:rsidP="00F729A8">
            <w:pPr>
              <w:spacing w:line="200" w:lineRule="exact"/>
              <w:cnfStyle w:val="000000100000"/>
              <w:rPr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None</w:t>
            </w:r>
          </w:p>
        </w:tc>
        <w:tc>
          <w:tcPr>
            <w:tcW w:w="1417" w:type="dxa"/>
            <w:shd w:val="clear" w:color="auto" w:fill="auto"/>
          </w:tcPr>
          <w:p w:rsidR="00015225" w:rsidRPr="00836F3B" w:rsidRDefault="00015225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99" w:author="HP" w:date="2017-11-11T19:15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&lt;5</w:t>
              </w:r>
            </w:ins>
          </w:p>
        </w:tc>
        <w:tc>
          <w:tcPr>
            <w:tcW w:w="1560" w:type="dxa"/>
            <w:shd w:val="clear" w:color="auto" w:fill="auto"/>
          </w:tcPr>
          <w:p w:rsidR="00015225" w:rsidRPr="00836F3B" w:rsidRDefault="00015225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00" w:author="HP" w:date="2017-11-11T19:15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2</w:t>
              </w:r>
            </w:ins>
            <w:ins w:id="101" w:author="HP" w:date="2017-11-11T07:37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-</w:t>
              </w:r>
            </w:ins>
            <w:ins w:id="102" w:author="HP" w:date="2017-11-11T19:15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5</w:t>
              </w:r>
            </w:ins>
            <w:ins w:id="103" w:author="HP" w:date="2017-11-11T07:37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attacks/</w:t>
              </w:r>
            </w:ins>
            <w:ins w:id="104" w:author="HP" w:date="2017-11-11T19:15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w</w:t>
              </w:r>
            </w:ins>
          </w:p>
        </w:tc>
        <w:tc>
          <w:tcPr>
            <w:tcW w:w="3260" w:type="dxa"/>
            <w:shd w:val="clear" w:color="auto" w:fill="auto"/>
          </w:tcPr>
          <w:p w:rsidR="00015225" w:rsidRPr="00836F3B" w:rsidRDefault="00015225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05" w:author="HP" w:date="2017-11-11T07:37:00Z">
              <w:r>
                <w:rPr>
                  <w:rFonts w:ascii="Times New Roman" w:eastAsia="宋体" w:hAnsi="Times New Roman" w:cs="Times New Roman"/>
                  <w:kern w:val="0"/>
                  <w:szCs w:val="21"/>
                </w:rPr>
                <w:t>B</w:t>
              </w:r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ilateral </w:t>
              </w:r>
              <w:proofErr w:type="spellStart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dystonic</w:t>
              </w:r>
              <w:proofErr w:type="spellEnd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movements</w:t>
              </w:r>
            </w:ins>
          </w:p>
        </w:tc>
      </w:tr>
      <w:tr w:rsidR="00EE0769" w:rsidRPr="00836F3B" w:rsidTr="00E77B07">
        <w:trPr>
          <w:trHeight w:val="315"/>
        </w:trPr>
        <w:tc>
          <w:tcPr>
            <w:cnfStyle w:val="001000000000"/>
            <w:tcW w:w="99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  <w:lastRenderedPageBreak/>
              <w:t>29</w:t>
            </w:r>
          </w:p>
        </w:tc>
        <w:tc>
          <w:tcPr>
            <w:tcW w:w="98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Case </w:t>
            </w: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5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5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S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poradic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20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spacing w:line="200" w:lineRule="exact"/>
              <w:cnfStyle w:val="000000000000"/>
              <w:rPr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None</w:t>
            </w:r>
          </w:p>
        </w:tc>
        <w:tc>
          <w:tcPr>
            <w:tcW w:w="1417" w:type="dxa"/>
            <w:shd w:val="clear" w:color="auto" w:fill="auto"/>
          </w:tcPr>
          <w:p w:rsidR="00EE0769" w:rsidRPr="00836F3B" w:rsidRDefault="00EE0769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06" w:author="HP" w:date="2017-11-11T07:37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5-10</w:t>
              </w:r>
            </w:ins>
          </w:p>
        </w:tc>
        <w:tc>
          <w:tcPr>
            <w:tcW w:w="1560" w:type="dxa"/>
            <w:shd w:val="clear" w:color="auto" w:fill="auto"/>
          </w:tcPr>
          <w:p w:rsidR="00EE0769" w:rsidRPr="00836F3B" w:rsidRDefault="005F7461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07" w:author="HP" w:date="2017-11-11T19:16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2</w:t>
              </w:r>
            </w:ins>
            <w:ins w:id="108" w:author="HP" w:date="2017-11-11T07:37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-</w:t>
              </w:r>
            </w:ins>
            <w:ins w:id="109" w:author="HP" w:date="2017-11-11T19:16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5</w:t>
              </w:r>
            </w:ins>
            <w:ins w:id="110" w:author="HP" w:date="2017-11-11T07:37:00Z">
              <w:r w:rsidR="00EE0769"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attacks/d</w:t>
              </w:r>
            </w:ins>
          </w:p>
        </w:tc>
        <w:tc>
          <w:tcPr>
            <w:tcW w:w="3260" w:type="dxa"/>
            <w:shd w:val="clear" w:color="auto" w:fill="auto"/>
          </w:tcPr>
          <w:p w:rsidR="00EE0769" w:rsidRPr="00836F3B" w:rsidRDefault="005F7461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11" w:author="HP" w:date="2017-11-11T19:16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Right-sided</w:t>
              </w:r>
            </w:ins>
            <w:ins w:id="112" w:author="HP" w:date="2017-11-11T07:37:00Z">
              <w:r w:rsidR="00EE0769"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</w:t>
              </w:r>
              <w:proofErr w:type="spellStart"/>
              <w:r w:rsidR="00EE0769"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dystonic</w:t>
              </w:r>
              <w:proofErr w:type="spellEnd"/>
              <w:r w:rsidR="00EE0769"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movements</w:t>
              </w:r>
            </w:ins>
          </w:p>
        </w:tc>
      </w:tr>
      <w:tr w:rsidR="00EE0769" w:rsidRPr="00836F3B" w:rsidTr="00E77B07">
        <w:trPr>
          <w:cnfStyle w:val="000000100000"/>
          <w:trHeight w:val="315"/>
        </w:trPr>
        <w:tc>
          <w:tcPr>
            <w:cnfStyle w:val="001000000000"/>
            <w:tcW w:w="99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  <w:t>30</w:t>
            </w:r>
          </w:p>
        </w:tc>
        <w:tc>
          <w:tcPr>
            <w:tcW w:w="98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Case </w:t>
            </w: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5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6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S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poradic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18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spacing w:line="200" w:lineRule="exact"/>
              <w:cnfStyle w:val="000000100000"/>
              <w:rPr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None</w:t>
            </w:r>
          </w:p>
        </w:tc>
        <w:tc>
          <w:tcPr>
            <w:tcW w:w="1417" w:type="dxa"/>
            <w:shd w:val="clear" w:color="auto" w:fill="auto"/>
          </w:tcPr>
          <w:p w:rsidR="00EE0769" w:rsidRPr="00836F3B" w:rsidRDefault="00EE0769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13" w:author="HP" w:date="2017-11-11T07:37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5-10</w:t>
              </w:r>
            </w:ins>
          </w:p>
        </w:tc>
        <w:tc>
          <w:tcPr>
            <w:tcW w:w="1560" w:type="dxa"/>
            <w:shd w:val="clear" w:color="auto" w:fill="auto"/>
          </w:tcPr>
          <w:p w:rsidR="00EE0769" w:rsidRPr="00836F3B" w:rsidRDefault="00EE0769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14" w:author="HP" w:date="2017-11-11T07:37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5-10 attacks/d</w:t>
              </w:r>
            </w:ins>
          </w:p>
        </w:tc>
        <w:tc>
          <w:tcPr>
            <w:tcW w:w="3260" w:type="dxa"/>
            <w:shd w:val="clear" w:color="auto" w:fill="auto"/>
          </w:tcPr>
          <w:p w:rsidR="00EE0769" w:rsidRPr="00836F3B" w:rsidRDefault="005F7461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15" w:author="HP" w:date="2017-11-11T19:17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Left-sided</w:t>
              </w:r>
            </w:ins>
            <w:ins w:id="116" w:author="HP" w:date="2017-11-11T07:37:00Z">
              <w:r w:rsidR="00EE0769"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</w:t>
              </w:r>
              <w:proofErr w:type="spellStart"/>
              <w:r w:rsidR="00EE0769"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dystonic</w:t>
              </w:r>
              <w:proofErr w:type="spellEnd"/>
              <w:r w:rsidR="00EE0769"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movements</w:t>
              </w:r>
            </w:ins>
          </w:p>
        </w:tc>
      </w:tr>
      <w:tr w:rsidR="00EE0769" w:rsidRPr="00836F3B" w:rsidTr="00E77B07">
        <w:trPr>
          <w:trHeight w:val="315"/>
        </w:trPr>
        <w:tc>
          <w:tcPr>
            <w:cnfStyle w:val="001000000000"/>
            <w:tcW w:w="99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  <w:t>31</w:t>
            </w:r>
          </w:p>
        </w:tc>
        <w:tc>
          <w:tcPr>
            <w:tcW w:w="98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Case </w:t>
            </w: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5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7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S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poradic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15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spacing w:line="200" w:lineRule="exact"/>
              <w:cnfStyle w:val="000000000000"/>
              <w:rPr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None</w:t>
            </w:r>
          </w:p>
        </w:tc>
        <w:tc>
          <w:tcPr>
            <w:tcW w:w="1417" w:type="dxa"/>
            <w:shd w:val="clear" w:color="auto" w:fill="auto"/>
          </w:tcPr>
          <w:p w:rsidR="00EE0769" w:rsidRPr="00836F3B" w:rsidRDefault="00EE0769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17" w:author="HP" w:date="2017-11-11T07:37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5-10</w:t>
              </w:r>
            </w:ins>
          </w:p>
        </w:tc>
        <w:tc>
          <w:tcPr>
            <w:tcW w:w="1560" w:type="dxa"/>
            <w:shd w:val="clear" w:color="auto" w:fill="auto"/>
          </w:tcPr>
          <w:p w:rsidR="00EE0769" w:rsidRPr="00836F3B" w:rsidRDefault="005F7461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18" w:author="HP" w:date="2017-11-11T19:18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2</w:t>
              </w:r>
            </w:ins>
            <w:ins w:id="119" w:author="HP" w:date="2017-11-11T07:37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-</w:t>
              </w:r>
            </w:ins>
            <w:ins w:id="120" w:author="HP" w:date="2017-11-11T19:18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5</w:t>
              </w:r>
            </w:ins>
            <w:ins w:id="121" w:author="HP" w:date="2017-11-11T07:37:00Z">
              <w:r w:rsidR="00EE0769"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attacks/d</w:t>
              </w:r>
            </w:ins>
          </w:p>
        </w:tc>
        <w:tc>
          <w:tcPr>
            <w:tcW w:w="3260" w:type="dxa"/>
            <w:shd w:val="clear" w:color="auto" w:fill="auto"/>
          </w:tcPr>
          <w:p w:rsidR="00EE0769" w:rsidRPr="00836F3B" w:rsidRDefault="005F7461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22" w:author="HP" w:date="2017-11-11T19:18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Left-sided</w:t>
              </w:r>
            </w:ins>
            <w:ins w:id="123" w:author="HP" w:date="2017-11-11T07:37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</w:t>
              </w:r>
              <w:r w:rsidR="00EE0769"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tonic movements</w:t>
              </w:r>
            </w:ins>
          </w:p>
        </w:tc>
      </w:tr>
      <w:tr w:rsidR="00EE0769" w:rsidRPr="00836F3B" w:rsidTr="00E77B07">
        <w:trPr>
          <w:cnfStyle w:val="000000100000"/>
          <w:trHeight w:val="315"/>
        </w:trPr>
        <w:tc>
          <w:tcPr>
            <w:cnfStyle w:val="001000000000"/>
            <w:tcW w:w="99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  <w:t>32</w:t>
            </w:r>
          </w:p>
        </w:tc>
        <w:tc>
          <w:tcPr>
            <w:tcW w:w="98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Case </w:t>
            </w: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5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8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S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poradic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15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spacing w:line="200" w:lineRule="exact"/>
              <w:cnfStyle w:val="000000100000"/>
              <w:rPr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None</w:t>
            </w:r>
          </w:p>
        </w:tc>
        <w:tc>
          <w:tcPr>
            <w:tcW w:w="1417" w:type="dxa"/>
            <w:shd w:val="clear" w:color="auto" w:fill="auto"/>
          </w:tcPr>
          <w:p w:rsidR="00EE0769" w:rsidRPr="00836F3B" w:rsidRDefault="005F7461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24" w:author="HP" w:date="2017-11-11T19:19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&lt;5</w:t>
              </w:r>
            </w:ins>
          </w:p>
        </w:tc>
        <w:tc>
          <w:tcPr>
            <w:tcW w:w="1560" w:type="dxa"/>
            <w:shd w:val="clear" w:color="auto" w:fill="auto"/>
          </w:tcPr>
          <w:p w:rsidR="00EE0769" w:rsidRPr="00836F3B" w:rsidRDefault="00EE0769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25" w:author="HP" w:date="2017-11-11T07:37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5-10 attacks/d</w:t>
              </w:r>
            </w:ins>
          </w:p>
        </w:tc>
        <w:tc>
          <w:tcPr>
            <w:tcW w:w="3260" w:type="dxa"/>
            <w:shd w:val="clear" w:color="auto" w:fill="auto"/>
          </w:tcPr>
          <w:p w:rsidR="00EE0769" w:rsidRPr="00836F3B" w:rsidRDefault="005F7461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26" w:author="HP" w:date="2017-11-11T19:19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Right-sided</w:t>
              </w:r>
            </w:ins>
            <w:ins w:id="127" w:author="HP" w:date="2017-11-11T07:37:00Z">
              <w:r w:rsidR="00EE0769"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</w:t>
              </w:r>
              <w:proofErr w:type="spellStart"/>
              <w:r w:rsidR="00EE0769"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dystonic</w:t>
              </w:r>
              <w:proofErr w:type="spellEnd"/>
              <w:r w:rsidR="00EE0769"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movements</w:t>
              </w:r>
            </w:ins>
          </w:p>
        </w:tc>
      </w:tr>
      <w:tr w:rsidR="00EE0769" w:rsidRPr="00836F3B" w:rsidTr="00E77B07">
        <w:trPr>
          <w:trHeight w:val="315"/>
        </w:trPr>
        <w:tc>
          <w:tcPr>
            <w:cnfStyle w:val="001000000000"/>
            <w:tcW w:w="99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  <w:t>33</w:t>
            </w:r>
          </w:p>
        </w:tc>
        <w:tc>
          <w:tcPr>
            <w:tcW w:w="98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Case 59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S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poradic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spacing w:line="200" w:lineRule="exact"/>
              <w:cnfStyle w:val="000000000000"/>
              <w:rPr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None</w:t>
            </w:r>
          </w:p>
        </w:tc>
        <w:tc>
          <w:tcPr>
            <w:tcW w:w="1417" w:type="dxa"/>
            <w:shd w:val="clear" w:color="auto" w:fill="auto"/>
          </w:tcPr>
          <w:p w:rsidR="00EE0769" w:rsidRPr="00836F3B" w:rsidRDefault="00EE0769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28" w:author="HP" w:date="2017-11-11T07:37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5-10</w:t>
              </w:r>
            </w:ins>
          </w:p>
        </w:tc>
        <w:tc>
          <w:tcPr>
            <w:tcW w:w="1560" w:type="dxa"/>
            <w:shd w:val="clear" w:color="auto" w:fill="auto"/>
          </w:tcPr>
          <w:p w:rsidR="00EE0769" w:rsidRPr="00836F3B" w:rsidRDefault="005F7461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29" w:author="HP" w:date="2017-11-11T19:20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1-2</w:t>
              </w:r>
            </w:ins>
            <w:ins w:id="130" w:author="HP" w:date="2017-11-11T07:37:00Z">
              <w:r w:rsidR="00EE0769"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attacks/d</w:t>
              </w:r>
            </w:ins>
          </w:p>
        </w:tc>
        <w:tc>
          <w:tcPr>
            <w:tcW w:w="3260" w:type="dxa"/>
            <w:shd w:val="clear" w:color="auto" w:fill="auto"/>
          </w:tcPr>
          <w:p w:rsidR="00EE0769" w:rsidRPr="00836F3B" w:rsidRDefault="005F7461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31" w:author="HP" w:date="2017-11-11T19:20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Right-sided</w:t>
              </w:r>
            </w:ins>
            <w:ins w:id="132" w:author="HP" w:date="2017-11-11T07:37:00Z">
              <w:r w:rsidR="00EE0769"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</w:t>
              </w:r>
              <w:proofErr w:type="spellStart"/>
              <w:r w:rsidR="00EE0769"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dystonic</w:t>
              </w:r>
              <w:proofErr w:type="spellEnd"/>
              <w:r w:rsidR="00EE0769"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movements</w:t>
              </w:r>
            </w:ins>
          </w:p>
        </w:tc>
      </w:tr>
      <w:tr w:rsidR="000D0AAD" w:rsidRPr="00836F3B" w:rsidTr="00E77B07">
        <w:trPr>
          <w:cnfStyle w:val="000000100000"/>
          <w:trHeight w:val="315"/>
        </w:trPr>
        <w:tc>
          <w:tcPr>
            <w:cnfStyle w:val="001000000000"/>
            <w:tcW w:w="992" w:type="dxa"/>
            <w:shd w:val="clear" w:color="auto" w:fill="auto"/>
            <w:noWrap/>
            <w:hideMark/>
          </w:tcPr>
          <w:p w:rsidR="000D0AAD" w:rsidRPr="00836F3B" w:rsidRDefault="000D0AAD" w:rsidP="00F729A8">
            <w:pPr>
              <w:widowControl/>
              <w:spacing w:line="200" w:lineRule="exact"/>
              <w:jc w:val="left"/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  <w:t>34</w:t>
            </w:r>
          </w:p>
        </w:tc>
        <w:tc>
          <w:tcPr>
            <w:tcW w:w="982" w:type="dxa"/>
            <w:shd w:val="clear" w:color="auto" w:fill="auto"/>
            <w:noWrap/>
            <w:hideMark/>
          </w:tcPr>
          <w:p w:rsidR="000D0AAD" w:rsidRPr="00836F3B" w:rsidRDefault="000D0AAD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Case </w:t>
            </w: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6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0D0AAD" w:rsidRPr="00836F3B" w:rsidRDefault="000D0AAD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S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poradic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0D0AAD" w:rsidRPr="00836F3B" w:rsidRDefault="000D0AAD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D0AAD" w:rsidRPr="00836F3B" w:rsidRDefault="000D0AAD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18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0D0AAD" w:rsidRPr="00836F3B" w:rsidRDefault="000D0AAD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0AAD" w:rsidRPr="00836F3B" w:rsidRDefault="000D0AAD" w:rsidP="00F729A8">
            <w:pPr>
              <w:spacing w:line="200" w:lineRule="exact"/>
              <w:cnfStyle w:val="000000100000"/>
              <w:rPr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None</w:t>
            </w:r>
          </w:p>
        </w:tc>
        <w:tc>
          <w:tcPr>
            <w:tcW w:w="1417" w:type="dxa"/>
            <w:shd w:val="clear" w:color="auto" w:fill="auto"/>
          </w:tcPr>
          <w:p w:rsidR="000D0AAD" w:rsidRPr="00836F3B" w:rsidRDefault="000D0AAD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33" w:author="HP" w:date="2017-11-11T19:21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&lt;5</w:t>
              </w:r>
            </w:ins>
          </w:p>
        </w:tc>
        <w:tc>
          <w:tcPr>
            <w:tcW w:w="1560" w:type="dxa"/>
            <w:shd w:val="clear" w:color="auto" w:fill="auto"/>
          </w:tcPr>
          <w:p w:rsidR="000D0AAD" w:rsidRPr="00836F3B" w:rsidRDefault="000D0AAD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34" w:author="HP" w:date="2017-11-11T19:21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1</w:t>
              </w:r>
            </w:ins>
            <w:ins w:id="135" w:author="HP" w:date="2017-11-11T07:37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-</w:t>
              </w:r>
            </w:ins>
            <w:ins w:id="136" w:author="HP" w:date="2017-11-11T19:22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2</w:t>
              </w:r>
            </w:ins>
            <w:ins w:id="137" w:author="HP" w:date="2017-11-11T07:37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attacks/d</w:t>
              </w:r>
            </w:ins>
          </w:p>
        </w:tc>
        <w:tc>
          <w:tcPr>
            <w:tcW w:w="3260" w:type="dxa"/>
            <w:shd w:val="clear" w:color="auto" w:fill="auto"/>
          </w:tcPr>
          <w:p w:rsidR="000D0AAD" w:rsidRPr="00836F3B" w:rsidRDefault="000D0AAD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38" w:author="HP" w:date="2017-11-11T19:22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Right-sided</w:t>
              </w:r>
            </w:ins>
            <w:ins w:id="139" w:author="HP" w:date="2017-11-11T07:37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</w:t>
              </w:r>
              <w:proofErr w:type="spellStart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dystonic</w:t>
              </w:r>
              <w:proofErr w:type="spellEnd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movements</w:t>
              </w:r>
            </w:ins>
          </w:p>
        </w:tc>
      </w:tr>
      <w:tr w:rsidR="000D0AAD" w:rsidRPr="00836F3B" w:rsidTr="00E77B07">
        <w:trPr>
          <w:trHeight w:val="315"/>
        </w:trPr>
        <w:tc>
          <w:tcPr>
            <w:cnfStyle w:val="001000000000"/>
            <w:tcW w:w="992" w:type="dxa"/>
            <w:shd w:val="clear" w:color="auto" w:fill="auto"/>
            <w:noWrap/>
            <w:hideMark/>
          </w:tcPr>
          <w:p w:rsidR="000D0AAD" w:rsidRPr="00836F3B" w:rsidRDefault="000D0AAD" w:rsidP="00F729A8">
            <w:pPr>
              <w:widowControl/>
              <w:spacing w:line="200" w:lineRule="exact"/>
              <w:jc w:val="left"/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  <w:t>35</w:t>
            </w:r>
          </w:p>
        </w:tc>
        <w:tc>
          <w:tcPr>
            <w:tcW w:w="982" w:type="dxa"/>
            <w:shd w:val="clear" w:color="auto" w:fill="auto"/>
            <w:noWrap/>
            <w:hideMark/>
          </w:tcPr>
          <w:p w:rsidR="000D0AAD" w:rsidRPr="00836F3B" w:rsidRDefault="000D0AAD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Case </w:t>
            </w: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6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1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0D0AAD" w:rsidRPr="00836F3B" w:rsidRDefault="000D0AAD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S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poradic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0D0AAD" w:rsidRPr="00836F3B" w:rsidRDefault="000D0AAD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0D0AAD" w:rsidRPr="00836F3B" w:rsidRDefault="000D0AAD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15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0D0AAD" w:rsidRPr="00836F3B" w:rsidRDefault="000D0AAD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0D0AAD" w:rsidRPr="00836F3B" w:rsidRDefault="000D0AAD" w:rsidP="00F729A8">
            <w:pPr>
              <w:spacing w:line="200" w:lineRule="exact"/>
              <w:cnfStyle w:val="000000000000"/>
              <w:rPr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None</w:t>
            </w:r>
          </w:p>
        </w:tc>
        <w:tc>
          <w:tcPr>
            <w:tcW w:w="1417" w:type="dxa"/>
            <w:shd w:val="clear" w:color="auto" w:fill="auto"/>
          </w:tcPr>
          <w:p w:rsidR="000D0AAD" w:rsidRPr="00836F3B" w:rsidRDefault="000D0AAD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40" w:author="HP" w:date="2017-11-11T19:23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&lt;5</w:t>
              </w:r>
            </w:ins>
          </w:p>
        </w:tc>
        <w:tc>
          <w:tcPr>
            <w:tcW w:w="1560" w:type="dxa"/>
            <w:shd w:val="clear" w:color="auto" w:fill="auto"/>
          </w:tcPr>
          <w:p w:rsidR="000D0AAD" w:rsidRPr="00836F3B" w:rsidRDefault="000D0AAD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41" w:author="HP" w:date="2017-11-11T19:23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2</w:t>
              </w:r>
            </w:ins>
            <w:ins w:id="142" w:author="HP" w:date="2017-11-11T07:37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-</w:t>
              </w:r>
            </w:ins>
            <w:ins w:id="143" w:author="HP" w:date="2017-11-11T19:23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5</w:t>
              </w:r>
            </w:ins>
            <w:ins w:id="144" w:author="HP" w:date="2017-11-11T07:37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attacks/d</w:t>
              </w:r>
            </w:ins>
          </w:p>
        </w:tc>
        <w:tc>
          <w:tcPr>
            <w:tcW w:w="3260" w:type="dxa"/>
            <w:shd w:val="clear" w:color="auto" w:fill="auto"/>
          </w:tcPr>
          <w:p w:rsidR="000D0AAD" w:rsidRPr="00836F3B" w:rsidRDefault="000D0AAD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45" w:author="HP" w:date="2017-11-11T07:37:00Z">
              <w:r>
                <w:rPr>
                  <w:rFonts w:ascii="Times New Roman" w:eastAsia="宋体" w:hAnsi="Times New Roman" w:cs="Times New Roman"/>
                  <w:kern w:val="0"/>
                  <w:szCs w:val="21"/>
                </w:rPr>
                <w:t>B</w:t>
              </w:r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ilateral </w:t>
              </w:r>
              <w:proofErr w:type="spellStart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dystonic</w:t>
              </w:r>
              <w:proofErr w:type="spellEnd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movements</w:t>
              </w:r>
            </w:ins>
          </w:p>
        </w:tc>
      </w:tr>
      <w:tr w:rsidR="00EE0769" w:rsidRPr="00836F3B" w:rsidTr="00E77B07">
        <w:trPr>
          <w:cnfStyle w:val="000000100000"/>
          <w:trHeight w:val="315"/>
        </w:trPr>
        <w:tc>
          <w:tcPr>
            <w:cnfStyle w:val="001000000000"/>
            <w:tcW w:w="99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  <w:t>36</w:t>
            </w:r>
          </w:p>
        </w:tc>
        <w:tc>
          <w:tcPr>
            <w:tcW w:w="98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Case </w:t>
            </w: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6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2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S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poradic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32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spacing w:line="200" w:lineRule="exact"/>
              <w:cnfStyle w:val="000000100000"/>
              <w:rPr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None</w:t>
            </w:r>
          </w:p>
        </w:tc>
        <w:tc>
          <w:tcPr>
            <w:tcW w:w="1417" w:type="dxa"/>
            <w:shd w:val="clear" w:color="auto" w:fill="auto"/>
          </w:tcPr>
          <w:p w:rsidR="00EE0769" w:rsidRPr="00836F3B" w:rsidRDefault="00EE0769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46" w:author="HP" w:date="2017-11-11T07:37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5-10</w:t>
              </w:r>
            </w:ins>
          </w:p>
        </w:tc>
        <w:tc>
          <w:tcPr>
            <w:tcW w:w="1560" w:type="dxa"/>
            <w:shd w:val="clear" w:color="auto" w:fill="auto"/>
          </w:tcPr>
          <w:p w:rsidR="00EE0769" w:rsidRPr="00836F3B" w:rsidRDefault="00286271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47" w:author="HP" w:date="2017-11-11T19:24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10</w:t>
              </w:r>
            </w:ins>
            <w:ins w:id="148" w:author="HP" w:date="2017-11-11T07:37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-1</w:t>
              </w:r>
            </w:ins>
            <w:ins w:id="149" w:author="HP" w:date="2017-11-11T19:24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5</w:t>
              </w:r>
            </w:ins>
            <w:ins w:id="150" w:author="HP" w:date="2017-11-11T07:37:00Z">
              <w:r w:rsidR="00EE0769"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attacks/d</w:t>
              </w:r>
            </w:ins>
          </w:p>
        </w:tc>
        <w:tc>
          <w:tcPr>
            <w:tcW w:w="3260" w:type="dxa"/>
            <w:shd w:val="clear" w:color="auto" w:fill="auto"/>
          </w:tcPr>
          <w:p w:rsidR="00EE0769" w:rsidRPr="00836F3B" w:rsidRDefault="00286271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51" w:author="HP" w:date="2017-11-11T19:24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Left-sided</w:t>
              </w:r>
            </w:ins>
            <w:ins w:id="152" w:author="HP" w:date="2017-11-11T07:37:00Z">
              <w:r w:rsidR="00EE0769"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</w:t>
              </w:r>
              <w:proofErr w:type="spellStart"/>
              <w:r w:rsidR="00EE0769"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dystonic</w:t>
              </w:r>
              <w:proofErr w:type="spellEnd"/>
              <w:r w:rsidR="00EE0769"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movements</w:t>
              </w:r>
            </w:ins>
          </w:p>
        </w:tc>
      </w:tr>
      <w:tr w:rsidR="00286271" w:rsidRPr="00836F3B" w:rsidTr="00E77B07">
        <w:trPr>
          <w:trHeight w:val="315"/>
        </w:trPr>
        <w:tc>
          <w:tcPr>
            <w:cnfStyle w:val="001000000000"/>
            <w:tcW w:w="992" w:type="dxa"/>
            <w:shd w:val="clear" w:color="auto" w:fill="auto"/>
            <w:noWrap/>
            <w:hideMark/>
          </w:tcPr>
          <w:p w:rsidR="00286271" w:rsidRPr="00836F3B" w:rsidRDefault="00286271" w:rsidP="00F729A8">
            <w:pPr>
              <w:widowControl/>
              <w:spacing w:line="200" w:lineRule="exact"/>
              <w:jc w:val="left"/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  <w:t>37</w:t>
            </w:r>
          </w:p>
        </w:tc>
        <w:tc>
          <w:tcPr>
            <w:tcW w:w="982" w:type="dxa"/>
            <w:shd w:val="clear" w:color="auto" w:fill="auto"/>
            <w:noWrap/>
            <w:hideMark/>
          </w:tcPr>
          <w:p w:rsidR="00286271" w:rsidRPr="00836F3B" w:rsidRDefault="00286271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Case </w:t>
            </w: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6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3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286271" w:rsidRPr="00836F3B" w:rsidRDefault="00286271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S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poradic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286271" w:rsidRPr="00836F3B" w:rsidRDefault="00286271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286271" w:rsidRPr="00836F3B" w:rsidRDefault="00286271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286271" w:rsidRPr="00836F3B" w:rsidRDefault="00286271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286271" w:rsidRPr="00836F3B" w:rsidRDefault="00286271" w:rsidP="00F729A8">
            <w:pPr>
              <w:spacing w:line="200" w:lineRule="exact"/>
              <w:cnfStyle w:val="000000000000"/>
              <w:rPr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None</w:t>
            </w:r>
          </w:p>
        </w:tc>
        <w:tc>
          <w:tcPr>
            <w:tcW w:w="1417" w:type="dxa"/>
            <w:shd w:val="clear" w:color="auto" w:fill="auto"/>
          </w:tcPr>
          <w:p w:rsidR="00286271" w:rsidRPr="00836F3B" w:rsidRDefault="00286271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53" w:author="HP" w:date="2017-11-11T19:25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&lt;5</w:t>
              </w:r>
            </w:ins>
          </w:p>
        </w:tc>
        <w:tc>
          <w:tcPr>
            <w:tcW w:w="1560" w:type="dxa"/>
            <w:shd w:val="clear" w:color="auto" w:fill="auto"/>
          </w:tcPr>
          <w:p w:rsidR="00286271" w:rsidRPr="00836F3B" w:rsidRDefault="00286271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54" w:author="HP" w:date="2017-11-11T19:25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1</w:t>
              </w:r>
            </w:ins>
            <w:ins w:id="155" w:author="HP" w:date="2017-11-11T07:37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-</w:t>
              </w:r>
            </w:ins>
            <w:ins w:id="156" w:author="HP" w:date="2017-11-11T19:25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2</w:t>
              </w:r>
            </w:ins>
            <w:ins w:id="157" w:author="HP" w:date="2017-11-11T07:37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attacks/d</w:t>
              </w:r>
            </w:ins>
          </w:p>
        </w:tc>
        <w:tc>
          <w:tcPr>
            <w:tcW w:w="3260" w:type="dxa"/>
            <w:shd w:val="clear" w:color="auto" w:fill="auto"/>
          </w:tcPr>
          <w:p w:rsidR="00286271" w:rsidRPr="00836F3B" w:rsidRDefault="00286271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58" w:author="HP" w:date="2017-11-11T07:37:00Z">
              <w:r>
                <w:rPr>
                  <w:rFonts w:ascii="Times New Roman" w:eastAsia="宋体" w:hAnsi="Times New Roman" w:cs="Times New Roman"/>
                  <w:kern w:val="0"/>
                  <w:szCs w:val="21"/>
                </w:rPr>
                <w:t>B</w:t>
              </w:r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ilateral </w:t>
              </w:r>
              <w:proofErr w:type="spellStart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dystonic</w:t>
              </w:r>
              <w:proofErr w:type="spellEnd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movements</w:t>
              </w:r>
            </w:ins>
          </w:p>
        </w:tc>
      </w:tr>
      <w:tr w:rsidR="00EE0769" w:rsidRPr="00836F3B" w:rsidTr="00E77B07">
        <w:trPr>
          <w:cnfStyle w:val="000000100000"/>
          <w:trHeight w:val="315"/>
        </w:trPr>
        <w:tc>
          <w:tcPr>
            <w:cnfStyle w:val="001000000000"/>
            <w:tcW w:w="99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  <w:t>38</w:t>
            </w:r>
          </w:p>
        </w:tc>
        <w:tc>
          <w:tcPr>
            <w:tcW w:w="98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Case </w:t>
            </w: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6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4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S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poradic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15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spacing w:line="200" w:lineRule="exact"/>
              <w:cnfStyle w:val="000000100000"/>
              <w:rPr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None</w:t>
            </w:r>
          </w:p>
        </w:tc>
        <w:tc>
          <w:tcPr>
            <w:tcW w:w="1417" w:type="dxa"/>
            <w:shd w:val="clear" w:color="auto" w:fill="auto"/>
          </w:tcPr>
          <w:p w:rsidR="00EE0769" w:rsidRPr="00836F3B" w:rsidRDefault="00EE0769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59" w:author="HP" w:date="2017-11-11T07:37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5-10</w:t>
              </w:r>
            </w:ins>
          </w:p>
        </w:tc>
        <w:tc>
          <w:tcPr>
            <w:tcW w:w="1560" w:type="dxa"/>
            <w:shd w:val="clear" w:color="auto" w:fill="auto"/>
          </w:tcPr>
          <w:p w:rsidR="00EE0769" w:rsidRPr="00836F3B" w:rsidRDefault="00286271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60" w:author="HP" w:date="2017-11-11T19:26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2</w:t>
              </w:r>
            </w:ins>
            <w:ins w:id="161" w:author="HP" w:date="2017-11-11T07:37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-</w:t>
              </w:r>
            </w:ins>
            <w:ins w:id="162" w:author="HP" w:date="2017-11-11T19:26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5</w:t>
              </w:r>
            </w:ins>
            <w:ins w:id="163" w:author="HP" w:date="2017-11-11T07:37:00Z">
              <w:r w:rsidR="00EE0769"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attacks/d</w:t>
              </w:r>
            </w:ins>
          </w:p>
        </w:tc>
        <w:tc>
          <w:tcPr>
            <w:tcW w:w="3260" w:type="dxa"/>
            <w:shd w:val="clear" w:color="auto" w:fill="auto"/>
          </w:tcPr>
          <w:p w:rsidR="00EE0769" w:rsidRPr="00836F3B" w:rsidRDefault="00EE0769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64" w:author="HP" w:date="2017-11-11T07:37:00Z">
              <w:r>
                <w:rPr>
                  <w:rFonts w:ascii="Times New Roman" w:eastAsia="宋体" w:hAnsi="Times New Roman" w:cs="Times New Roman"/>
                  <w:kern w:val="0"/>
                  <w:szCs w:val="21"/>
                </w:rPr>
                <w:t>B</w:t>
              </w:r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ilateral </w:t>
              </w:r>
              <w:proofErr w:type="spellStart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dystonic</w:t>
              </w:r>
              <w:proofErr w:type="spellEnd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movements</w:t>
              </w:r>
            </w:ins>
          </w:p>
        </w:tc>
      </w:tr>
      <w:tr w:rsidR="00286271" w:rsidRPr="00836F3B" w:rsidTr="00E77B07">
        <w:trPr>
          <w:trHeight w:val="315"/>
        </w:trPr>
        <w:tc>
          <w:tcPr>
            <w:cnfStyle w:val="001000000000"/>
            <w:tcW w:w="992" w:type="dxa"/>
            <w:shd w:val="clear" w:color="auto" w:fill="auto"/>
            <w:noWrap/>
            <w:hideMark/>
          </w:tcPr>
          <w:p w:rsidR="00286271" w:rsidRPr="00836F3B" w:rsidRDefault="00286271" w:rsidP="00F729A8">
            <w:pPr>
              <w:widowControl/>
              <w:spacing w:line="200" w:lineRule="exact"/>
              <w:jc w:val="left"/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  <w:t>39</w:t>
            </w:r>
          </w:p>
        </w:tc>
        <w:tc>
          <w:tcPr>
            <w:tcW w:w="982" w:type="dxa"/>
            <w:shd w:val="clear" w:color="auto" w:fill="auto"/>
            <w:noWrap/>
            <w:hideMark/>
          </w:tcPr>
          <w:p w:rsidR="00286271" w:rsidRPr="00836F3B" w:rsidRDefault="00286271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Case </w:t>
            </w: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6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5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286271" w:rsidRPr="00836F3B" w:rsidRDefault="00286271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S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poradic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286271" w:rsidRPr="00836F3B" w:rsidRDefault="00286271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286271" w:rsidRPr="00836F3B" w:rsidRDefault="00286271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17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286271" w:rsidRPr="00836F3B" w:rsidRDefault="00286271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286271" w:rsidRPr="00836F3B" w:rsidRDefault="00286271" w:rsidP="00F729A8">
            <w:pPr>
              <w:spacing w:line="200" w:lineRule="exact"/>
              <w:cnfStyle w:val="000000000000"/>
              <w:rPr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None</w:t>
            </w:r>
          </w:p>
        </w:tc>
        <w:tc>
          <w:tcPr>
            <w:tcW w:w="1417" w:type="dxa"/>
            <w:shd w:val="clear" w:color="auto" w:fill="auto"/>
          </w:tcPr>
          <w:p w:rsidR="00286271" w:rsidRPr="00836F3B" w:rsidRDefault="00286271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65" w:author="HP" w:date="2017-11-11T19:27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&lt;5</w:t>
              </w:r>
            </w:ins>
          </w:p>
        </w:tc>
        <w:tc>
          <w:tcPr>
            <w:tcW w:w="1560" w:type="dxa"/>
            <w:shd w:val="clear" w:color="auto" w:fill="auto"/>
          </w:tcPr>
          <w:p w:rsidR="00286271" w:rsidRPr="00836F3B" w:rsidRDefault="00286271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66" w:author="HP" w:date="2017-11-11T07:37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5-10 attacks/d</w:t>
              </w:r>
            </w:ins>
          </w:p>
        </w:tc>
        <w:tc>
          <w:tcPr>
            <w:tcW w:w="3260" w:type="dxa"/>
            <w:shd w:val="clear" w:color="auto" w:fill="auto"/>
          </w:tcPr>
          <w:p w:rsidR="00286271" w:rsidRPr="00836F3B" w:rsidRDefault="00286271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67" w:author="HP" w:date="2017-11-11T19:27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Left-sided</w:t>
              </w:r>
            </w:ins>
            <w:ins w:id="168" w:author="HP" w:date="2017-11-11T07:37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</w:t>
              </w:r>
              <w:proofErr w:type="spellStart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dystonic</w:t>
              </w:r>
              <w:proofErr w:type="spellEnd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movements</w:t>
              </w:r>
            </w:ins>
          </w:p>
        </w:tc>
      </w:tr>
      <w:tr w:rsidR="00EE0769" w:rsidRPr="00836F3B" w:rsidTr="00E77B07">
        <w:trPr>
          <w:cnfStyle w:val="000000100000"/>
          <w:trHeight w:val="315"/>
        </w:trPr>
        <w:tc>
          <w:tcPr>
            <w:cnfStyle w:val="001000000000"/>
            <w:tcW w:w="99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  <w:t>40</w:t>
            </w:r>
          </w:p>
        </w:tc>
        <w:tc>
          <w:tcPr>
            <w:tcW w:w="98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Case </w:t>
            </w: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6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6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S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poradic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23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spacing w:line="200" w:lineRule="exact"/>
              <w:cnfStyle w:val="000000100000"/>
              <w:rPr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None</w:t>
            </w:r>
          </w:p>
        </w:tc>
        <w:tc>
          <w:tcPr>
            <w:tcW w:w="1417" w:type="dxa"/>
            <w:shd w:val="clear" w:color="auto" w:fill="auto"/>
          </w:tcPr>
          <w:p w:rsidR="00EE0769" w:rsidRPr="00836F3B" w:rsidRDefault="00EE0769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69" w:author="HP" w:date="2017-11-11T07:37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5-10</w:t>
              </w:r>
            </w:ins>
          </w:p>
        </w:tc>
        <w:tc>
          <w:tcPr>
            <w:tcW w:w="1560" w:type="dxa"/>
            <w:shd w:val="clear" w:color="auto" w:fill="auto"/>
          </w:tcPr>
          <w:p w:rsidR="00EE0769" w:rsidRPr="00836F3B" w:rsidRDefault="00702703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70" w:author="HP" w:date="2017-11-11T19:28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1</w:t>
              </w:r>
            </w:ins>
            <w:ins w:id="171" w:author="HP" w:date="2017-11-11T07:37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-</w:t>
              </w:r>
            </w:ins>
            <w:ins w:id="172" w:author="HP" w:date="2017-11-11T19:28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2</w:t>
              </w:r>
            </w:ins>
            <w:ins w:id="173" w:author="HP" w:date="2017-11-11T07:37:00Z">
              <w:r w:rsidR="00EE0769"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attacks/d</w:t>
              </w:r>
            </w:ins>
          </w:p>
        </w:tc>
        <w:tc>
          <w:tcPr>
            <w:tcW w:w="3260" w:type="dxa"/>
            <w:shd w:val="clear" w:color="auto" w:fill="auto"/>
          </w:tcPr>
          <w:p w:rsidR="00EE0769" w:rsidRPr="00836F3B" w:rsidRDefault="00EE0769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74" w:author="HP" w:date="2017-11-11T07:37:00Z">
              <w:r>
                <w:rPr>
                  <w:rFonts w:ascii="Times New Roman" w:eastAsia="宋体" w:hAnsi="Times New Roman" w:cs="Times New Roman"/>
                  <w:kern w:val="0"/>
                  <w:szCs w:val="21"/>
                </w:rPr>
                <w:t>B</w:t>
              </w:r>
              <w:r w:rsidR="00702703"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ilateral </w:t>
              </w:r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tonic movements</w:t>
              </w:r>
            </w:ins>
          </w:p>
        </w:tc>
      </w:tr>
      <w:tr w:rsidR="00702703" w:rsidRPr="00836F3B" w:rsidTr="00E77B07">
        <w:trPr>
          <w:trHeight w:val="315"/>
        </w:trPr>
        <w:tc>
          <w:tcPr>
            <w:cnfStyle w:val="001000000000"/>
            <w:tcW w:w="992" w:type="dxa"/>
            <w:shd w:val="clear" w:color="auto" w:fill="auto"/>
            <w:noWrap/>
            <w:hideMark/>
          </w:tcPr>
          <w:p w:rsidR="00702703" w:rsidRPr="00836F3B" w:rsidRDefault="00702703" w:rsidP="00F729A8">
            <w:pPr>
              <w:widowControl/>
              <w:spacing w:line="200" w:lineRule="exact"/>
              <w:jc w:val="left"/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  <w:t>41</w:t>
            </w:r>
          </w:p>
        </w:tc>
        <w:tc>
          <w:tcPr>
            <w:tcW w:w="982" w:type="dxa"/>
            <w:shd w:val="clear" w:color="auto" w:fill="auto"/>
            <w:noWrap/>
            <w:hideMark/>
          </w:tcPr>
          <w:p w:rsidR="00702703" w:rsidRPr="00836F3B" w:rsidRDefault="00702703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Case </w:t>
            </w: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6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7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702703" w:rsidRPr="00836F3B" w:rsidRDefault="00702703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S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poradic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702703" w:rsidRPr="00836F3B" w:rsidRDefault="00702703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F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02703" w:rsidRPr="00836F3B" w:rsidRDefault="00702703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702703" w:rsidRPr="00836F3B" w:rsidRDefault="00702703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2703" w:rsidRPr="00836F3B" w:rsidRDefault="00702703" w:rsidP="00F729A8">
            <w:pPr>
              <w:spacing w:line="200" w:lineRule="exact"/>
              <w:cnfStyle w:val="000000000000"/>
              <w:rPr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None</w:t>
            </w:r>
          </w:p>
        </w:tc>
        <w:tc>
          <w:tcPr>
            <w:tcW w:w="1417" w:type="dxa"/>
            <w:shd w:val="clear" w:color="auto" w:fill="auto"/>
          </w:tcPr>
          <w:p w:rsidR="00702703" w:rsidRPr="00836F3B" w:rsidRDefault="00702703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75" w:author="HP" w:date="2017-11-11T19:29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&lt;5</w:t>
              </w:r>
            </w:ins>
          </w:p>
        </w:tc>
        <w:tc>
          <w:tcPr>
            <w:tcW w:w="1560" w:type="dxa"/>
            <w:shd w:val="clear" w:color="auto" w:fill="auto"/>
          </w:tcPr>
          <w:p w:rsidR="00702703" w:rsidRPr="00836F3B" w:rsidRDefault="00702703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76" w:author="HP" w:date="2017-11-11T19:29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2</w:t>
              </w:r>
            </w:ins>
            <w:ins w:id="177" w:author="HP" w:date="2017-11-11T07:37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-</w:t>
              </w:r>
            </w:ins>
            <w:ins w:id="178" w:author="HP" w:date="2017-11-11T19:29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5</w:t>
              </w:r>
            </w:ins>
            <w:ins w:id="179" w:author="HP" w:date="2017-11-11T07:37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attacks/d</w:t>
              </w:r>
            </w:ins>
          </w:p>
        </w:tc>
        <w:tc>
          <w:tcPr>
            <w:tcW w:w="3260" w:type="dxa"/>
            <w:shd w:val="clear" w:color="auto" w:fill="auto"/>
          </w:tcPr>
          <w:p w:rsidR="00702703" w:rsidRPr="00836F3B" w:rsidRDefault="00702703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80" w:author="HP" w:date="2017-11-11T07:37:00Z">
              <w:r>
                <w:rPr>
                  <w:rFonts w:ascii="Times New Roman" w:eastAsia="宋体" w:hAnsi="Times New Roman" w:cs="Times New Roman"/>
                  <w:kern w:val="0"/>
                  <w:szCs w:val="21"/>
                </w:rPr>
                <w:t>B</w:t>
              </w:r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ilateral </w:t>
              </w:r>
              <w:proofErr w:type="spellStart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dystonic</w:t>
              </w:r>
              <w:proofErr w:type="spellEnd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movements</w:t>
              </w:r>
            </w:ins>
          </w:p>
        </w:tc>
      </w:tr>
      <w:tr w:rsidR="00702703" w:rsidRPr="00836F3B" w:rsidTr="00E77B07">
        <w:trPr>
          <w:cnfStyle w:val="000000100000"/>
          <w:trHeight w:val="315"/>
        </w:trPr>
        <w:tc>
          <w:tcPr>
            <w:cnfStyle w:val="001000000000"/>
            <w:tcW w:w="992" w:type="dxa"/>
            <w:shd w:val="clear" w:color="auto" w:fill="auto"/>
            <w:noWrap/>
            <w:hideMark/>
          </w:tcPr>
          <w:p w:rsidR="00702703" w:rsidRPr="00836F3B" w:rsidRDefault="00702703" w:rsidP="00F729A8">
            <w:pPr>
              <w:widowControl/>
              <w:spacing w:line="200" w:lineRule="exact"/>
              <w:jc w:val="left"/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  <w:t>42</w:t>
            </w:r>
          </w:p>
        </w:tc>
        <w:tc>
          <w:tcPr>
            <w:tcW w:w="982" w:type="dxa"/>
            <w:shd w:val="clear" w:color="auto" w:fill="auto"/>
            <w:noWrap/>
            <w:hideMark/>
          </w:tcPr>
          <w:p w:rsidR="00702703" w:rsidRPr="00836F3B" w:rsidRDefault="00702703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Case </w:t>
            </w: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6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8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702703" w:rsidRPr="00836F3B" w:rsidRDefault="00702703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S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poradic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702703" w:rsidRPr="00836F3B" w:rsidRDefault="00702703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02703" w:rsidRPr="00836F3B" w:rsidRDefault="00702703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18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702703" w:rsidRPr="00836F3B" w:rsidRDefault="00702703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2703" w:rsidRPr="00836F3B" w:rsidRDefault="00702703" w:rsidP="00F729A8">
            <w:pPr>
              <w:spacing w:line="200" w:lineRule="exact"/>
              <w:cnfStyle w:val="000000100000"/>
              <w:rPr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None</w:t>
            </w:r>
          </w:p>
        </w:tc>
        <w:tc>
          <w:tcPr>
            <w:tcW w:w="1417" w:type="dxa"/>
            <w:shd w:val="clear" w:color="auto" w:fill="auto"/>
          </w:tcPr>
          <w:p w:rsidR="00702703" w:rsidRPr="00836F3B" w:rsidRDefault="00702703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81" w:author="HP" w:date="2017-11-11T19:29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&lt;5</w:t>
              </w:r>
            </w:ins>
          </w:p>
        </w:tc>
        <w:tc>
          <w:tcPr>
            <w:tcW w:w="1560" w:type="dxa"/>
            <w:shd w:val="clear" w:color="auto" w:fill="auto"/>
          </w:tcPr>
          <w:p w:rsidR="00702703" w:rsidRPr="00836F3B" w:rsidRDefault="00702703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82" w:author="HP" w:date="2017-11-11T07:38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5-10 attacks/d</w:t>
              </w:r>
            </w:ins>
          </w:p>
        </w:tc>
        <w:tc>
          <w:tcPr>
            <w:tcW w:w="3260" w:type="dxa"/>
            <w:shd w:val="clear" w:color="auto" w:fill="auto"/>
          </w:tcPr>
          <w:p w:rsidR="00702703" w:rsidRPr="00836F3B" w:rsidRDefault="00702703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83" w:author="HP" w:date="2017-11-11T07:38:00Z">
              <w:r>
                <w:rPr>
                  <w:rFonts w:ascii="Times New Roman" w:eastAsia="宋体" w:hAnsi="Times New Roman" w:cs="Times New Roman"/>
                  <w:kern w:val="0"/>
                  <w:szCs w:val="21"/>
                </w:rPr>
                <w:t>B</w:t>
              </w:r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ilateral </w:t>
              </w:r>
              <w:proofErr w:type="spellStart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dystonic</w:t>
              </w:r>
              <w:proofErr w:type="spellEnd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movements</w:t>
              </w:r>
            </w:ins>
          </w:p>
        </w:tc>
      </w:tr>
      <w:tr w:rsidR="00702703" w:rsidRPr="00836F3B" w:rsidTr="00E77B07">
        <w:trPr>
          <w:trHeight w:val="315"/>
        </w:trPr>
        <w:tc>
          <w:tcPr>
            <w:cnfStyle w:val="001000000000"/>
            <w:tcW w:w="992" w:type="dxa"/>
            <w:shd w:val="clear" w:color="auto" w:fill="auto"/>
            <w:noWrap/>
            <w:hideMark/>
          </w:tcPr>
          <w:p w:rsidR="00702703" w:rsidRPr="00836F3B" w:rsidRDefault="00702703" w:rsidP="00F729A8">
            <w:pPr>
              <w:widowControl/>
              <w:spacing w:line="200" w:lineRule="exact"/>
              <w:jc w:val="left"/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  <w:t>43</w:t>
            </w:r>
          </w:p>
        </w:tc>
        <w:tc>
          <w:tcPr>
            <w:tcW w:w="982" w:type="dxa"/>
            <w:shd w:val="clear" w:color="auto" w:fill="auto"/>
            <w:noWrap/>
            <w:hideMark/>
          </w:tcPr>
          <w:p w:rsidR="00702703" w:rsidRPr="00836F3B" w:rsidRDefault="00702703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Case 69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702703" w:rsidRPr="00836F3B" w:rsidRDefault="00702703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S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poradic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702703" w:rsidRPr="00836F3B" w:rsidRDefault="00702703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702703" w:rsidRPr="00836F3B" w:rsidRDefault="00702703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11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702703" w:rsidRPr="00836F3B" w:rsidRDefault="00702703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702703" w:rsidRPr="00836F3B" w:rsidRDefault="00702703" w:rsidP="00F729A8">
            <w:pPr>
              <w:spacing w:line="200" w:lineRule="exact"/>
              <w:cnfStyle w:val="000000000000"/>
              <w:rPr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None</w:t>
            </w:r>
          </w:p>
        </w:tc>
        <w:tc>
          <w:tcPr>
            <w:tcW w:w="1417" w:type="dxa"/>
            <w:shd w:val="clear" w:color="auto" w:fill="auto"/>
          </w:tcPr>
          <w:p w:rsidR="00702703" w:rsidRPr="00836F3B" w:rsidRDefault="00702703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84" w:author="HP" w:date="2017-11-11T19:30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&lt;5</w:t>
              </w:r>
            </w:ins>
          </w:p>
        </w:tc>
        <w:tc>
          <w:tcPr>
            <w:tcW w:w="1560" w:type="dxa"/>
            <w:shd w:val="clear" w:color="auto" w:fill="auto"/>
          </w:tcPr>
          <w:p w:rsidR="00702703" w:rsidRPr="00836F3B" w:rsidRDefault="00702703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85" w:author="HP" w:date="2017-11-11T19:30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2</w:t>
              </w:r>
            </w:ins>
            <w:ins w:id="186" w:author="HP" w:date="2017-11-11T07:38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-</w:t>
              </w:r>
            </w:ins>
            <w:ins w:id="187" w:author="HP" w:date="2017-11-11T19:30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5</w:t>
              </w:r>
            </w:ins>
            <w:ins w:id="188" w:author="HP" w:date="2017-11-11T07:38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attacks/d</w:t>
              </w:r>
            </w:ins>
          </w:p>
        </w:tc>
        <w:tc>
          <w:tcPr>
            <w:tcW w:w="3260" w:type="dxa"/>
            <w:shd w:val="clear" w:color="auto" w:fill="auto"/>
          </w:tcPr>
          <w:p w:rsidR="00702703" w:rsidRPr="00836F3B" w:rsidRDefault="00702703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89" w:author="HP" w:date="2017-11-11T07:38:00Z">
              <w:r>
                <w:rPr>
                  <w:rFonts w:ascii="Times New Roman" w:eastAsia="宋体" w:hAnsi="Times New Roman" w:cs="Times New Roman"/>
                  <w:kern w:val="0"/>
                  <w:szCs w:val="21"/>
                </w:rPr>
                <w:t>B</w:t>
              </w:r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ilateral </w:t>
              </w:r>
              <w:proofErr w:type="spellStart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dystonic</w:t>
              </w:r>
              <w:proofErr w:type="spellEnd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movements</w:t>
              </w:r>
            </w:ins>
          </w:p>
        </w:tc>
      </w:tr>
      <w:tr w:rsidR="00EE0769" w:rsidRPr="00836F3B" w:rsidTr="00E77B07">
        <w:trPr>
          <w:cnfStyle w:val="000000100000"/>
          <w:trHeight w:val="315"/>
        </w:trPr>
        <w:tc>
          <w:tcPr>
            <w:cnfStyle w:val="001000000000"/>
            <w:tcW w:w="99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  <w:t>44</w:t>
            </w:r>
          </w:p>
        </w:tc>
        <w:tc>
          <w:tcPr>
            <w:tcW w:w="98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Case </w:t>
            </w: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7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S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poradic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24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spacing w:line="200" w:lineRule="exact"/>
              <w:cnfStyle w:val="000000100000"/>
              <w:rPr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None</w:t>
            </w:r>
          </w:p>
        </w:tc>
        <w:tc>
          <w:tcPr>
            <w:tcW w:w="1417" w:type="dxa"/>
            <w:shd w:val="clear" w:color="auto" w:fill="auto"/>
          </w:tcPr>
          <w:p w:rsidR="00EE0769" w:rsidRPr="00836F3B" w:rsidRDefault="00702703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90" w:author="HP" w:date="2017-11-11T19:31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20</w:t>
              </w:r>
            </w:ins>
            <w:ins w:id="191" w:author="HP" w:date="2017-11-11T07:38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-</w:t>
              </w:r>
            </w:ins>
            <w:ins w:id="192" w:author="HP" w:date="2017-11-11T19:31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3</w:t>
              </w:r>
            </w:ins>
            <w:ins w:id="193" w:author="HP" w:date="2017-11-11T07:38:00Z">
              <w:r w:rsidR="00EE0769"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0</w:t>
              </w:r>
            </w:ins>
          </w:p>
        </w:tc>
        <w:tc>
          <w:tcPr>
            <w:tcW w:w="1560" w:type="dxa"/>
            <w:shd w:val="clear" w:color="auto" w:fill="auto"/>
          </w:tcPr>
          <w:p w:rsidR="00EE0769" w:rsidRPr="00836F3B" w:rsidRDefault="00702703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94" w:author="HP" w:date="2017-11-11T19:31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10</w:t>
              </w:r>
            </w:ins>
            <w:ins w:id="195" w:author="HP" w:date="2017-11-11T07:38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-</w:t>
              </w:r>
            </w:ins>
            <w:ins w:id="196" w:author="HP" w:date="2017-11-11T19:31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2</w:t>
              </w:r>
            </w:ins>
            <w:ins w:id="197" w:author="HP" w:date="2017-11-11T07:38:00Z">
              <w:r w:rsidR="00EE0769"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0 attacks/d</w:t>
              </w:r>
            </w:ins>
          </w:p>
        </w:tc>
        <w:tc>
          <w:tcPr>
            <w:tcW w:w="3260" w:type="dxa"/>
            <w:shd w:val="clear" w:color="auto" w:fill="auto"/>
          </w:tcPr>
          <w:p w:rsidR="00EE0769" w:rsidRPr="00836F3B" w:rsidRDefault="00702703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198" w:author="HP" w:date="2017-11-11T19:32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Left-sided</w:t>
              </w:r>
            </w:ins>
            <w:ins w:id="199" w:author="HP" w:date="2017-11-11T07:38:00Z">
              <w:r w:rsidR="00EE0769"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</w:t>
              </w:r>
              <w:proofErr w:type="spellStart"/>
              <w:r w:rsidR="00EE0769"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dystonic</w:t>
              </w:r>
              <w:proofErr w:type="spellEnd"/>
              <w:r w:rsidR="00EE0769"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movements</w:t>
              </w:r>
            </w:ins>
          </w:p>
        </w:tc>
      </w:tr>
      <w:tr w:rsidR="00C657B8" w:rsidRPr="00836F3B" w:rsidTr="00E77B07">
        <w:trPr>
          <w:trHeight w:val="315"/>
        </w:trPr>
        <w:tc>
          <w:tcPr>
            <w:cnfStyle w:val="001000000000"/>
            <w:tcW w:w="992" w:type="dxa"/>
            <w:shd w:val="clear" w:color="auto" w:fill="auto"/>
            <w:noWrap/>
            <w:hideMark/>
          </w:tcPr>
          <w:p w:rsidR="00C657B8" w:rsidRPr="00836F3B" w:rsidRDefault="00C657B8" w:rsidP="00F729A8">
            <w:pPr>
              <w:widowControl/>
              <w:spacing w:line="200" w:lineRule="exact"/>
              <w:jc w:val="left"/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  <w:t>45</w:t>
            </w:r>
          </w:p>
        </w:tc>
        <w:tc>
          <w:tcPr>
            <w:tcW w:w="982" w:type="dxa"/>
            <w:shd w:val="clear" w:color="auto" w:fill="auto"/>
            <w:noWrap/>
            <w:hideMark/>
          </w:tcPr>
          <w:p w:rsidR="00C657B8" w:rsidRPr="00836F3B" w:rsidRDefault="00C657B8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Case </w:t>
            </w: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7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1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C657B8" w:rsidRPr="00836F3B" w:rsidRDefault="00C657B8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S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poradic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657B8" w:rsidRPr="00836F3B" w:rsidRDefault="00C657B8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657B8" w:rsidRPr="00836F3B" w:rsidRDefault="00C657B8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17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657B8" w:rsidRPr="00836F3B" w:rsidRDefault="00C657B8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657B8" w:rsidRPr="00836F3B" w:rsidRDefault="00C657B8" w:rsidP="00F729A8">
            <w:pPr>
              <w:spacing w:line="200" w:lineRule="exact"/>
              <w:cnfStyle w:val="000000000000"/>
              <w:rPr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None</w:t>
            </w:r>
          </w:p>
        </w:tc>
        <w:tc>
          <w:tcPr>
            <w:tcW w:w="1417" w:type="dxa"/>
            <w:shd w:val="clear" w:color="auto" w:fill="auto"/>
          </w:tcPr>
          <w:p w:rsidR="00C657B8" w:rsidRPr="00836F3B" w:rsidRDefault="00C657B8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200" w:author="HP" w:date="2017-11-11T19:32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&lt;5</w:t>
              </w:r>
            </w:ins>
          </w:p>
        </w:tc>
        <w:tc>
          <w:tcPr>
            <w:tcW w:w="1560" w:type="dxa"/>
            <w:shd w:val="clear" w:color="auto" w:fill="auto"/>
          </w:tcPr>
          <w:p w:rsidR="00C657B8" w:rsidRPr="00836F3B" w:rsidRDefault="00C657B8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201" w:author="HP" w:date="2017-11-11T19:32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1</w:t>
              </w:r>
            </w:ins>
            <w:ins w:id="202" w:author="HP" w:date="2017-11-11T07:38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-</w:t>
              </w:r>
            </w:ins>
            <w:ins w:id="203" w:author="HP" w:date="2017-11-11T19:32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2</w:t>
              </w:r>
            </w:ins>
            <w:ins w:id="204" w:author="HP" w:date="2017-11-11T07:38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attacks/d</w:t>
              </w:r>
            </w:ins>
          </w:p>
        </w:tc>
        <w:tc>
          <w:tcPr>
            <w:tcW w:w="3260" w:type="dxa"/>
            <w:shd w:val="clear" w:color="auto" w:fill="auto"/>
          </w:tcPr>
          <w:p w:rsidR="00C657B8" w:rsidRPr="00836F3B" w:rsidRDefault="00C657B8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205" w:author="HP" w:date="2017-11-11T07:38:00Z">
              <w:r>
                <w:rPr>
                  <w:rFonts w:ascii="Times New Roman" w:eastAsia="宋体" w:hAnsi="Times New Roman" w:cs="Times New Roman"/>
                  <w:kern w:val="0"/>
                  <w:szCs w:val="21"/>
                </w:rPr>
                <w:t>B</w:t>
              </w:r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ilateral </w:t>
              </w:r>
              <w:proofErr w:type="spellStart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dystonic</w:t>
              </w:r>
              <w:proofErr w:type="spellEnd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movements</w:t>
              </w:r>
            </w:ins>
          </w:p>
        </w:tc>
      </w:tr>
      <w:tr w:rsidR="00EE0769" w:rsidRPr="00836F3B" w:rsidTr="00E77B07">
        <w:trPr>
          <w:cnfStyle w:val="000000100000"/>
          <w:trHeight w:val="315"/>
        </w:trPr>
        <w:tc>
          <w:tcPr>
            <w:cnfStyle w:val="001000000000"/>
            <w:tcW w:w="99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  <w:t>46</w:t>
            </w:r>
          </w:p>
        </w:tc>
        <w:tc>
          <w:tcPr>
            <w:tcW w:w="98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Case </w:t>
            </w: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7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2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S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poradic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28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spacing w:line="200" w:lineRule="exact"/>
              <w:cnfStyle w:val="000000100000"/>
              <w:rPr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None</w:t>
            </w:r>
          </w:p>
        </w:tc>
        <w:tc>
          <w:tcPr>
            <w:tcW w:w="1417" w:type="dxa"/>
            <w:shd w:val="clear" w:color="auto" w:fill="auto"/>
          </w:tcPr>
          <w:p w:rsidR="00EE0769" w:rsidRPr="00836F3B" w:rsidRDefault="00C657B8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206" w:author="HP" w:date="2017-11-11T19:33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10</w:t>
              </w:r>
            </w:ins>
            <w:ins w:id="207" w:author="HP" w:date="2017-11-11T07:38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-</w:t>
              </w:r>
            </w:ins>
            <w:ins w:id="208" w:author="HP" w:date="2017-11-11T19:33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2</w:t>
              </w:r>
            </w:ins>
            <w:ins w:id="209" w:author="HP" w:date="2017-11-11T07:38:00Z">
              <w:r w:rsidR="00EE0769"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0</w:t>
              </w:r>
            </w:ins>
          </w:p>
        </w:tc>
        <w:tc>
          <w:tcPr>
            <w:tcW w:w="1560" w:type="dxa"/>
            <w:shd w:val="clear" w:color="auto" w:fill="auto"/>
          </w:tcPr>
          <w:p w:rsidR="00EE0769" w:rsidRPr="00836F3B" w:rsidRDefault="00C657B8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210" w:author="HP" w:date="2017-11-11T19:33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2</w:t>
              </w:r>
            </w:ins>
            <w:ins w:id="211" w:author="HP" w:date="2017-11-11T07:38:00Z">
              <w:r w:rsidR="00EE0769"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-10 attacks/d</w:t>
              </w:r>
            </w:ins>
          </w:p>
        </w:tc>
        <w:tc>
          <w:tcPr>
            <w:tcW w:w="3260" w:type="dxa"/>
            <w:shd w:val="clear" w:color="auto" w:fill="auto"/>
          </w:tcPr>
          <w:p w:rsidR="00EE0769" w:rsidRPr="00836F3B" w:rsidRDefault="00EE0769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212" w:author="HP" w:date="2017-11-11T07:38:00Z">
              <w:r>
                <w:rPr>
                  <w:rFonts w:ascii="Times New Roman" w:eastAsia="宋体" w:hAnsi="Times New Roman" w:cs="Times New Roman"/>
                  <w:kern w:val="0"/>
                  <w:szCs w:val="21"/>
                </w:rPr>
                <w:t>B</w:t>
              </w:r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ilateral </w:t>
              </w:r>
              <w:proofErr w:type="spellStart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dystonic</w:t>
              </w:r>
              <w:proofErr w:type="spellEnd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movements</w:t>
              </w:r>
            </w:ins>
          </w:p>
        </w:tc>
      </w:tr>
      <w:tr w:rsidR="00EE0769" w:rsidRPr="00836F3B" w:rsidTr="00E77B07">
        <w:trPr>
          <w:trHeight w:val="315"/>
        </w:trPr>
        <w:tc>
          <w:tcPr>
            <w:cnfStyle w:val="001000000000"/>
            <w:tcW w:w="99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  <w:t>47</w:t>
            </w:r>
          </w:p>
        </w:tc>
        <w:tc>
          <w:tcPr>
            <w:tcW w:w="98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Case </w:t>
            </w: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7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3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S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poradic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12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spacing w:line="200" w:lineRule="exact"/>
              <w:cnfStyle w:val="000000000000"/>
              <w:rPr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None</w:t>
            </w:r>
          </w:p>
        </w:tc>
        <w:tc>
          <w:tcPr>
            <w:tcW w:w="1417" w:type="dxa"/>
            <w:shd w:val="clear" w:color="auto" w:fill="auto"/>
          </w:tcPr>
          <w:p w:rsidR="00EE0769" w:rsidRPr="00836F3B" w:rsidRDefault="00EE0769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213" w:author="HP" w:date="2017-11-11T07:38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5-10</w:t>
              </w:r>
            </w:ins>
          </w:p>
        </w:tc>
        <w:tc>
          <w:tcPr>
            <w:tcW w:w="1560" w:type="dxa"/>
            <w:shd w:val="clear" w:color="auto" w:fill="auto"/>
          </w:tcPr>
          <w:p w:rsidR="00EE0769" w:rsidRPr="00836F3B" w:rsidRDefault="00C657B8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214" w:author="HP" w:date="2017-11-11T19:33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2</w:t>
              </w:r>
            </w:ins>
            <w:ins w:id="215" w:author="HP" w:date="2017-11-11T07:38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-</w:t>
              </w:r>
            </w:ins>
            <w:ins w:id="216" w:author="HP" w:date="2017-11-11T19:33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5</w:t>
              </w:r>
            </w:ins>
            <w:ins w:id="217" w:author="HP" w:date="2017-11-11T07:38:00Z">
              <w:r w:rsidR="00EE0769"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attacks/</w:t>
              </w:r>
            </w:ins>
            <w:ins w:id="218" w:author="HP" w:date="2017-11-11T19:33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w</w:t>
              </w:r>
            </w:ins>
          </w:p>
        </w:tc>
        <w:tc>
          <w:tcPr>
            <w:tcW w:w="3260" w:type="dxa"/>
            <w:shd w:val="clear" w:color="auto" w:fill="auto"/>
          </w:tcPr>
          <w:p w:rsidR="00EE0769" w:rsidRPr="00836F3B" w:rsidRDefault="00EE0769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219" w:author="HP" w:date="2017-11-11T07:38:00Z">
              <w:r>
                <w:rPr>
                  <w:rFonts w:ascii="Times New Roman" w:eastAsia="宋体" w:hAnsi="Times New Roman" w:cs="Times New Roman"/>
                  <w:kern w:val="0"/>
                  <w:szCs w:val="21"/>
                </w:rPr>
                <w:t>B</w:t>
              </w:r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ilateral </w:t>
              </w:r>
              <w:proofErr w:type="spellStart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dystonic</w:t>
              </w:r>
              <w:proofErr w:type="spellEnd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movements</w:t>
              </w:r>
            </w:ins>
          </w:p>
        </w:tc>
      </w:tr>
      <w:tr w:rsidR="00EE0769" w:rsidRPr="00836F3B" w:rsidTr="00E77B07">
        <w:trPr>
          <w:cnfStyle w:val="000000100000"/>
          <w:trHeight w:val="315"/>
        </w:trPr>
        <w:tc>
          <w:tcPr>
            <w:cnfStyle w:val="001000000000"/>
            <w:tcW w:w="99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  <w:t>48</w:t>
            </w:r>
          </w:p>
        </w:tc>
        <w:tc>
          <w:tcPr>
            <w:tcW w:w="98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Case </w:t>
            </w: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7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4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S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poradic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15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spacing w:line="200" w:lineRule="exact"/>
              <w:cnfStyle w:val="000000100000"/>
              <w:rPr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None</w:t>
            </w:r>
          </w:p>
        </w:tc>
        <w:tc>
          <w:tcPr>
            <w:tcW w:w="1417" w:type="dxa"/>
            <w:shd w:val="clear" w:color="auto" w:fill="auto"/>
          </w:tcPr>
          <w:p w:rsidR="00EE0769" w:rsidRPr="00836F3B" w:rsidRDefault="00C657B8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220" w:author="HP" w:date="2017-11-11T19:35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20</w:t>
              </w:r>
            </w:ins>
            <w:ins w:id="221" w:author="HP" w:date="2017-11-11T07:38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-</w:t>
              </w:r>
            </w:ins>
            <w:ins w:id="222" w:author="HP" w:date="2017-11-11T19:35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3</w:t>
              </w:r>
            </w:ins>
            <w:ins w:id="223" w:author="HP" w:date="2017-11-11T07:38:00Z">
              <w:r w:rsidR="00EE0769"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0</w:t>
              </w:r>
            </w:ins>
          </w:p>
        </w:tc>
        <w:tc>
          <w:tcPr>
            <w:tcW w:w="1560" w:type="dxa"/>
            <w:shd w:val="clear" w:color="auto" w:fill="auto"/>
          </w:tcPr>
          <w:p w:rsidR="00EE0769" w:rsidRPr="00836F3B" w:rsidRDefault="00C657B8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224" w:author="HP" w:date="2017-11-11T19:35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10</w:t>
              </w:r>
            </w:ins>
            <w:ins w:id="225" w:author="HP" w:date="2017-11-11T07:38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-</w:t>
              </w:r>
            </w:ins>
            <w:ins w:id="226" w:author="HP" w:date="2017-11-11T19:35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2</w:t>
              </w:r>
            </w:ins>
            <w:ins w:id="227" w:author="HP" w:date="2017-11-11T07:38:00Z">
              <w:r w:rsidR="00EE0769"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0 attacks/d</w:t>
              </w:r>
            </w:ins>
          </w:p>
        </w:tc>
        <w:tc>
          <w:tcPr>
            <w:tcW w:w="3260" w:type="dxa"/>
            <w:shd w:val="clear" w:color="auto" w:fill="auto"/>
          </w:tcPr>
          <w:p w:rsidR="00EE0769" w:rsidRPr="00836F3B" w:rsidRDefault="00EE0769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228" w:author="HP" w:date="2017-11-11T07:38:00Z">
              <w:r>
                <w:rPr>
                  <w:rFonts w:ascii="Times New Roman" w:eastAsia="宋体" w:hAnsi="Times New Roman" w:cs="Times New Roman"/>
                  <w:kern w:val="0"/>
                  <w:szCs w:val="21"/>
                </w:rPr>
                <w:t>B</w:t>
              </w:r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ilateral </w:t>
              </w:r>
              <w:proofErr w:type="spellStart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dystonic</w:t>
              </w:r>
              <w:proofErr w:type="spellEnd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movements</w:t>
              </w:r>
            </w:ins>
          </w:p>
        </w:tc>
      </w:tr>
      <w:tr w:rsidR="00C657B8" w:rsidRPr="00836F3B" w:rsidTr="00E77B07">
        <w:trPr>
          <w:trHeight w:val="315"/>
        </w:trPr>
        <w:tc>
          <w:tcPr>
            <w:cnfStyle w:val="001000000000"/>
            <w:tcW w:w="992" w:type="dxa"/>
            <w:shd w:val="clear" w:color="auto" w:fill="auto"/>
            <w:noWrap/>
            <w:hideMark/>
          </w:tcPr>
          <w:p w:rsidR="00C657B8" w:rsidRPr="00836F3B" w:rsidRDefault="00C657B8" w:rsidP="00F729A8">
            <w:pPr>
              <w:widowControl/>
              <w:spacing w:line="200" w:lineRule="exact"/>
              <w:jc w:val="left"/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  <w:t>49</w:t>
            </w:r>
          </w:p>
        </w:tc>
        <w:tc>
          <w:tcPr>
            <w:tcW w:w="982" w:type="dxa"/>
            <w:shd w:val="clear" w:color="auto" w:fill="auto"/>
            <w:noWrap/>
            <w:hideMark/>
          </w:tcPr>
          <w:p w:rsidR="00C657B8" w:rsidRPr="00836F3B" w:rsidRDefault="00C657B8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Case </w:t>
            </w: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7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5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C657B8" w:rsidRPr="00836F3B" w:rsidRDefault="00C657B8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S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poradic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657B8" w:rsidRPr="00836F3B" w:rsidRDefault="00C657B8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657B8" w:rsidRPr="00836F3B" w:rsidRDefault="00C657B8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16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657B8" w:rsidRPr="00836F3B" w:rsidRDefault="00C657B8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657B8" w:rsidRPr="00836F3B" w:rsidRDefault="00C657B8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C657B8" w:rsidRPr="00836F3B" w:rsidRDefault="00C657B8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229" w:author="HP" w:date="2017-11-11T19:36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&lt;5</w:t>
              </w:r>
            </w:ins>
          </w:p>
        </w:tc>
        <w:tc>
          <w:tcPr>
            <w:tcW w:w="1560" w:type="dxa"/>
            <w:shd w:val="clear" w:color="auto" w:fill="auto"/>
          </w:tcPr>
          <w:p w:rsidR="00C657B8" w:rsidRPr="00836F3B" w:rsidRDefault="00C657B8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230" w:author="HP" w:date="2017-11-11T07:38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5-10 attacks/d</w:t>
              </w:r>
            </w:ins>
          </w:p>
        </w:tc>
        <w:tc>
          <w:tcPr>
            <w:tcW w:w="3260" w:type="dxa"/>
            <w:shd w:val="clear" w:color="auto" w:fill="auto"/>
          </w:tcPr>
          <w:p w:rsidR="00C657B8" w:rsidRPr="00836F3B" w:rsidRDefault="00C657B8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231" w:author="HP" w:date="2017-11-11T19:36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Left-sided</w:t>
              </w:r>
            </w:ins>
            <w:ins w:id="232" w:author="HP" w:date="2017-11-11T07:38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</w:t>
              </w:r>
              <w:proofErr w:type="spellStart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dystonic</w:t>
              </w:r>
              <w:proofErr w:type="spellEnd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movements</w:t>
              </w:r>
            </w:ins>
          </w:p>
        </w:tc>
      </w:tr>
      <w:tr w:rsidR="00EE0769" w:rsidRPr="00836F3B" w:rsidTr="00E77B07">
        <w:trPr>
          <w:cnfStyle w:val="000000100000"/>
          <w:trHeight w:val="315"/>
        </w:trPr>
        <w:tc>
          <w:tcPr>
            <w:cnfStyle w:val="001000000000"/>
            <w:tcW w:w="99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  <w:t>50</w:t>
            </w:r>
          </w:p>
        </w:tc>
        <w:tc>
          <w:tcPr>
            <w:tcW w:w="98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Case </w:t>
            </w: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7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6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S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poradic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14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widowControl/>
              <w:spacing w:line="200" w:lineRule="exact"/>
              <w:jc w:val="lef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EE0769" w:rsidRPr="00836F3B" w:rsidRDefault="00EE0769" w:rsidP="00F729A8">
            <w:pPr>
              <w:spacing w:line="200" w:lineRule="exact"/>
              <w:cnfStyle w:val="000000100000"/>
              <w:rPr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None</w:t>
            </w:r>
          </w:p>
        </w:tc>
        <w:tc>
          <w:tcPr>
            <w:tcW w:w="1417" w:type="dxa"/>
            <w:shd w:val="clear" w:color="auto" w:fill="auto"/>
          </w:tcPr>
          <w:p w:rsidR="00EE0769" w:rsidRPr="00836F3B" w:rsidRDefault="00C657B8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233" w:author="HP" w:date="2017-11-11T19:37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20</w:t>
              </w:r>
            </w:ins>
            <w:ins w:id="234" w:author="HP" w:date="2017-11-11T07:38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-</w:t>
              </w:r>
            </w:ins>
            <w:ins w:id="235" w:author="HP" w:date="2017-11-11T19:37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3</w:t>
              </w:r>
            </w:ins>
            <w:ins w:id="236" w:author="HP" w:date="2017-11-11T07:38:00Z">
              <w:r w:rsidR="00EE0769"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0</w:t>
              </w:r>
            </w:ins>
          </w:p>
        </w:tc>
        <w:tc>
          <w:tcPr>
            <w:tcW w:w="1560" w:type="dxa"/>
            <w:shd w:val="clear" w:color="auto" w:fill="auto"/>
          </w:tcPr>
          <w:p w:rsidR="00EE0769" w:rsidRPr="00836F3B" w:rsidRDefault="00EE0769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237" w:author="HP" w:date="2017-11-11T07:38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5-10 attacks/d</w:t>
              </w:r>
            </w:ins>
          </w:p>
        </w:tc>
        <w:tc>
          <w:tcPr>
            <w:tcW w:w="3260" w:type="dxa"/>
            <w:shd w:val="clear" w:color="auto" w:fill="auto"/>
          </w:tcPr>
          <w:p w:rsidR="00EE0769" w:rsidRPr="00836F3B" w:rsidRDefault="00EE0769" w:rsidP="00F729A8">
            <w:pPr>
              <w:spacing w:line="200" w:lineRule="exact"/>
              <w:cnfStyle w:val="0000001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238" w:author="HP" w:date="2017-11-11T07:38:00Z">
              <w:r>
                <w:rPr>
                  <w:rFonts w:ascii="Times New Roman" w:eastAsia="宋体" w:hAnsi="Times New Roman" w:cs="Times New Roman"/>
                  <w:kern w:val="0"/>
                  <w:szCs w:val="21"/>
                </w:rPr>
                <w:t>B</w:t>
              </w:r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ilateral </w:t>
              </w:r>
              <w:proofErr w:type="spellStart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dystonic</w:t>
              </w:r>
              <w:proofErr w:type="spellEnd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movements</w:t>
              </w:r>
            </w:ins>
          </w:p>
        </w:tc>
      </w:tr>
      <w:tr w:rsidR="00C657B8" w:rsidRPr="00836F3B" w:rsidTr="00E77B07">
        <w:trPr>
          <w:trHeight w:val="315"/>
        </w:trPr>
        <w:tc>
          <w:tcPr>
            <w:cnfStyle w:val="001000000000"/>
            <w:tcW w:w="992" w:type="dxa"/>
            <w:shd w:val="clear" w:color="auto" w:fill="auto"/>
            <w:noWrap/>
            <w:hideMark/>
          </w:tcPr>
          <w:p w:rsidR="00C657B8" w:rsidRPr="00836F3B" w:rsidRDefault="00C657B8" w:rsidP="00F729A8">
            <w:pPr>
              <w:widowControl/>
              <w:spacing w:line="200" w:lineRule="exact"/>
              <w:jc w:val="left"/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b w:val="0"/>
                <w:kern w:val="0"/>
                <w:szCs w:val="21"/>
              </w:rPr>
              <w:t>51</w:t>
            </w:r>
          </w:p>
        </w:tc>
        <w:tc>
          <w:tcPr>
            <w:tcW w:w="982" w:type="dxa"/>
            <w:shd w:val="clear" w:color="auto" w:fill="auto"/>
            <w:noWrap/>
            <w:hideMark/>
          </w:tcPr>
          <w:p w:rsidR="00C657B8" w:rsidRPr="00836F3B" w:rsidRDefault="00C657B8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 xml:space="preserve">Case </w:t>
            </w: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77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C657B8" w:rsidRPr="00836F3B" w:rsidRDefault="00C657B8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S</w:t>
            </w:r>
            <w:r w:rsidRPr="00836F3B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poradic</w:t>
            </w:r>
          </w:p>
        </w:tc>
        <w:tc>
          <w:tcPr>
            <w:tcW w:w="1402" w:type="dxa"/>
            <w:shd w:val="clear" w:color="auto" w:fill="auto"/>
            <w:noWrap/>
            <w:hideMark/>
          </w:tcPr>
          <w:p w:rsidR="00C657B8" w:rsidRPr="00836F3B" w:rsidRDefault="00C657B8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M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C657B8" w:rsidRPr="00836F3B" w:rsidRDefault="00C657B8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31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657B8" w:rsidRPr="00836F3B" w:rsidRDefault="00C657B8" w:rsidP="00F729A8">
            <w:pPr>
              <w:widowControl/>
              <w:spacing w:line="200" w:lineRule="exact"/>
              <w:jc w:val="lef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C657B8" w:rsidRPr="00836F3B" w:rsidRDefault="00C657B8" w:rsidP="00F729A8">
            <w:pPr>
              <w:spacing w:line="200" w:lineRule="exact"/>
              <w:cnfStyle w:val="000000000000"/>
              <w:rPr>
                <w:rFonts w:ascii="Times New Roman" w:hAnsi="Times New Roman" w:cs="Times New Roman"/>
                <w:szCs w:val="21"/>
              </w:rPr>
            </w:pPr>
            <w:r w:rsidRPr="00836F3B">
              <w:rPr>
                <w:rFonts w:ascii="Times New Roman" w:eastAsia="宋体" w:hAnsi="Times New Roman" w:cs="Times New Roman"/>
                <w:kern w:val="0"/>
                <w:szCs w:val="21"/>
              </w:rPr>
              <w:t>None</w:t>
            </w:r>
          </w:p>
        </w:tc>
        <w:tc>
          <w:tcPr>
            <w:tcW w:w="1417" w:type="dxa"/>
            <w:shd w:val="clear" w:color="auto" w:fill="auto"/>
          </w:tcPr>
          <w:p w:rsidR="00C657B8" w:rsidRPr="00836F3B" w:rsidRDefault="00C657B8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239" w:author="HP" w:date="2017-11-11T19:37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&lt;5</w:t>
              </w:r>
            </w:ins>
          </w:p>
        </w:tc>
        <w:tc>
          <w:tcPr>
            <w:tcW w:w="1560" w:type="dxa"/>
            <w:shd w:val="clear" w:color="auto" w:fill="auto"/>
          </w:tcPr>
          <w:p w:rsidR="00C657B8" w:rsidRPr="00836F3B" w:rsidRDefault="00C657B8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240" w:author="HP" w:date="2017-11-11T19:37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2</w:t>
              </w:r>
            </w:ins>
            <w:ins w:id="241" w:author="HP" w:date="2017-11-11T07:38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-</w:t>
              </w:r>
            </w:ins>
            <w:ins w:id="242" w:author="HP" w:date="2017-11-11T19:37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5</w:t>
              </w:r>
            </w:ins>
            <w:ins w:id="243" w:author="HP" w:date="2017-11-11T07:38:00Z"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attacks/d</w:t>
              </w:r>
            </w:ins>
          </w:p>
        </w:tc>
        <w:tc>
          <w:tcPr>
            <w:tcW w:w="3260" w:type="dxa"/>
            <w:shd w:val="clear" w:color="auto" w:fill="auto"/>
          </w:tcPr>
          <w:p w:rsidR="00C657B8" w:rsidRPr="00836F3B" w:rsidRDefault="00C657B8" w:rsidP="00F729A8">
            <w:pPr>
              <w:spacing w:line="200" w:lineRule="exact"/>
              <w:cnfStyle w:val="00000000000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ins w:id="244" w:author="HP" w:date="2017-11-11T07:38:00Z">
              <w:r>
                <w:rPr>
                  <w:rFonts w:ascii="Times New Roman" w:eastAsia="宋体" w:hAnsi="Times New Roman" w:cs="Times New Roman"/>
                  <w:kern w:val="0"/>
                  <w:szCs w:val="21"/>
                </w:rPr>
                <w:t>B</w:t>
              </w:r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ilateral </w:t>
              </w:r>
              <w:proofErr w:type="spellStart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>dystonic</w:t>
              </w:r>
              <w:proofErr w:type="spellEnd"/>
              <w:r>
                <w:rPr>
                  <w:rFonts w:ascii="Times New Roman" w:eastAsia="宋体" w:hAnsi="Times New Roman" w:cs="Times New Roman" w:hint="eastAsia"/>
                  <w:kern w:val="0"/>
                  <w:szCs w:val="21"/>
                </w:rPr>
                <w:t xml:space="preserve"> movements</w:t>
              </w:r>
            </w:ins>
          </w:p>
        </w:tc>
      </w:tr>
    </w:tbl>
    <w:p w:rsidR="006A70A0" w:rsidRPr="00836F3B" w:rsidRDefault="006A70A0" w:rsidP="00F729A8">
      <w:pPr>
        <w:spacing w:line="200" w:lineRule="exact"/>
        <w:rPr>
          <w:rFonts w:ascii="Times New Roman" w:hAnsi="Times New Roman" w:cs="Times New Roman"/>
          <w:szCs w:val="21"/>
        </w:rPr>
      </w:pPr>
      <w:proofErr w:type="gramStart"/>
      <w:r w:rsidRPr="00836F3B">
        <w:rPr>
          <w:rFonts w:ascii="Times New Roman" w:hAnsi="Times New Roman" w:cs="Times New Roman"/>
          <w:szCs w:val="21"/>
        </w:rPr>
        <w:t xml:space="preserve">AD, </w:t>
      </w:r>
      <w:proofErr w:type="spellStart"/>
      <w:r w:rsidRPr="00836F3B">
        <w:rPr>
          <w:rFonts w:ascii="Times New Roman" w:hAnsi="Times New Roman" w:cs="Times New Roman"/>
          <w:szCs w:val="21"/>
        </w:rPr>
        <w:t>autosomal</w:t>
      </w:r>
      <w:proofErr w:type="spellEnd"/>
      <w:r w:rsidRPr="00836F3B">
        <w:rPr>
          <w:rFonts w:ascii="Times New Roman" w:hAnsi="Times New Roman" w:cs="Times New Roman"/>
          <w:szCs w:val="21"/>
        </w:rPr>
        <w:t xml:space="preserve"> dominant; </w:t>
      </w:r>
      <w:r w:rsidR="006F53CC" w:rsidRPr="00836F3B">
        <w:rPr>
          <w:rFonts w:ascii="Times New Roman" w:hAnsi="Times New Roman" w:cs="Times New Roman" w:hint="eastAsia"/>
          <w:szCs w:val="21"/>
        </w:rPr>
        <w:t xml:space="preserve">p, </w:t>
      </w:r>
      <w:proofErr w:type="spellStart"/>
      <w:r w:rsidR="006F53CC" w:rsidRPr="00836F3B">
        <w:rPr>
          <w:rFonts w:ascii="Times New Roman" w:hAnsi="Times New Roman" w:cs="Times New Roman" w:hint="eastAsia"/>
          <w:szCs w:val="21"/>
        </w:rPr>
        <w:t>proband</w:t>
      </w:r>
      <w:proofErr w:type="spellEnd"/>
      <w:r w:rsidR="006F53CC" w:rsidRPr="00836F3B">
        <w:rPr>
          <w:rFonts w:ascii="Times New Roman" w:hAnsi="Times New Roman" w:cs="Times New Roman" w:hint="eastAsia"/>
          <w:szCs w:val="21"/>
        </w:rPr>
        <w:t>.</w:t>
      </w:r>
      <w:proofErr w:type="gramEnd"/>
    </w:p>
    <w:p w:rsidR="003F6BEC" w:rsidRPr="00836F3B" w:rsidRDefault="003F6BEC"/>
    <w:sectPr w:rsidR="003F6BEC" w:rsidRPr="00836F3B" w:rsidSect="007C63F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A70A0"/>
    <w:rsid w:val="000113A9"/>
    <w:rsid w:val="00015225"/>
    <w:rsid w:val="00036033"/>
    <w:rsid w:val="000D0AAD"/>
    <w:rsid w:val="001363C9"/>
    <w:rsid w:val="00286271"/>
    <w:rsid w:val="003C5F46"/>
    <w:rsid w:val="003F6BEC"/>
    <w:rsid w:val="0049503A"/>
    <w:rsid w:val="005F7461"/>
    <w:rsid w:val="00622E9E"/>
    <w:rsid w:val="006A70A0"/>
    <w:rsid w:val="006F53CC"/>
    <w:rsid w:val="00702703"/>
    <w:rsid w:val="007553AA"/>
    <w:rsid w:val="007C63FA"/>
    <w:rsid w:val="00836F3B"/>
    <w:rsid w:val="0096758B"/>
    <w:rsid w:val="00A120A6"/>
    <w:rsid w:val="00AB6F07"/>
    <w:rsid w:val="00C657B8"/>
    <w:rsid w:val="00E77B07"/>
    <w:rsid w:val="00EB21C2"/>
    <w:rsid w:val="00EE0769"/>
    <w:rsid w:val="00F729A8"/>
    <w:rsid w:val="00FB2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0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A70A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A70A0"/>
    <w:rPr>
      <w:color w:val="800080"/>
      <w:u w:val="single"/>
    </w:rPr>
  </w:style>
  <w:style w:type="paragraph" w:customStyle="1" w:styleId="font5">
    <w:name w:val="font5"/>
    <w:basedOn w:val="a"/>
    <w:rsid w:val="006A70A0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font6">
    <w:name w:val="font6"/>
    <w:basedOn w:val="a"/>
    <w:rsid w:val="006A70A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6A70A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5">
    <w:name w:val="xl65"/>
    <w:basedOn w:val="a"/>
    <w:rsid w:val="006A70A0"/>
    <w:pPr>
      <w:widowControl/>
      <w:shd w:val="clear" w:color="000000" w:fill="8DB4E3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6">
    <w:name w:val="xl66"/>
    <w:basedOn w:val="a"/>
    <w:rsid w:val="006A70A0"/>
    <w:pPr>
      <w:widowControl/>
      <w:shd w:val="clear" w:color="000000" w:fill="DDD9C3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7">
    <w:name w:val="xl67"/>
    <w:basedOn w:val="a"/>
    <w:rsid w:val="006A70A0"/>
    <w:pPr>
      <w:widowControl/>
      <w:shd w:val="clear" w:color="000000" w:fill="538ED5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8">
    <w:name w:val="xl68"/>
    <w:basedOn w:val="a"/>
    <w:rsid w:val="006A70A0"/>
    <w:pPr>
      <w:widowControl/>
      <w:shd w:val="clear" w:color="000000" w:fill="E46D0A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9">
    <w:name w:val="xl69"/>
    <w:basedOn w:val="a"/>
    <w:rsid w:val="006A70A0"/>
    <w:pPr>
      <w:widowControl/>
      <w:shd w:val="clear" w:color="000000" w:fill="FCD5B4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0">
    <w:name w:val="xl70"/>
    <w:basedOn w:val="a"/>
    <w:rsid w:val="006A70A0"/>
    <w:pPr>
      <w:widowControl/>
      <w:shd w:val="clear" w:color="000000" w:fill="FFFF00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1">
    <w:name w:val="xl71"/>
    <w:basedOn w:val="a"/>
    <w:rsid w:val="006A70A0"/>
    <w:pPr>
      <w:widowControl/>
      <w:shd w:val="clear" w:color="000000" w:fill="FFFF00"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2">
    <w:name w:val="xl72"/>
    <w:basedOn w:val="a"/>
    <w:rsid w:val="006A70A0"/>
    <w:pPr>
      <w:widowControl/>
      <w:shd w:val="clear" w:color="000000" w:fill="F2DDDC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3">
    <w:name w:val="xl73"/>
    <w:basedOn w:val="a"/>
    <w:rsid w:val="006A70A0"/>
    <w:pPr>
      <w:widowControl/>
      <w:shd w:val="clear" w:color="000000" w:fill="DBEEF3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4">
    <w:name w:val="xl74"/>
    <w:basedOn w:val="a"/>
    <w:rsid w:val="006A70A0"/>
    <w:pPr>
      <w:widowControl/>
      <w:shd w:val="clear" w:color="000000" w:fill="00B050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5">
    <w:name w:val="xl75"/>
    <w:basedOn w:val="a"/>
    <w:rsid w:val="006A70A0"/>
    <w:pPr>
      <w:widowControl/>
      <w:shd w:val="clear" w:color="000000" w:fill="C00000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6">
    <w:name w:val="xl76"/>
    <w:basedOn w:val="a"/>
    <w:rsid w:val="006A70A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7">
    <w:name w:val="xl77"/>
    <w:basedOn w:val="a"/>
    <w:rsid w:val="006A70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table" w:styleId="a5">
    <w:name w:val="Light Shading"/>
    <w:basedOn w:val="a1"/>
    <w:uiPriority w:val="60"/>
    <w:rsid w:val="006A70A0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6">
    <w:name w:val="Balloon Text"/>
    <w:basedOn w:val="a"/>
    <w:link w:val="Char"/>
    <w:uiPriority w:val="99"/>
    <w:semiHidden/>
    <w:unhideWhenUsed/>
    <w:rsid w:val="00FB2F51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FB2F5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1234</TotalTime>
  <Pages>2</Pages>
  <Words>581</Words>
  <Characters>3313</Characters>
  <Application>Microsoft Office Word</Application>
  <DocSecurity>0</DocSecurity>
  <Lines>27</Lines>
  <Paragraphs>7</Paragraphs>
  <ScaleCrop>false</ScaleCrop>
  <Company/>
  <LinksUpToDate>false</LinksUpToDate>
  <CharactersWithSpaces>3887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14</cp:revision>
  <dcterms:created xsi:type="dcterms:W3CDTF">2017-04-27T13:23:00Z</dcterms:created>
  <dcterms:modified xsi:type="dcterms:W3CDTF">2017-11-14T10:41:00Z</dcterms:modified>
</cp:coreProperties>
</file>