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4DB43" w14:textId="410774EF" w:rsidR="00852CA4" w:rsidRDefault="00852CA4" w:rsidP="00852CA4">
      <w:pPr>
        <w:keepNext/>
        <w:keepLines/>
        <w:suppressLineNumbers/>
        <w:spacing w:after="0"/>
        <w:ind w:left="360" w:hanging="360"/>
        <w:contextualSpacing/>
        <w:jc w:val="center"/>
        <w:outlineLvl w:val="3"/>
        <w:rPr>
          <w:rFonts w:eastAsia="Times New Roman" w:cs="Times New Roman"/>
          <w:b/>
          <w:bCs/>
          <w:iCs/>
          <w:color w:val="auto"/>
        </w:rPr>
      </w:pPr>
      <w:r>
        <w:rPr>
          <w:rFonts w:eastAsia="Times New Roman" w:cs="Times New Roman"/>
          <w:b/>
          <w:bCs/>
          <w:iCs/>
          <w:color w:val="auto"/>
        </w:rPr>
        <w:t>Appendix B</w:t>
      </w:r>
    </w:p>
    <w:p w14:paraId="134BFCBB" w14:textId="32B36C77" w:rsidR="00203EE9" w:rsidRPr="001F6E0A" w:rsidRDefault="00203EE9" w:rsidP="003748A5">
      <w:pPr>
        <w:keepNext/>
        <w:keepLines/>
        <w:spacing w:after="0"/>
        <w:ind w:left="360" w:hanging="360"/>
        <w:contextualSpacing/>
        <w:outlineLvl w:val="3"/>
        <w:rPr>
          <w:rFonts w:eastAsia="Times New Roman" w:cs="Times New Roman"/>
          <w:b/>
          <w:bCs/>
          <w:iCs/>
          <w:color w:val="auto"/>
        </w:rPr>
      </w:pPr>
      <w:r w:rsidRPr="001F6E0A">
        <w:rPr>
          <w:rFonts w:eastAsia="Times New Roman" w:cs="Times New Roman"/>
          <w:b/>
          <w:bCs/>
          <w:iCs/>
          <w:color w:val="auto"/>
        </w:rPr>
        <w:t>Modified Audibility Index (AUD)</w:t>
      </w:r>
    </w:p>
    <w:p w14:paraId="1EA0BADD" w14:textId="5311AC53" w:rsidR="00844DA5" w:rsidRDefault="00844DA5" w:rsidP="00844DA5">
      <w:r>
        <w:t xml:space="preserve">Figure B1 </w:t>
      </w:r>
      <w:r w:rsidRPr="007E589D">
        <w:t>shows the steps involved in computing audibility using the modified audibility index</w:t>
      </w:r>
      <w:r>
        <w:t xml:space="preserve"> (AUD; Alexander &amp; Rallapalli, 2017)</w:t>
      </w:r>
      <w:r w:rsidRPr="007E589D">
        <w:t xml:space="preserve">.  Stimuli that were presented to each </w:t>
      </w:r>
      <w:r>
        <w:t>listener</w:t>
      </w:r>
      <w:r w:rsidRPr="007E589D">
        <w:t xml:space="preserve"> </w:t>
      </w:r>
      <w:r>
        <w:t xml:space="preserve">for each amplification method </w:t>
      </w:r>
      <w:r w:rsidRPr="007E589D">
        <w:t xml:space="preserve">were re-processed in the hearing aid simulator with identical parameters and </w:t>
      </w:r>
      <w:r>
        <w:t>procedures. T</w:t>
      </w:r>
      <w:r w:rsidRPr="007E589D">
        <w:t xml:space="preserve">he </w:t>
      </w:r>
      <w:r>
        <w:t xml:space="preserve">instantaneous </w:t>
      </w:r>
      <w:r w:rsidRPr="007E589D">
        <w:t xml:space="preserve">gain values </w:t>
      </w:r>
      <w:r>
        <w:t xml:space="preserve">obtained from the speech-in-noise mixtures </w:t>
      </w:r>
      <w:r w:rsidRPr="007E589D">
        <w:t xml:space="preserve">were </w:t>
      </w:r>
      <w:r>
        <w:t xml:space="preserve">then </w:t>
      </w:r>
      <w:r w:rsidRPr="007E589D">
        <w:t xml:space="preserve">applied to the </w:t>
      </w:r>
      <w:r>
        <w:t xml:space="preserve">constituent </w:t>
      </w:r>
      <w:r w:rsidRPr="007E589D">
        <w:t>speech and noise files</w:t>
      </w:r>
      <w:r>
        <w:t xml:space="preserve"> individually</w:t>
      </w:r>
      <w:r w:rsidRPr="007E589D">
        <w:t>. This was done to ensure that any changes to the output SNR that t</w:t>
      </w:r>
      <w:r>
        <w:t>ook</w:t>
      </w:r>
      <w:r w:rsidRPr="007E589D">
        <w:t xml:space="preserve"> place after </w:t>
      </w:r>
      <w:r>
        <w:t>amplification</w:t>
      </w:r>
      <w:r w:rsidRPr="007E589D">
        <w:t xml:space="preserve"> </w:t>
      </w:r>
      <w:r>
        <w:t>we</w:t>
      </w:r>
      <w:r w:rsidRPr="007E589D">
        <w:t xml:space="preserve">re accounted for while computing audibility. For linear processes like the ones used here, this method is equivalent to the phase inversion method that has been used to separate speech and noise signals from a signal-processed mixture </w:t>
      </w:r>
      <w:r w:rsidRPr="007E589D">
        <w:fldChar w:fldCharType="begin"/>
      </w:r>
      <w:r w:rsidRPr="007E589D">
        <w:instrText xml:space="preserve"> ADDIN ZOTERO_ITEM CSL_CITATION {"citationID":"amv2bcvh92","properties":{"formattedCitation":"(Alexander &amp; Masterson, 2015; Hagerman &amp; Olofsson, 2004; Naylor &amp; Johannesson, 2009; Souza, Jenstad, &amp; Boike, 2006)","plainCitation":"(Alexander &amp; Masterson, 2015; Hagerman &amp; Olofsson, 2004; Naylor &amp; Johannesson, 2009; Souza, Jenstad, &amp; Boike, 2006)","dontUpdate":true},"citationItems":[{"id":237,"uris":["http://zotero.org/users/2896380/items/IMNTP5F9"],"uri":["http://zotero.org/users/2896380/items/IMNTP5F9"],"itemData":{"id":237,"type":"article-journal","title":"Effects of WDRC release time and number of channels on output SNR and speech recognition","container-title":"Ear and Hearing","page":"e35-49","volume":"36","issue":"2","abstract":"OBJECTIVES: The purpose of this study was to investigate the joint effects that wide dynamic range compression (WDRC) release time (RT) and number of channels have on recognition of sentences in the presence of steady and modulated maskers at different signal-to-noise ratios (SNRs). How the different combinations of WDRC parameters affect output SNR and the role this plays in the observed findings were also investigated.\nDESIGN: Twenty-four listeners with mild to moderate sensorineural hearing loss identified sentences mixed with steady or modulated maskers at three SNRs (-5, 0, and +5 dB) that had been processed using a hearing aid simulator with six combinations of RT (40 and 640 msec) and number of channels (4, 8, and 16). Compression parameters were set using the Desired Sensation Level v5.0a prescriptive fitting method. For each condition, amplified speech and masker levels and the resultant long-term output SNR were measured.\nRESULTS: Speech recognition with WDRC depended on the combination of RT and number of channels, with the greatest effects observed at 0 dB input SNR, in which mean speech recognition scores varied by 10 to 12% across WDRC manipulations. Overall, effect sizes were generally small. Across both masker types and the three SNRs tested, the best speech recognition was obtained with eight channels, regardless of RT. Increased speech levels, which favor audibility, were associated with the short RT and with an increase in the number of channels. These same conditions also increased masker levels by an even greater amount, for a net decrease in the long-term output SNR. Changes in long-term SNR across WDRC conditions were found to be strongly associated with changes in the temporal envelope shape as quantified by the Envelope Difference Index; however, neither of these factors fully explained the observed differences in speech recognition.\nCONCLUSIONS: A primary finding of this study was that the number of channels had a modest effect when analyzed at each level of RT, with results suggesting that selecting eight channels for a given RT might be the safest choice. Effects were smaller for RT, with results suggesting that short RT was slightly better when only 4 channels were used and that long RT was better when 16 channels were used. Individual differences in how listeners were influenced by audibility, output SNR, temporal distortion, and spectral distortion may have contributed to the size of the effects found in this study. Because only general suppositions could made for how each of these factors may have influenced the overall results of this study, future research would benefit from exploring the predictive value of these and other factors in selecting the processing parameters that maximize speech recognition for individuals.","language":"eng","author":[{"family":"Alexander","given":"Joshua M."},{"family":"Masterson","given":"Katie"}],"issued":{"date-parts":[["2015",4]]}}},{"id":906,"uris":["http://zotero.org/users/2896380/items/XCSER2ED"],"uri":["http://zotero.org/users/2896380/items/XCSER2ED"],"itemData":{"id":906,"type":"article-journal","title":"A Method to Measure the Effect of Noise Reduction Algorithms Using Simultaneous Speech and Noise","container-title":"Acta Acustica united with Acustica","page":"356-361","volume":"90","issue":"2","source":"IngentaConnect","abstract":"Most hearing impairments reduce the ability to understand speech in the presence of background noise. Therefore, there is a great need to enhance the signal-to-noise ratio (S/N) in the hearing aid. It is, however, difficult to estimate the improvement in technical terms. No standardised methods are offered. Our approach is to present speech and noise simultaneously and make two measurements, one of them with the noise phase reversed. Taking the sum of the corresponding two output signals, or the difference, the output speech or the output noise can be extracted. Thus the gain can be calculated for each of them, although they are present at the same time and influence the signal processing of the hearing aid in a normal way. Five different hearing aids were tested with various speech and noise signals and S/Ns. Noise reduction up to 4 dB was measured with noise reduction algorithms (NRAs) activated. The NRAs in the hearing aids measured were more efficient at positive S/N and almost not useful at negative S/N at the particular levels used in the experiment. Fast compression can also influence the S/N.","journalAbbreviation":"Acta Acustica united with Acustica","author":[{"family":"Hagerman","given":"Björn"},{"family":"Olofsson","given":"Åke"}],"issued":{"date-parts":[["2004",3,1]]}}},{"id":641,"uris":["http://zotero.org/users/2896380/items/3NH6PGKG"],"uri":["http://zotero.org/users/2896380/items/3NH6PGKG"],"itemData":{"id":641,"type":"article-journal","title":"Long-term signal-to-noise ratio at the input and output of amplitude-compression systems","container-title":"Journal of the American Academy of Audiology","page":"161-171","volume":"20","issue":"3","source":"PubMed","abstract":"We present measurements showing that the long-term signal-to-noise ratio (SNR) at the output of an amplification system that includes amplitude compression may be higher or lower than the long-term SNR at the input, dependent on interactions among the actual long-term input SNR, the modulation characteristics of the signal and noise being mixed, and the amplitude compression characteristics of the system under test. The effects demonstrated with the measurements shown here have implications for choices of test methods when comparing alternative hearing aid systems. The results of speech-recognition tests intended to compare alternative systems may be misleading or misinterpreted if the above interactions are not considered.","ISSN":"1050-0545","note":"PMID: 19927686","journalAbbreviation":"J Am Acad Audiol","language":"eng","author":[{"family":"Naylor","given":"Graham"},{"family":"Johannesson","given":"René Burmand"}],"issued":{"date-parts":[["2009",3]]}}},{"id":257,"uris":["http://zotero.org/users/2896380/items/ZDZE8UZJ"],"uri":["http://zotero.org/users/2896380/items/ZDZE8UZJ"],"itemData":{"id":257,"type":"article-journal","title":"Measuring the acoustic effects of compression amplification on speech in noise","container-title":"The Journal of the Acoustical Society of America","page":"41-44","volume":"119","issue":"1","abstract":"This letter contains a description of an inversion technique that allows for separation of speech and noise and its application to quantifying the acoustic effects of wide-dynamic-range compression (WDRC) on speech in background noise. Three main findings are reported: that fast-acting WDRC further degrades signal-to-noise ratio; that the effective compression ratio is lower for speech in noise than speech in quiet; and that in contrast to speech in quiet, the amplitude envelope of speech is mostly unaffected when compressed in background noise.","language":"eng","author":[{"family":"Souza","given":"Pamela E."},{"family":"Jenstad","given":"Lorienne M."},{"family":"Boike","given":"Kumiko T."}],"issued":{"date-parts":[["2006",1]]}}}],"schema":"https://github.com/citation-style-language/schema/raw/master/csl-citation.json"} </w:instrText>
      </w:r>
      <w:r w:rsidRPr="007E589D">
        <w:fldChar w:fldCharType="separate"/>
      </w:r>
      <w:r w:rsidRPr="007E589D">
        <w:t>(</w:t>
      </w:r>
      <w:r>
        <w:t xml:space="preserve">Alexander &amp; Rallapalli, 2017; </w:t>
      </w:r>
      <w:r w:rsidRPr="007E589D">
        <w:t>Alexander &amp; Masterson, 2015; Hagerman &amp; Olofsson, 2004; Naylor &amp; Johannesson, 2009; Souza et al., 2006)</w:t>
      </w:r>
      <w:r w:rsidRPr="007E589D">
        <w:fldChar w:fldCharType="end"/>
      </w:r>
      <w:r w:rsidRPr="007E589D">
        <w:t>.</w:t>
      </w:r>
      <w:r>
        <w:t xml:space="preserve"> </w:t>
      </w:r>
    </w:p>
    <w:p w14:paraId="49E449DE" w14:textId="3E9590AD" w:rsidR="00203EE9" w:rsidRDefault="00203EE9">
      <w:pPr>
        <w:spacing w:after="0"/>
      </w:pPr>
      <w:r w:rsidRPr="007E589D">
        <w:t xml:space="preserve">For the </w:t>
      </w:r>
      <w:r>
        <w:t>reverberant condition</w:t>
      </w:r>
      <w:r w:rsidRPr="007E589D">
        <w:t xml:space="preserve">, the hearing aid gains obtained from the reverberated speech-in-noise signal were applied to the </w:t>
      </w:r>
      <w:r>
        <w:t xml:space="preserve">direct </w:t>
      </w:r>
      <w:r w:rsidRPr="007E589D">
        <w:t xml:space="preserve">speech signal </w:t>
      </w:r>
      <w:r>
        <w:t xml:space="preserve">along </w:t>
      </w:r>
      <w:r w:rsidRPr="007E589D">
        <w:t xml:space="preserve">with </w:t>
      </w:r>
      <w:r>
        <w:t xml:space="preserve">its </w:t>
      </w:r>
      <w:r w:rsidRPr="007E589D">
        <w:t xml:space="preserve">early reflections (&lt; 50 </w:t>
      </w:r>
      <w:proofErr w:type="spellStart"/>
      <w:r w:rsidRPr="007E589D">
        <w:t>ms</w:t>
      </w:r>
      <w:proofErr w:type="spellEnd"/>
      <w:r w:rsidRPr="007E589D">
        <w:t>)</w:t>
      </w:r>
      <w:r>
        <w:t xml:space="preserve"> to compute the ‘speech levels.’ These same gains were applied to direct noise signal and all of its reflections plus </w:t>
      </w:r>
      <w:r w:rsidRPr="007E589D">
        <w:t xml:space="preserve">the late reflections (&gt; 50 </w:t>
      </w:r>
      <w:proofErr w:type="spellStart"/>
      <w:r w:rsidRPr="007E589D">
        <w:t>ms</w:t>
      </w:r>
      <w:proofErr w:type="spellEnd"/>
      <w:r w:rsidRPr="007E589D">
        <w:t>) from speech</w:t>
      </w:r>
      <w:r>
        <w:t xml:space="preserve"> to compute the ‘noise levels</w:t>
      </w:r>
      <w:r w:rsidRPr="007E589D">
        <w:t>.</w:t>
      </w:r>
      <w:r>
        <w:t>’</w:t>
      </w:r>
      <w:r w:rsidRPr="007E589D">
        <w:t xml:space="preserve"> This was done for two reasons. First, to account for potential improvements in speech intelligibility due to increased </w:t>
      </w:r>
      <w:r>
        <w:t>intensity</w:t>
      </w:r>
      <w:r w:rsidRPr="007E589D">
        <w:t xml:space="preserve"> of speech from early reflections</w:t>
      </w:r>
      <w:r>
        <w:t xml:space="preserve"> </w:t>
      </w:r>
      <w:r>
        <w:rPr>
          <w:noProof/>
        </w:rPr>
        <w:t>(</w:t>
      </w:r>
      <w:r w:rsidR="00C813B5">
        <w:rPr>
          <w:noProof/>
        </w:rPr>
        <w:t xml:space="preserve">e.g., </w:t>
      </w:r>
      <w:r>
        <w:rPr>
          <w:noProof/>
        </w:rPr>
        <w:t>Bradley, Sato, &amp; Picard, 2003; Srinivasan, Stansell, &amp; Gallun, 2017)</w:t>
      </w:r>
      <w:r>
        <w:t>.</w:t>
      </w:r>
      <w:r w:rsidRPr="007E589D">
        <w:t xml:space="preserve"> Second, to avoid overestimation of audibility of the speech signal with reverberation because the late reflections add to the signal level, but do not add to intelligibility</w:t>
      </w:r>
      <w:r>
        <w:t xml:space="preserve"> </w:t>
      </w:r>
      <w:r>
        <w:rPr>
          <w:noProof/>
        </w:rPr>
        <w:t>(Bradley, Reich, &amp; Norcross, 1999)</w:t>
      </w:r>
      <w:r>
        <w:t>,</w:t>
      </w:r>
      <w:r w:rsidRPr="007E589D">
        <w:t xml:space="preserve"> effectively contributing to t</w:t>
      </w:r>
      <w:r>
        <w:t>he overall noise in the signal.</w:t>
      </w:r>
    </w:p>
    <w:p w14:paraId="4F876657" w14:textId="4ED35596" w:rsidR="00852CA4" w:rsidRDefault="00852CA4" w:rsidP="00852CA4">
      <w:pPr>
        <w:suppressLineNumbers/>
      </w:pPr>
      <w:r>
        <w:rPr>
          <w:noProof/>
        </w:rPr>
        <w:lastRenderedPageBreak/>
        <w:drawing>
          <wp:inline distT="0" distB="0" distL="0" distR="0" wp14:anchorId="67A1B517" wp14:editId="3F726508">
            <wp:extent cx="5486400" cy="708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83" b="11805"/>
                    <a:stretch/>
                  </pic:blipFill>
                  <pic:spPr bwMode="auto">
                    <a:xfrm>
                      <a:off x="0" y="0"/>
                      <a:ext cx="5486400" cy="7086600"/>
                    </a:xfrm>
                    <a:prstGeom prst="rect">
                      <a:avLst/>
                    </a:prstGeom>
                    <a:noFill/>
                    <a:ln>
                      <a:noFill/>
                    </a:ln>
                    <a:extLst>
                      <a:ext uri="{53640926-AAD7-44D8-BBD7-CCE9431645EC}">
                        <a14:shadowObscured xmlns:a14="http://schemas.microsoft.com/office/drawing/2010/main"/>
                      </a:ext>
                    </a:extLst>
                  </pic:spPr>
                </pic:pic>
              </a:graphicData>
            </a:graphic>
          </wp:inline>
        </w:drawing>
      </w:r>
    </w:p>
    <w:p w14:paraId="1C874A50" w14:textId="1ED9E9FA" w:rsidR="00852CA4" w:rsidRDefault="00852CA4" w:rsidP="00852CA4">
      <w:pPr>
        <w:pStyle w:val="NoSpacing"/>
        <w:ind w:firstLine="0"/>
      </w:pPr>
      <w:bookmarkStart w:id="0" w:name="_Ref503887507"/>
      <w:bookmarkStart w:id="1" w:name="_Ref503887460"/>
      <w:r w:rsidRPr="00DE657B">
        <w:rPr>
          <w:b/>
        </w:rPr>
        <w:t xml:space="preserve">Figure </w:t>
      </w:r>
      <w:bookmarkEnd w:id="0"/>
      <w:bookmarkEnd w:id="1"/>
      <w:r>
        <w:rPr>
          <w:b/>
        </w:rPr>
        <w:t>B1</w:t>
      </w:r>
      <w:r w:rsidRPr="00DE657B">
        <w:rPr>
          <w:b/>
        </w:rPr>
        <w:t>.</w:t>
      </w:r>
      <w:r w:rsidRPr="00DE657B">
        <w:t xml:space="preserve"> </w:t>
      </w:r>
      <w:r w:rsidRPr="000A280F">
        <w:t>Steps used to compute audibility for the test sentences. (a) Input speech (</w:t>
      </w:r>
      <w:r w:rsidRPr="009438AC">
        <w:rPr>
          <w:i/>
        </w:rPr>
        <w:t>S</w:t>
      </w:r>
      <w:r w:rsidRPr="009438AC">
        <w:rPr>
          <w:i/>
          <w:vertAlign w:val="subscript"/>
        </w:rPr>
        <w:t>in</w:t>
      </w:r>
      <w:r w:rsidRPr="000A280F">
        <w:t>) and noise (</w:t>
      </w:r>
      <w:r>
        <w:rPr>
          <w:i/>
        </w:rPr>
        <w:t>N</w:t>
      </w:r>
      <w:r w:rsidRPr="000161F2">
        <w:rPr>
          <w:i/>
          <w:vertAlign w:val="subscript"/>
        </w:rPr>
        <w:t>in</w:t>
      </w:r>
      <w:r w:rsidRPr="000A280F">
        <w:t xml:space="preserve">) signals were processed in the hearing aid simulator (HA </w:t>
      </w:r>
      <w:r>
        <w:t>S</w:t>
      </w:r>
      <w:r w:rsidRPr="000A280F">
        <w:t>im). (b) Time-varying gain from each hearing aid channel for the speech-in-noise mixture (</w:t>
      </w:r>
      <w:r w:rsidRPr="009438AC">
        <w:rPr>
          <w:i/>
        </w:rPr>
        <w:t>SN</w:t>
      </w:r>
      <w:r w:rsidRPr="000A280F">
        <w:t xml:space="preserve">) was saved and applied to </w:t>
      </w:r>
      <w:r w:rsidRPr="000161F2">
        <w:rPr>
          <w:i/>
        </w:rPr>
        <w:t>S</w:t>
      </w:r>
      <w:r w:rsidRPr="000161F2">
        <w:rPr>
          <w:i/>
          <w:vertAlign w:val="subscript"/>
        </w:rPr>
        <w:t>in</w:t>
      </w:r>
      <w:r w:rsidRPr="000A280F" w:rsidDel="00315187">
        <w:t xml:space="preserve"> </w:t>
      </w:r>
      <w:r w:rsidRPr="000A280F">
        <w:t xml:space="preserve">and </w:t>
      </w:r>
      <w:r>
        <w:rPr>
          <w:i/>
        </w:rPr>
        <w:t>N</w:t>
      </w:r>
      <w:r w:rsidRPr="000161F2">
        <w:rPr>
          <w:i/>
          <w:vertAlign w:val="subscript"/>
        </w:rPr>
        <w:t>in</w:t>
      </w:r>
      <w:r w:rsidRPr="000A280F" w:rsidDel="00315187">
        <w:t xml:space="preserve"> </w:t>
      </w:r>
      <w:r w:rsidRPr="000A280F">
        <w:t xml:space="preserve">separately (c) to produce amplified </w:t>
      </w:r>
      <w:r w:rsidRPr="009438AC">
        <w:rPr>
          <w:i/>
        </w:rPr>
        <w:t>S</w:t>
      </w:r>
      <w:r w:rsidRPr="000A280F">
        <w:t xml:space="preserve"> and </w:t>
      </w:r>
      <w:r w:rsidRPr="009438AC">
        <w:rPr>
          <w:i/>
        </w:rPr>
        <w:t>N</w:t>
      </w:r>
      <w:r w:rsidRPr="000A280F">
        <w:t xml:space="preserve">. (d) </w:t>
      </w:r>
      <w:r w:rsidRPr="009438AC">
        <w:rPr>
          <w:i/>
        </w:rPr>
        <w:t>S</w:t>
      </w:r>
      <w:r w:rsidRPr="000A280F">
        <w:t xml:space="preserve"> and </w:t>
      </w:r>
      <w:r w:rsidRPr="009438AC">
        <w:rPr>
          <w:i/>
        </w:rPr>
        <w:t>N</w:t>
      </w:r>
      <w:r w:rsidRPr="000A280F">
        <w:t xml:space="preserve"> were separated into narrowband </w:t>
      </w:r>
      <w:r w:rsidRPr="000A280F">
        <w:lastRenderedPageBreak/>
        <w:t xml:space="preserve">signals using a 1/3 octave </w:t>
      </w:r>
      <w:proofErr w:type="spellStart"/>
      <w:r w:rsidRPr="000A280F">
        <w:t>filterbank</w:t>
      </w:r>
      <w:proofErr w:type="spellEnd"/>
      <w:r w:rsidRPr="000A280F">
        <w:t>. (e) Narrowband signals were divided into 128-msec time segments. (f) The SPL of the speech segment was compared to the SPL of the noise and to the interpolated audiometric thresholds in dB SPL. The proportion of audible speech segments was used as the index of audibility.</w:t>
      </w:r>
    </w:p>
    <w:p w14:paraId="28F1F19D" w14:textId="77777777" w:rsidR="00852CA4" w:rsidRDefault="00852CA4" w:rsidP="00E5070F">
      <w:pPr>
        <w:pStyle w:val="NoSpacing"/>
        <w:suppressLineNumbers/>
        <w:ind w:firstLine="0"/>
      </w:pPr>
    </w:p>
    <w:p w14:paraId="24AA7B07" w14:textId="1BDC64AB" w:rsidR="00404886" w:rsidRPr="00404886" w:rsidRDefault="00203EE9" w:rsidP="00852CA4">
      <w:r w:rsidRPr="007E589D">
        <w:t xml:space="preserve">After applying the appropriate gains, the speech and noise signals were individually divided into narrowband signals by passing them through a 1/3 octave </w:t>
      </w:r>
      <w:proofErr w:type="spellStart"/>
      <w:r w:rsidRPr="007E589D">
        <w:t>filterbank</w:t>
      </w:r>
      <w:proofErr w:type="spellEnd"/>
      <w:r w:rsidRPr="007E589D">
        <w:t xml:space="preserve"> (</w:t>
      </w:r>
      <w:r w:rsidRPr="00917BBC">
        <w:t>ANSI S1.11, 2004</w:t>
      </w:r>
      <w:r w:rsidRPr="007E589D">
        <w:t xml:space="preserve">). The narrowband signals were further divided into 128-msec time segments, using Hann windows with 50% overlap. The estimated real-ear SPL (derived from the headphone transfer functions on KEMAR) of the speech signal in each segment was compared to the estimated real-ear SPL of the audiometric threshold at the center frequency of the analysis filter and to the estimated real-ear SPL of the corresponding noise segment. Thresholds for the center frequencies were obtained by linear interpolation of the audiometric thresholds in the octave frequencies ranging from 250 Hz to 8000 Hz for the test ear. The index of audibility </w:t>
      </w:r>
      <w:r>
        <w:t xml:space="preserve">(AUD) </w:t>
      </w:r>
      <w:r w:rsidRPr="007E589D">
        <w:t>was the proportion of audible speech segments between the 1</w:t>
      </w:r>
      <w:r w:rsidRPr="007E589D">
        <w:rPr>
          <w:vertAlign w:val="superscript"/>
        </w:rPr>
        <w:t>st</w:t>
      </w:r>
      <w:r w:rsidRPr="007E589D">
        <w:t xml:space="preserve"> and 70</w:t>
      </w:r>
      <w:r w:rsidRPr="007E589D">
        <w:rPr>
          <w:vertAlign w:val="superscript"/>
        </w:rPr>
        <w:t>th</w:t>
      </w:r>
      <w:r w:rsidRPr="007E589D">
        <w:t xml:space="preserve"> percentiles (the peaks and valleys, respectively) that were above the estimated real-ear SPL of </w:t>
      </w:r>
      <w:r>
        <w:t xml:space="preserve">the audiometric </w:t>
      </w:r>
      <w:r w:rsidRPr="007E589D">
        <w:t xml:space="preserve">threshold or the noise, whichever was higher. </w:t>
      </w:r>
      <w:r>
        <w:t xml:space="preserve">AUD </w:t>
      </w:r>
      <w:r w:rsidRPr="007E589D">
        <w:t xml:space="preserve">reported in this </w:t>
      </w:r>
      <w:r>
        <w:t xml:space="preserve">study </w:t>
      </w:r>
      <w:r w:rsidRPr="007E589D">
        <w:t xml:space="preserve">is the mean audibility (i.e., </w:t>
      </w:r>
      <w:r w:rsidRPr="00FC31CE">
        <w:rPr>
          <w:noProof/>
        </w:rPr>
        <w:t>proportion</w:t>
      </w:r>
      <w:r w:rsidRPr="007E589D">
        <w:t xml:space="preserve"> of audible segments) across the 1/3 octave filters.</w:t>
      </w:r>
      <w:r>
        <w:t xml:space="preserve"> This measure is useful in understanding the operational differences across the different amplification methods in a given environmental context.</w:t>
      </w:r>
    </w:p>
    <w:p w14:paraId="014907A0" w14:textId="12594D51" w:rsidR="00203EE9" w:rsidRDefault="00203EE9" w:rsidP="003748A5">
      <w:pPr>
        <w:spacing w:after="0"/>
      </w:pPr>
      <w:bookmarkStart w:id="2" w:name="_Toc487526700"/>
      <w:bookmarkStart w:id="3" w:name="_Toc487543444"/>
      <w:r>
        <w:t xml:space="preserve">AUD across amplification methods is shown in Figure </w:t>
      </w:r>
      <w:r w:rsidR="00852CA4">
        <w:t>B2</w:t>
      </w:r>
      <w:r>
        <w:t xml:space="preserve">. A repeated-measures ANOVA was used </w:t>
      </w:r>
      <w:r w:rsidRPr="00404886">
        <w:rPr>
          <w:rFonts w:eastAsia="Calibri" w:cs="Times New Roman"/>
          <w:color w:val="000000"/>
        </w:rPr>
        <w:t>to determine the effect</w:t>
      </w:r>
      <w:r>
        <w:rPr>
          <w:rFonts w:eastAsia="Calibri" w:cs="Times New Roman"/>
          <w:color w:val="000000"/>
        </w:rPr>
        <w:t>s</w:t>
      </w:r>
      <w:r w:rsidRPr="00404886">
        <w:rPr>
          <w:rFonts w:eastAsia="Calibri" w:cs="Times New Roman"/>
          <w:color w:val="000000"/>
        </w:rPr>
        <w:t xml:space="preserve"> of amplification method</w:t>
      </w:r>
      <w:r>
        <w:rPr>
          <w:rFonts w:eastAsia="Calibri" w:cs="Times New Roman"/>
          <w:color w:val="000000"/>
        </w:rPr>
        <w:t>,</w:t>
      </w:r>
      <w:r w:rsidRPr="00404886">
        <w:rPr>
          <w:rFonts w:eastAsia="Calibri" w:cs="Times New Roman"/>
          <w:color w:val="000000"/>
        </w:rPr>
        <w:t xml:space="preserve"> noise type, reverberation </w:t>
      </w:r>
      <w:r>
        <w:rPr>
          <w:rFonts w:eastAsia="Calibri" w:cs="Times New Roman"/>
          <w:color w:val="000000"/>
        </w:rPr>
        <w:t xml:space="preserve">condition, and </w:t>
      </w:r>
      <w:r w:rsidRPr="00404886">
        <w:rPr>
          <w:rFonts w:eastAsia="Calibri" w:cs="Times New Roman"/>
          <w:color w:val="000000"/>
        </w:rPr>
        <w:t>SNR</w:t>
      </w:r>
      <w:r>
        <w:rPr>
          <w:rFonts w:eastAsia="Calibri" w:cs="Times New Roman"/>
          <w:color w:val="000000"/>
        </w:rPr>
        <w:t xml:space="preserve"> </w:t>
      </w:r>
      <w:r w:rsidRPr="00404886">
        <w:rPr>
          <w:rFonts w:eastAsia="Calibri" w:cs="Times New Roman"/>
          <w:color w:val="000000"/>
        </w:rPr>
        <w:t xml:space="preserve">on </w:t>
      </w:r>
      <w:r>
        <w:rPr>
          <w:rFonts w:eastAsia="Calibri" w:cs="Times New Roman"/>
          <w:color w:val="000000"/>
        </w:rPr>
        <w:t>audibility</w:t>
      </w:r>
      <w:r>
        <w:t xml:space="preserve"> (Table </w:t>
      </w:r>
      <w:r w:rsidR="00852CA4">
        <w:t>B1</w:t>
      </w:r>
      <w:r>
        <w:t xml:space="preserve">). Effect size and </w:t>
      </w:r>
      <w:r w:rsidRPr="00FC31CE">
        <w:rPr>
          <w:noProof/>
        </w:rPr>
        <w:t>post-hoc</w:t>
      </w:r>
      <w:r>
        <w:t xml:space="preserve"> analyses were conducted using </w:t>
      </w:r>
      <w:bookmarkStart w:id="4" w:name="_GoBack"/>
      <w:ins w:id="5" w:author="Josh" w:date="2019-03-13T11:10:00Z">
        <w:r w:rsidR="00884DBF" w:rsidRPr="00B6538E">
          <w:rPr>
            <w:noProof/>
          </w:rPr>
          <w:t xml:space="preserve">the </w:t>
        </w:r>
      </w:ins>
      <w:bookmarkEnd w:id="4"/>
      <w:r w:rsidRPr="00B6538E">
        <w:rPr>
          <w:noProof/>
        </w:rPr>
        <w:t>methods</w:t>
      </w:r>
      <w:r>
        <w:t xml:space="preserve"> described above.</w:t>
      </w:r>
      <w:r w:rsidRPr="000B1DAD">
        <w:t xml:space="preserve"> The</w:t>
      </w:r>
      <w:r>
        <w:t>re</w:t>
      </w:r>
      <w:r w:rsidRPr="000B1DAD">
        <w:t xml:space="preserve"> were significant main effects f</w:t>
      </w:r>
      <w:r>
        <w:t>or</w:t>
      </w:r>
      <w:r w:rsidRPr="000B1DAD">
        <w:t xml:space="preserve"> </w:t>
      </w:r>
      <w:r>
        <w:t xml:space="preserve">each of the factors, which were </w:t>
      </w:r>
      <w:r>
        <w:lastRenderedPageBreak/>
        <w:t>qualified by significant interactions</w:t>
      </w:r>
      <w:r>
        <w:rPr>
          <w:rStyle w:val="FootnoteReference"/>
        </w:rPr>
        <w:footnoteReference w:id="2"/>
      </w:r>
      <w:r w:rsidRPr="00A50F77">
        <w:rPr>
          <w:vertAlign w:val="superscript"/>
        </w:rPr>
        <w:t>,</w:t>
      </w:r>
      <w:r>
        <w:rPr>
          <w:rStyle w:val="FootnoteReference"/>
        </w:rPr>
        <w:footnoteReference w:id="3"/>
      </w:r>
      <w:r w:rsidRPr="000B1DAD">
        <w:t xml:space="preserve">. </w:t>
      </w:r>
      <w:r>
        <w:t xml:space="preserve">As the level of noise increased (decreased SNR), the effects of environmental acoustics on AUD (noise type and reverberation) and signal processing (amplification method) became smaller. At -5 dB SNR, differences across amplification methods were significant for both types of noise, but the effect was greater for modulated noise </w:t>
      </w:r>
      <w:r w:rsidRPr="000B1DAD">
        <w:t>(</w:t>
      </w:r>
      <w:r w:rsidRPr="000B1DAD">
        <w:rPr>
          <w:i/>
          <w:iCs/>
        </w:rPr>
        <w:t>F</w:t>
      </w:r>
      <w:r>
        <w:t>[4,140</w:t>
      </w:r>
      <w:r w:rsidRPr="000B1DAD">
        <w:t xml:space="preserve">] = </w:t>
      </w:r>
      <w:r>
        <w:t>39.43</w:t>
      </w:r>
      <w:r w:rsidRPr="000B1DAD">
        <w:t xml:space="preserve">, </w:t>
      </w:r>
      <w:r w:rsidRPr="000B1DAD">
        <w:rPr>
          <w:i/>
          <w:iCs/>
        </w:rPr>
        <w:t xml:space="preserve">p </w:t>
      </w:r>
      <w:r w:rsidRPr="000B1DAD">
        <w:t>&lt; 0.001, η</w:t>
      </w:r>
      <w:r w:rsidRPr="000B1DAD">
        <w:rPr>
          <w:vertAlign w:val="subscript"/>
        </w:rPr>
        <w:t>p</w:t>
      </w:r>
      <w:r w:rsidRPr="000B1DAD">
        <w:rPr>
          <w:vertAlign w:val="superscript"/>
        </w:rPr>
        <w:t>2</w:t>
      </w:r>
      <w:r>
        <w:t xml:space="preserve"> = 0.155</w:t>
      </w:r>
      <w:r w:rsidRPr="000B1DAD">
        <w:t>)</w:t>
      </w:r>
      <w:r>
        <w:t xml:space="preserve"> than for steady noise </w:t>
      </w:r>
      <w:r w:rsidRPr="000B1DAD">
        <w:t>(</w:t>
      </w:r>
      <w:r w:rsidRPr="000B1DAD">
        <w:rPr>
          <w:i/>
          <w:iCs/>
        </w:rPr>
        <w:t>F</w:t>
      </w:r>
      <w:r>
        <w:t>[4,140</w:t>
      </w:r>
      <w:r w:rsidRPr="000B1DAD">
        <w:t xml:space="preserve">] = </w:t>
      </w:r>
      <w:r>
        <w:t>7.07</w:t>
      </w:r>
      <w:r w:rsidRPr="000B1DAD">
        <w:t xml:space="preserve">, </w:t>
      </w:r>
      <w:r w:rsidRPr="000B1DAD">
        <w:rPr>
          <w:i/>
          <w:iCs/>
        </w:rPr>
        <w:t xml:space="preserve">p </w:t>
      </w:r>
      <w:r w:rsidRPr="000B1DAD">
        <w:t>&lt; 0.001, η</w:t>
      </w:r>
      <w:r w:rsidRPr="000B1DAD">
        <w:rPr>
          <w:vertAlign w:val="subscript"/>
        </w:rPr>
        <w:t>p</w:t>
      </w:r>
      <w:r w:rsidRPr="000B1DAD">
        <w:rPr>
          <w:vertAlign w:val="superscript"/>
        </w:rPr>
        <w:t>2</w:t>
      </w:r>
      <w:r>
        <w:t xml:space="preserve"> = 0.032</w:t>
      </w:r>
      <w:r w:rsidRPr="000B1DAD">
        <w:t>)</w:t>
      </w:r>
      <w:r>
        <w:t xml:space="preserve">. However, at 0 dB and 5 dB SNR, the effect of noise type on AUD across amplification methods was </w:t>
      </w:r>
      <w:ins w:id="6" w:author="Josh" w:date="2019-03-13T11:12:00Z">
        <w:r w:rsidR="00FC31CE" w:rsidRPr="00B6538E">
          <w:rPr>
            <w:noProof/>
          </w:rPr>
          <w:t xml:space="preserve">the </w:t>
        </w:r>
      </w:ins>
      <w:r w:rsidRPr="00B6538E">
        <w:rPr>
          <w:noProof/>
        </w:rPr>
        <w:t>opposite</w:t>
      </w:r>
      <w:r>
        <w:t xml:space="preserve">. </w:t>
      </w:r>
      <w:r w:rsidRPr="00CA2BF4">
        <w:t xml:space="preserve">Specifically, differences in AUD across </w:t>
      </w:r>
      <w:r>
        <w:t>amplification method</w:t>
      </w:r>
      <w:r w:rsidRPr="00CA2BF4">
        <w:t>s were significant in steady noise but not in modulated noise (p&gt;0.05).</w:t>
      </w:r>
      <w:r w:rsidRPr="000B1DAD">
        <w:t xml:space="preserve"> Post-hoc tests among the different </w:t>
      </w:r>
      <w:r>
        <w:t>amplification method</w:t>
      </w:r>
      <w:r w:rsidRPr="000B1DAD">
        <w:t xml:space="preserve">s revealed that the significant effect of </w:t>
      </w:r>
      <w:r>
        <w:t>amplification method</w:t>
      </w:r>
      <w:r w:rsidRPr="000B1DAD">
        <w:t xml:space="preserve"> </w:t>
      </w:r>
      <w:r w:rsidRPr="00CA2BF4">
        <w:t>at -5 dB SNR was present because AUD with the a</w:t>
      </w:r>
      <w:r>
        <w:t>daptive amplification methods was</w:t>
      </w:r>
      <w:r w:rsidRPr="00CA2BF4">
        <w:t xml:space="preserve"> always greater</w:t>
      </w:r>
      <w:r>
        <w:t xml:space="preserve"> than with linear amplification, regardless of the noise type (p&lt;</w:t>
      </w:r>
      <w:r w:rsidRPr="00CA2BF4">
        <w:t>0.05)</w:t>
      </w:r>
      <w:r>
        <w:t xml:space="preserve">. On the other hand, a significant effect of amplification method </w:t>
      </w:r>
      <w:r w:rsidRPr="00CA2BF4">
        <w:t>in steady noise at 0 dB and 5 dB SNRs occurred because AUD with linear amplification was always greater</w:t>
      </w:r>
      <w:r w:rsidRPr="000B1DAD">
        <w:t xml:space="preserve"> than </w:t>
      </w:r>
      <w:r>
        <w:t>AUD</w:t>
      </w:r>
      <w:r w:rsidRPr="000B1DAD">
        <w:t xml:space="preserve"> with all the adaptive </w:t>
      </w:r>
      <w:r>
        <w:t>amplification method</w:t>
      </w:r>
      <w:r w:rsidRPr="000B1DAD">
        <w:t xml:space="preserve">s (p&lt;0.001). </w:t>
      </w:r>
      <w:r>
        <w:t>A</w:t>
      </w:r>
      <w:r w:rsidRPr="00CA2BF4">
        <w:t>t 5 dB SNR</w:t>
      </w:r>
      <w:r>
        <w:t>,</w:t>
      </w:r>
      <w:r w:rsidRPr="00CA2BF4">
        <w:t xml:space="preserve"> AUD with Adaptive 24 was significantly lower than AUD with Adaptive 4 and Adaptive 4/24</w:t>
      </w:r>
      <w:r>
        <w:t xml:space="preserve"> in steady noise</w:t>
      </w:r>
      <w:r w:rsidRPr="00CA2BF4">
        <w:t xml:space="preserve">. </w:t>
      </w:r>
    </w:p>
    <w:p w14:paraId="5FF181A6" w14:textId="17E87326" w:rsidR="00852CA4" w:rsidRDefault="00852CA4" w:rsidP="00852CA4">
      <w:pPr>
        <w:suppressLineNumbers/>
        <w:spacing w:after="0"/>
        <w:jc w:val="center"/>
      </w:pPr>
      <w:r>
        <w:rPr>
          <w:noProof/>
        </w:rPr>
        <w:lastRenderedPageBreak/>
        <w:drawing>
          <wp:inline distT="0" distB="0" distL="0" distR="0" wp14:anchorId="2859EFA2" wp14:editId="5DCC284D">
            <wp:extent cx="3784600" cy="7305675"/>
            <wp:effectExtent l="0" t="0" r="635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1227"/>
                    <a:stretch/>
                  </pic:blipFill>
                  <pic:spPr bwMode="auto">
                    <a:xfrm>
                      <a:off x="0" y="0"/>
                      <a:ext cx="3784600" cy="7305675"/>
                    </a:xfrm>
                    <a:prstGeom prst="rect">
                      <a:avLst/>
                    </a:prstGeom>
                    <a:noFill/>
                    <a:ln>
                      <a:noFill/>
                    </a:ln>
                    <a:extLst>
                      <a:ext uri="{53640926-AAD7-44D8-BBD7-CCE9431645EC}">
                        <a14:shadowObscured xmlns:a14="http://schemas.microsoft.com/office/drawing/2010/main"/>
                      </a:ext>
                    </a:extLst>
                  </pic:spPr>
                </pic:pic>
              </a:graphicData>
            </a:graphic>
          </wp:inline>
        </w:drawing>
      </w:r>
    </w:p>
    <w:p w14:paraId="7E25AAA4" w14:textId="05AB301E" w:rsidR="00852CA4" w:rsidRDefault="00852CA4" w:rsidP="00852CA4">
      <w:pPr>
        <w:pStyle w:val="NoSpacing"/>
        <w:ind w:firstLine="0"/>
      </w:pPr>
      <w:r w:rsidRPr="009438AC">
        <w:rPr>
          <w:b/>
        </w:rPr>
        <w:t>Figure</w:t>
      </w:r>
      <w:r>
        <w:rPr>
          <w:b/>
        </w:rPr>
        <w:t xml:space="preserve"> B2</w:t>
      </w:r>
      <w:r w:rsidRPr="009438AC">
        <w:rPr>
          <w:b/>
        </w:rPr>
        <w:t>.</w:t>
      </w:r>
      <w:r w:rsidRPr="000A280F">
        <w:t xml:space="preserve"> Mean audibility or “AUD” across the test sentences averaged across thirty-six audiograms (listeners). See Fig</w:t>
      </w:r>
      <w:r>
        <w:t>ure</w:t>
      </w:r>
      <w:r w:rsidRPr="000A280F">
        <w:t xml:space="preserve"> </w:t>
      </w:r>
      <w:r w:rsidR="002275EB">
        <w:t>3</w:t>
      </w:r>
      <w:r w:rsidRPr="000A280F">
        <w:t xml:space="preserve"> caption </w:t>
      </w:r>
      <w:r w:rsidR="002275EB">
        <w:t xml:space="preserve">in the main document </w:t>
      </w:r>
      <w:r w:rsidRPr="000A280F">
        <w:t>for a complete description.</w:t>
      </w:r>
    </w:p>
    <w:p w14:paraId="352F76B1" w14:textId="11426BB0" w:rsidR="00203EE9" w:rsidRPr="000A280F" w:rsidRDefault="00203EE9" w:rsidP="003748A5">
      <w:pPr>
        <w:pStyle w:val="TableCaption"/>
      </w:pPr>
      <w:bookmarkStart w:id="7" w:name="_Ref503887692"/>
      <w:bookmarkEnd w:id="2"/>
      <w:bookmarkEnd w:id="3"/>
      <w:r w:rsidRPr="00C92D09">
        <w:lastRenderedPageBreak/>
        <w:t>Table</w:t>
      </w:r>
      <w:bookmarkEnd w:id="7"/>
      <w:r w:rsidR="00852CA4" w:rsidRPr="00C92D09">
        <w:rPr>
          <w:noProof/>
        </w:rPr>
        <w:t xml:space="preserve"> BI</w:t>
      </w:r>
      <w:r w:rsidRPr="00C92D09">
        <w:t>.</w:t>
      </w:r>
      <w:r w:rsidRPr="000A280F">
        <w:t xml:space="preserve"> ANOVA for the main effects and interactions of amplification method</w:t>
      </w:r>
      <w:r>
        <w:t xml:space="preserve"> (AMP)</w:t>
      </w:r>
      <w:r w:rsidRPr="000A280F">
        <w:t>, noise type</w:t>
      </w:r>
      <w:r>
        <w:t xml:space="preserve"> (Noise)</w:t>
      </w:r>
      <w:r w:rsidRPr="000A280F">
        <w:t>, reverberation condition</w:t>
      </w:r>
      <w:r>
        <w:t xml:space="preserve"> (Reverb)</w:t>
      </w:r>
      <w:r w:rsidRPr="000A280F">
        <w:t>, and SNR on audibility</w:t>
      </w:r>
      <w:r>
        <w:t xml:space="preserve"> (AUD)</w:t>
      </w:r>
      <w:r w:rsidRPr="000A280F">
        <w:t>.</w:t>
      </w:r>
    </w:p>
    <w:tbl>
      <w:tblPr>
        <w:tblStyle w:val="ListTable6Colorful"/>
        <w:tblW w:w="0" w:type="auto"/>
        <w:jc w:val="center"/>
        <w:tblLook w:val="0620" w:firstRow="1" w:lastRow="0" w:firstColumn="0" w:lastColumn="0" w:noHBand="1" w:noVBand="1"/>
        <w:tblDescription w:val="Procedure Mixed: Type 3 Tests of Fixed Effects"/>
      </w:tblPr>
      <w:tblGrid>
        <w:gridCol w:w="3269"/>
        <w:gridCol w:w="874"/>
        <w:gridCol w:w="794"/>
        <w:gridCol w:w="996"/>
        <w:gridCol w:w="1252"/>
        <w:gridCol w:w="756"/>
      </w:tblGrid>
      <w:tr w:rsidR="00203EE9" w:rsidRPr="00196C37" w14:paraId="7DA9CF60" w14:textId="77777777" w:rsidTr="003748A5">
        <w:trPr>
          <w:cnfStyle w:val="100000000000" w:firstRow="1" w:lastRow="0" w:firstColumn="0" w:lastColumn="0" w:oddVBand="0" w:evenVBand="0" w:oddHBand="0" w:evenHBand="0" w:firstRowFirstColumn="0" w:firstRowLastColumn="0" w:lastRowFirstColumn="0" w:lastRowLastColumn="0"/>
          <w:trHeight w:val="576"/>
          <w:jc w:val="center"/>
        </w:trPr>
        <w:tc>
          <w:tcPr>
            <w:tcW w:w="0" w:type="auto"/>
            <w:hideMark/>
          </w:tcPr>
          <w:p w14:paraId="78E9476E" w14:textId="77777777" w:rsidR="00203EE9" w:rsidRPr="00196C37" w:rsidRDefault="00203EE9" w:rsidP="003748A5">
            <w:pPr>
              <w:spacing w:line="240" w:lineRule="auto"/>
              <w:ind w:firstLine="0"/>
              <w:rPr>
                <w:rFonts w:eastAsia="Calibri" w:cs="Times New Roman"/>
                <w:color w:val="000000"/>
                <w:szCs w:val="24"/>
              </w:rPr>
            </w:pPr>
            <w:r w:rsidRPr="00196C37">
              <w:rPr>
                <w:rFonts w:eastAsia="Calibri" w:cs="Times New Roman"/>
                <w:color w:val="000000"/>
                <w:szCs w:val="24"/>
              </w:rPr>
              <w:t>Source</w:t>
            </w:r>
          </w:p>
        </w:tc>
        <w:tc>
          <w:tcPr>
            <w:tcW w:w="0" w:type="auto"/>
            <w:hideMark/>
          </w:tcPr>
          <w:p w14:paraId="28662CB7" w14:textId="77777777" w:rsidR="00203EE9" w:rsidRPr="00196C37" w:rsidRDefault="00203EE9" w:rsidP="003748A5">
            <w:pPr>
              <w:spacing w:line="240" w:lineRule="auto"/>
              <w:ind w:firstLine="0"/>
              <w:rPr>
                <w:rFonts w:eastAsia="Calibri" w:cs="Times New Roman"/>
                <w:color w:val="000000"/>
                <w:szCs w:val="24"/>
              </w:rPr>
            </w:pPr>
            <w:r w:rsidRPr="00B6538E">
              <w:rPr>
                <w:rFonts w:eastAsia="Calibri" w:cs="Times New Roman"/>
                <w:noProof/>
                <w:color w:val="000000"/>
                <w:szCs w:val="24"/>
              </w:rPr>
              <w:t>df</w:t>
            </w:r>
            <w:r w:rsidRPr="00B6538E">
              <w:rPr>
                <w:rFonts w:eastAsia="Calibri" w:cs="Times New Roman"/>
                <w:noProof/>
                <w:color w:val="000000"/>
                <w:szCs w:val="24"/>
                <w:vertAlign w:val="subscript"/>
              </w:rPr>
              <w:t>source</w:t>
            </w:r>
          </w:p>
        </w:tc>
        <w:tc>
          <w:tcPr>
            <w:tcW w:w="0" w:type="auto"/>
            <w:hideMark/>
          </w:tcPr>
          <w:p w14:paraId="72CE35BB" w14:textId="77777777" w:rsidR="00203EE9" w:rsidRPr="00196C37" w:rsidRDefault="00203EE9" w:rsidP="003748A5">
            <w:pPr>
              <w:spacing w:line="240" w:lineRule="auto"/>
              <w:ind w:firstLine="0"/>
              <w:rPr>
                <w:rFonts w:eastAsia="Calibri" w:cs="Times New Roman"/>
                <w:color w:val="000000"/>
                <w:szCs w:val="24"/>
              </w:rPr>
            </w:pPr>
            <w:r w:rsidRPr="00B6538E">
              <w:rPr>
                <w:rFonts w:eastAsia="Calibri" w:cs="Times New Roman"/>
                <w:noProof/>
                <w:color w:val="000000"/>
                <w:szCs w:val="24"/>
              </w:rPr>
              <w:t>df</w:t>
            </w:r>
            <w:r w:rsidRPr="00B6538E">
              <w:rPr>
                <w:rFonts w:eastAsia="Calibri" w:cs="Times New Roman"/>
                <w:noProof/>
                <w:color w:val="000000"/>
                <w:szCs w:val="24"/>
                <w:vertAlign w:val="subscript"/>
              </w:rPr>
              <w:t>error</w:t>
            </w:r>
          </w:p>
        </w:tc>
        <w:tc>
          <w:tcPr>
            <w:tcW w:w="0" w:type="auto"/>
            <w:hideMark/>
          </w:tcPr>
          <w:p w14:paraId="6BF02B2F" w14:textId="77777777" w:rsidR="00203EE9" w:rsidRPr="00196C37" w:rsidRDefault="00203EE9" w:rsidP="003748A5">
            <w:pPr>
              <w:spacing w:line="240" w:lineRule="auto"/>
              <w:ind w:firstLine="0"/>
              <w:rPr>
                <w:rFonts w:eastAsia="Calibri" w:cs="Times New Roman"/>
                <w:color w:val="000000"/>
                <w:szCs w:val="24"/>
              </w:rPr>
            </w:pPr>
            <w:r>
              <w:rPr>
                <w:rFonts w:eastAsia="Calibri" w:cs="Times New Roman"/>
                <w:color w:val="000000"/>
                <w:szCs w:val="24"/>
              </w:rPr>
              <w:t>F</w:t>
            </w:r>
          </w:p>
        </w:tc>
        <w:tc>
          <w:tcPr>
            <w:tcW w:w="0" w:type="auto"/>
            <w:hideMark/>
          </w:tcPr>
          <w:p w14:paraId="77B5ABC6" w14:textId="77777777" w:rsidR="00203EE9" w:rsidRPr="00084962" w:rsidRDefault="00203EE9" w:rsidP="003748A5">
            <w:pPr>
              <w:spacing w:line="240" w:lineRule="auto"/>
              <w:ind w:firstLine="0"/>
              <w:rPr>
                <w:rFonts w:eastAsia="Calibri" w:cs="Times New Roman"/>
                <w:color w:val="000000"/>
                <w:szCs w:val="24"/>
              </w:rPr>
            </w:pPr>
            <w:r w:rsidRPr="00196C37">
              <w:rPr>
                <w:rFonts w:eastAsia="Calibri" w:cs="Times New Roman"/>
                <w:color w:val="000000"/>
                <w:szCs w:val="24"/>
              </w:rPr>
              <w:t>p</w:t>
            </w:r>
          </w:p>
        </w:tc>
        <w:tc>
          <w:tcPr>
            <w:tcW w:w="0" w:type="auto"/>
          </w:tcPr>
          <w:p w14:paraId="0F8BB4F5" w14:textId="77777777" w:rsidR="00203EE9" w:rsidRPr="00196C37" w:rsidRDefault="00203EE9" w:rsidP="003748A5">
            <w:pPr>
              <w:spacing w:line="240" w:lineRule="auto"/>
              <w:ind w:firstLine="0"/>
              <w:rPr>
                <w:rFonts w:eastAsia="Calibri" w:cs="Times New Roman"/>
                <w:color w:val="000000"/>
                <w:szCs w:val="24"/>
              </w:rPr>
            </w:pPr>
            <w:r w:rsidRPr="00196C37">
              <w:rPr>
                <w:rFonts w:eastAsia="Calibri" w:cs="Times New Roman"/>
                <w:color w:val="000000"/>
                <w:szCs w:val="24"/>
              </w:rPr>
              <w:t>η</w:t>
            </w:r>
            <w:r w:rsidRPr="00196C37">
              <w:rPr>
                <w:rFonts w:eastAsia="Calibri" w:cs="Times New Roman"/>
                <w:color w:val="000000"/>
                <w:szCs w:val="24"/>
                <w:vertAlign w:val="subscript"/>
              </w:rPr>
              <w:t>p</w:t>
            </w:r>
            <w:r w:rsidRPr="00196C37">
              <w:rPr>
                <w:rFonts w:eastAsia="Calibri" w:cs="Times New Roman"/>
                <w:color w:val="000000"/>
                <w:szCs w:val="24"/>
                <w:vertAlign w:val="superscript"/>
              </w:rPr>
              <w:t>2</w:t>
            </w:r>
          </w:p>
        </w:tc>
      </w:tr>
      <w:tr w:rsidR="00203EE9" w:rsidRPr="00196C37" w14:paraId="1F8BDAF6" w14:textId="77777777" w:rsidTr="003748A5">
        <w:trPr>
          <w:trHeight w:val="576"/>
          <w:jc w:val="center"/>
        </w:trPr>
        <w:tc>
          <w:tcPr>
            <w:tcW w:w="0" w:type="auto"/>
            <w:hideMark/>
          </w:tcPr>
          <w:p w14:paraId="768594CD" w14:textId="77777777" w:rsidR="00203EE9" w:rsidRPr="00196C37" w:rsidRDefault="00203EE9" w:rsidP="003748A5">
            <w:pPr>
              <w:spacing w:line="240" w:lineRule="auto"/>
              <w:ind w:firstLine="0"/>
              <w:rPr>
                <w:rFonts w:eastAsia="Calibri" w:cs="Times New Roman"/>
                <w:b/>
                <w:bCs/>
                <w:color w:val="000000"/>
                <w:szCs w:val="24"/>
              </w:rPr>
            </w:pPr>
            <w:r w:rsidRPr="00196C37">
              <w:rPr>
                <w:rFonts w:eastAsia="Calibri" w:cs="Times New Roman"/>
                <w:b/>
                <w:bCs/>
                <w:color w:val="000000"/>
                <w:szCs w:val="24"/>
              </w:rPr>
              <w:t>SNR</w:t>
            </w:r>
          </w:p>
        </w:tc>
        <w:tc>
          <w:tcPr>
            <w:tcW w:w="0" w:type="auto"/>
            <w:hideMark/>
          </w:tcPr>
          <w:p w14:paraId="7DAA7148"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w:t>
            </w:r>
          </w:p>
        </w:tc>
        <w:tc>
          <w:tcPr>
            <w:tcW w:w="0" w:type="auto"/>
            <w:hideMark/>
          </w:tcPr>
          <w:p w14:paraId="0EC8DE41"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70</w:t>
            </w:r>
          </w:p>
        </w:tc>
        <w:tc>
          <w:tcPr>
            <w:tcW w:w="0" w:type="auto"/>
            <w:hideMark/>
          </w:tcPr>
          <w:p w14:paraId="4B032A45"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17617.0</w:t>
            </w:r>
          </w:p>
        </w:tc>
        <w:tc>
          <w:tcPr>
            <w:tcW w:w="0" w:type="auto"/>
            <w:hideMark/>
          </w:tcPr>
          <w:p w14:paraId="53797DEB"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&lt;.0001</w:t>
            </w:r>
            <w:r>
              <w:rPr>
                <w:rFonts w:cs="Times New Roman"/>
                <w:szCs w:val="24"/>
              </w:rPr>
              <w:t>***</w:t>
            </w:r>
          </w:p>
        </w:tc>
        <w:tc>
          <w:tcPr>
            <w:tcW w:w="0" w:type="auto"/>
          </w:tcPr>
          <w:p w14:paraId="76E08CF0" w14:textId="77777777" w:rsidR="00203EE9" w:rsidRPr="00196C37" w:rsidRDefault="00203EE9" w:rsidP="003748A5">
            <w:pPr>
              <w:spacing w:line="240" w:lineRule="auto"/>
              <w:ind w:firstLine="0"/>
              <w:rPr>
                <w:rFonts w:eastAsia="Calibri" w:cs="Times New Roman"/>
                <w:color w:val="000000"/>
                <w:szCs w:val="24"/>
              </w:rPr>
            </w:pPr>
            <w:r>
              <w:rPr>
                <w:rFonts w:cs="Times New Roman"/>
                <w:szCs w:val="24"/>
              </w:rPr>
              <w:t>0.942</w:t>
            </w:r>
          </w:p>
        </w:tc>
      </w:tr>
      <w:tr w:rsidR="00203EE9" w:rsidRPr="00196C37" w14:paraId="28449647" w14:textId="77777777" w:rsidTr="003748A5">
        <w:trPr>
          <w:trHeight w:val="576"/>
          <w:jc w:val="center"/>
        </w:trPr>
        <w:tc>
          <w:tcPr>
            <w:tcW w:w="0" w:type="auto"/>
            <w:hideMark/>
          </w:tcPr>
          <w:p w14:paraId="535BC7F0" w14:textId="77777777" w:rsidR="00203EE9" w:rsidRPr="00196C37" w:rsidRDefault="00203EE9" w:rsidP="003748A5">
            <w:pPr>
              <w:spacing w:line="240" w:lineRule="auto"/>
              <w:ind w:firstLine="0"/>
              <w:rPr>
                <w:rFonts w:eastAsia="Calibri" w:cs="Times New Roman"/>
                <w:b/>
                <w:bCs/>
                <w:color w:val="000000"/>
                <w:szCs w:val="24"/>
              </w:rPr>
            </w:pPr>
            <w:r>
              <w:rPr>
                <w:rFonts w:eastAsia="Calibri" w:cs="Times New Roman"/>
                <w:b/>
                <w:bCs/>
                <w:color w:val="000000"/>
                <w:szCs w:val="24"/>
              </w:rPr>
              <w:t>Noise</w:t>
            </w:r>
          </w:p>
        </w:tc>
        <w:tc>
          <w:tcPr>
            <w:tcW w:w="0" w:type="auto"/>
            <w:hideMark/>
          </w:tcPr>
          <w:p w14:paraId="0312215A"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w:t>
            </w:r>
          </w:p>
        </w:tc>
        <w:tc>
          <w:tcPr>
            <w:tcW w:w="0" w:type="auto"/>
            <w:hideMark/>
          </w:tcPr>
          <w:p w14:paraId="69962108"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35</w:t>
            </w:r>
          </w:p>
        </w:tc>
        <w:tc>
          <w:tcPr>
            <w:tcW w:w="0" w:type="auto"/>
            <w:hideMark/>
          </w:tcPr>
          <w:p w14:paraId="3F7E179C"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1770.72</w:t>
            </w:r>
          </w:p>
        </w:tc>
        <w:tc>
          <w:tcPr>
            <w:tcW w:w="0" w:type="auto"/>
            <w:hideMark/>
          </w:tcPr>
          <w:p w14:paraId="635C9522"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&lt;.0001</w:t>
            </w:r>
            <w:r>
              <w:rPr>
                <w:rFonts w:cs="Times New Roman"/>
                <w:szCs w:val="24"/>
              </w:rPr>
              <w:t>***</w:t>
            </w:r>
          </w:p>
        </w:tc>
        <w:tc>
          <w:tcPr>
            <w:tcW w:w="0" w:type="auto"/>
          </w:tcPr>
          <w:p w14:paraId="71D234E8" w14:textId="77777777" w:rsidR="00203EE9" w:rsidRPr="00196C37" w:rsidRDefault="00203EE9" w:rsidP="003748A5">
            <w:pPr>
              <w:spacing w:line="240" w:lineRule="auto"/>
              <w:ind w:firstLine="0"/>
              <w:rPr>
                <w:rFonts w:eastAsia="Calibri" w:cs="Times New Roman"/>
                <w:color w:val="000000"/>
                <w:szCs w:val="24"/>
              </w:rPr>
            </w:pPr>
            <w:r>
              <w:rPr>
                <w:rFonts w:cs="Times New Roman"/>
                <w:szCs w:val="24"/>
              </w:rPr>
              <w:t>0.451</w:t>
            </w:r>
          </w:p>
        </w:tc>
      </w:tr>
      <w:tr w:rsidR="00203EE9" w:rsidRPr="00196C37" w14:paraId="31AF1F44" w14:textId="77777777" w:rsidTr="003748A5">
        <w:trPr>
          <w:trHeight w:val="576"/>
          <w:jc w:val="center"/>
        </w:trPr>
        <w:tc>
          <w:tcPr>
            <w:tcW w:w="0" w:type="auto"/>
            <w:hideMark/>
          </w:tcPr>
          <w:p w14:paraId="6A45EE25" w14:textId="77777777" w:rsidR="00203EE9" w:rsidRPr="00196C37" w:rsidRDefault="00203EE9" w:rsidP="003748A5">
            <w:pPr>
              <w:spacing w:line="240" w:lineRule="auto"/>
              <w:ind w:firstLine="0"/>
              <w:rPr>
                <w:rFonts w:eastAsia="Calibri" w:cs="Times New Roman"/>
                <w:b/>
                <w:bCs/>
                <w:color w:val="000000"/>
                <w:szCs w:val="24"/>
              </w:rPr>
            </w:pPr>
            <w:r w:rsidRPr="00196C37">
              <w:rPr>
                <w:rFonts w:eastAsia="Calibri" w:cs="Times New Roman"/>
                <w:b/>
                <w:bCs/>
                <w:color w:val="000000"/>
                <w:szCs w:val="24"/>
              </w:rPr>
              <w:t xml:space="preserve">SNR * </w:t>
            </w:r>
            <w:r>
              <w:rPr>
                <w:rFonts w:eastAsia="Calibri" w:cs="Times New Roman"/>
                <w:b/>
                <w:bCs/>
                <w:color w:val="000000"/>
                <w:szCs w:val="24"/>
              </w:rPr>
              <w:t>Noise</w:t>
            </w:r>
          </w:p>
        </w:tc>
        <w:tc>
          <w:tcPr>
            <w:tcW w:w="0" w:type="auto"/>
            <w:hideMark/>
          </w:tcPr>
          <w:p w14:paraId="17CDDECE"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w:t>
            </w:r>
          </w:p>
        </w:tc>
        <w:tc>
          <w:tcPr>
            <w:tcW w:w="0" w:type="auto"/>
            <w:hideMark/>
          </w:tcPr>
          <w:p w14:paraId="4FE944C0"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70</w:t>
            </w:r>
          </w:p>
        </w:tc>
        <w:tc>
          <w:tcPr>
            <w:tcW w:w="0" w:type="auto"/>
            <w:hideMark/>
          </w:tcPr>
          <w:p w14:paraId="42FF5144"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218.81</w:t>
            </w:r>
          </w:p>
        </w:tc>
        <w:tc>
          <w:tcPr>
            <w:tcW w:w="0" w:type="auto"/>
            <w:hideMark/>
          </w:tcPr>
          <w:p w14:paraId="57DD7D89"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&lt;.0001</w:t>
            </w:r>
            <w:r>
              <w:rPr>
                <w:rFonts w:cs="Times New Roman"/>
                <w:szCs w:val="24"/>
              </w:rPr>
              <w:t>***</w:t>
            </w:r>
          </w:p>
        </w:tc>
        <w:tc>
          <w:tcPr>
            <w:tcW w:w="0" w:type="auto"/>
          </w:tcPr>
          <w:p w14:paraId="6725D6D2" w14:textId="77777777" w:rsidR="00203EE9" w:rsidRPr="00196C37" w:rsidRDefault="00203EE9" w:rsidP="003748A5">
            <w:pPr>
              <w:spacing w:line="240" w:lineRule="auto"/>
              <w:ind w:firstLine="0"/>
              <w:rPr>
                <w:rFonts w:eastAsia="Calibri" w:cs="Times New Roman"/>
                <w:color w:val="000000"/>
                <w:szCs w:val="24"/>
              </w:rPr>
            </w:pPr>
            <w:r>
              <w:rPr>
                <w:rFonts w:cs="Times New Roman"/>
                <w:szCs w:val="24"/>
              </w:rPr>
              <w:t>0.169</w:t>
            </w:r>
          </w:p>
        </w:tc>
      </w:tr>
      <w:tr w:rsidR="00203EE9" w:rsidRPr="00196C37" w14:paraId="07252195" w14:textId="77777777" w:rsidTr="003748A5">
        <w:trPr>
          <w:trHeight w:val="576"/>
          <w:jc w:val="center"/>
        </w:trPr>
        <w:tc>
          <w:tcPr>
            <w:tcW w:w="0" w:type="auto"/>
            <w:hideMark/>
          </w:tcPr>
          <w:p w14:paraId="264F398A" w14:textId="77777777" w:rsidR="00203EE9" w:rsidRPr="00196C37" w:rsidRDefault="00203EE9" w:rsidP="003748A5">
            <w:pPr>
              <w:spacing w:line="240" w:lineRule="auto"/>
              <w:ind w:firstLine="0"/>
              <w:rPr>
                <w:rFonts w:eastAsia="Calibri" w:cs="Times New Roman"/>
                <w:b/>
                <w:bCs/>
                <w:color w:val="000000"/>
                <w:szCs w:val="24"/>
              </w:rPr>
            </w:pPr>
            <w:r>
              <w:rPr>
                <w:rFonts w:eastAsia="Calibri" w:cs="Times New Roman"/>
                <w:b/>
                <w:bCs/>
                <w:color w:val="000000"/>
                <w:szCs w:val="24"/>
              </w:rPr>
              <w:t>Reverb</w:t>
            </w:r>
          </w:p>
        </w:tc>
        <w:tc>
          <w:tcPr>
            <w:tcW w:w="0" w:type="auto"/>
            <w:hideMark/>
          </w:tcPr>
          <w:p w14:paraId="485F21B3"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w:t>
            </w:r>
          </w:p>
        </w:tc>
        <w:tc>
          <w:tcPr>
            <w:tcW w:w="0" w:type="auto"/>
            <w:hideMark/>
          </w:tcPr>
          <w:p w14:paraId="049C9D35"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35</w:t>
            </w:r>
          </w:p>
        </w:tc>
        <w:tc>
          <w:tcPr>
            <w:tcW w:w="0" w:type="auto"/>
            <w:hideMark/>
          </w:tcPr>
          <w:p w14:paraId="0747B12E"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52.77</w:t>
            </w:r>
          </w:p>
        </w:tc>
        <w:tc>
          <w:tcPr>
            <w:tcW w:w="0" w:type="auto"/>
            <w:hideMark/>
          </w:tcPr>
          <w:p w14:paraId="6464EAA8"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&lt;.0001</w:t>
            </w:r>
            <w:r>
              <w:rPr>
                <w:rFonts w:cs="Times New Roman"/>
                <w:szCs w:val="24"/>
              </w:rPr>
              <w:t>***</w:t>
            </w:r>
          </w:p>
        </w:tc>
        <w:tc>
          <w:tcPr>
            <w:tcW w:w="0" w:type="auto"/>
          </w:tcPr>
          <w:p w14:paraId="0E8B0AAC" w14:textId="77777777" w:rsidR="00203EE9" w:rsidRPr="00196C37" w:rsidRDefault="00203EE9" w:rsidP="003748A5">
            <w:pPr>
              <w:spacing w:line="240" w:lineRule="auto"/>
              <w:ind w:firstLine="0"/>
              <w:rPr>
                <w:rFonts w:eastAsia="Calibri" w:cs="Times New Roman"/>
                <w:color w:val="000000"/>
                <w:szCs w:val="24"/>
              </w:rPr>
            </w:pPr>
            <w:r>
              <w:rPr>
                <w:rFonts w:cs="Times New Roman"/>
                <w:szCs w:val="24"/>
              </w:rPr>
              <w:t>0.024</w:t>
            </w:r>
          </w:p>
        </w:tc>
      </w:tr>
      <w:tr w:rsidR="00203EE9" w:rsidRPr="00196C37" w14:paraId="45A6841D" w14:textId="77777777" w:rsidTr="003748A5">
        <w:trPr>
          <w:trHeight w:val="576"/>
          <w:jc w:val="center"/>
        </w:trPr>
        <w:tc>
          <w:tcPr>
            <w:tcW w:w="0" w:type="auto"/>
            <w:hideMark/>
          </w:tcPr>
          <w:p w14:paraId="36861457" w14:textId="77777777" w:rsidR="00203EE9" w:rsidRPr="00196C37" w:rsidRDefault="00203EE9" w:rsidP="003748A5">
            <w:pPr>
              <w:spacing w:line="240" w:lineRule="auto"/>
              <w:ind w:firstLine="0"/>
              <w:rPr>
                <w:rFonts w:eastAsia="Calibri" w:cs="Times New Roman"/>
                <w:b/>
                <w:bCs/>
                <w:color w:val="000000"/>
                <w:szCs w:val="24"/>
              </w:rPr>
            </w:pPr>
            <w:r w:rsidRPr="00196C37">
              <w:rPr>
                <w:rFonts w:eastAsia="Calibri" w:cs="Times New Roman"/>
                <w:b/>
                <w:bCs/>
                <w:color w:val="000000"/>
                <w:szCs w:val="24"/>
              </w:rPr>
              <w:t xml:space="preserve">SNR * </w:t>
            </w:r>
            <w:r>
              <w:rPr>
                <w:rFonts w:eastAsia="Calibri" w:cs="Times New Roman"/>
                <w:b/>
                <w:bCs/>
                <w:color w:val="000000"/>
                <w:szCs w:val="24"/>
              </w:rPr>
              <w:t>Reverb</w:t>
            </w:r>
          </w:p>
        </w:tc>
        <w:tc>
          <w:tcPr>
            <w:tcW w:w="0" w:type="auto"/>
            <w:hideMark/>
          </w:tcPr>
          <w:p w14:paraId="50C724D2"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w:t>
            </w:r>
          </w:p>
        </w:tc>
        <w:tc>
          <w:tcPr>
            <w:tcW w:w="0" w:type="auto"/>
            <w:hideMark/>
          </w:tcPr>
          <w:p w14:paraId="02DC769E"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70</w:t>
            </w:r>
          </w:p>
        </w:tc>
        <w:tc>
          <w:tcPr>
            <w:tcW w:w="0" w:type="auto"/>
            <w:hideMark/>
          </w:tcPr>
          <w:p w14:paraId="5EBF3535"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21.40</w:t>
            </w:r>
          </w:p>
        </w:tc>
        <w:tc>
          <w:tcPr>
            <w:tcW w:w="0" w:type="auto"/>
            <w:hideMark/>
          </w:tcPr>
          <w:p w14:paraId="686919BB"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&lt;.0001</w:t>
            </w:r>
            <w:r>
              <w:rPr>
                <w:rFonts w:cs="Times New Roman"/>
                <w:szCs w:val="24"/>
              </w:rPr>
              <w:t>***</w:t>
            </w:r>
          </w:p>
        </w:tc>
        <w:tc>
          <w:tcPr>
            <w:tcW w:w="0" w:type="auto"/>
          </w:tcPr>
          <w:p w14:paraId="230D05DC"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0.019</w:t>
            </w:r>
          </w:p>
        </w:tc>
      </w:tr>
      <w:tr w:rsidR="00203EE9" w:rsidRPr="00196C37" w14:paraId="2D4D4EBA" w14:textId="77777777" w:rsidTr="003748A5">
        <w:trPr>
          <w:trHeight w:val="576"/>
          <w:jc w:val="center"/>
        </w:trPr>
        <w:tc>
          <w:tcPr>
            <w:tcW w:w="0" w:type="auto"/>
            <w:hideMark/>
          </w:tcPr>
          <w:p w14:paraId="20273969" w14:textId="77777777" w:rsidR="00203EE9" w:rsidRPr="00196C37" w:rsidRDefault="00203EE9" w:rsidP="003748A5">
            <w:pPr>
              <w:spacing w:line="240" w:lineRule="auto"/>
              <w:ind w:firstLine="0"/>
              <w:rPr>
                <w:rFonts w:eastAsia="Calibri" w:cs="Times New Roman"/>
                <w:b/>
                <w:bCs/>
                <w:color w:val="000000"/>
                <w:szCs w:val="24"/>
              </w:rPr>
            </w:pPr>
            <w:r>
              <w:rPr>
                <w:rFonts w:eastAsia="Calibri" w:cs="Times New Roman"/>
                <w:b/>
                <w:bCs/>
                <w:color w:val="000000"/>
                <w:szCs w:val="24"/>
              </w:rPr>
              <w:t>Noise</w:t>
            </w:r>
            <w:r w:rsidRPr="00196C37">
              <w:rPr>
                <w:rFonts w:eastAsia="Calibri" w:cs="Times New Roman"/>
                <w:b/>
                <w:bCs/>
                <w:color w:val="000000"/>
                <w:szCs w:val="24"/>
              </w:rPr>
              <w:t xml:space="preserve"> * </w:t>
            </w:r>
            <w:r>
              <w:rPr>
                <w:rFonts w:eastAsia="Calibri" w:cs="Times New Roman"/>
                <w:b/>
                <w:bCs/>
                <w:color w:val="000000"/>
                <w:szCs w:val="24"/>
              </w:rPr>
              <w:t>Reverb</w:t>
            </w:r>
          </w:p>
        </w:tc>
        <w:tc>
          <w:tcPr>
            <w:tcW w:w="0" w:type="auto"/>
            <w:hideMark/>
          </w:tcPr>
          <w:p w14:paraId="1BD221B3"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w:t>
            </w:r>
          </w:p>
        </w:tc>
        <w:tc>
          <w:tcPr>
            <w:tcW w:w="0" w:type="auto"/>
            <w:hideMark/>
          </w:tcPr>
          <w:p w14:paraId="67639E7A"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35</w:t>
            </w:r>
          </w:p>
        </w:tc>
        <w:tc>
          <w:tcPr>
            <w:tcW w:w="0" w:type="auto"/>
            <w:hideMark/>
          </w:tcPr>
          <w:p w14:paraId="73C38EFA"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0.00</w:t>
            </w:r>
          </w:p>
        </w:tc>
        <w:tc>
          <w:tcPr>
            <w:tcW w:w="0" w:type="auto"/>
            <w:hideMark/>
          </w:tcPr>
          <w:p w14:paraId="3050F2CD"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0.9893</w:t>
            </w:r>
          </w:p>
        </w:tc>
        <w:tc>
          <w:tcPr>
            <w:tcW w:w="0" w:type="auto"/>
          </w:tcPr>
          <w:p w14:paraId="2C7F5E31" w14:textId="77777777" w:rsidR="00203EE9" w:rsidRPr="00196C37" w:rsidRDefault="00203EE9" w:rsidP="003748A5">
            <w:pPr>
              <w:spacing w:line="240" w:lineRule="auto"/>
              <w:ind w:firstLine="0"/>
              <w:rPr>
                <w:rFonts w:eastAsia="Calibri" w:cs="Times New Roman"/>
                <w:color w:val="000000"/>
                <w:szCs w:val="24"/>
              </w:rPr>
            </w:pPr>
            <w:r>
              <w:rPr>
                <w:rFonts w:cs="Times New Roman"/>
                <w:szCs w:val="24"/>
              </w:rPr>
              <w:t>0.000</w:t>
            </w:r>
          </w:p>
        </w:tc>
      </w:tr>
      <w:tr w:rsidR="00203EE9" w:rsidRPr="00196C37" w14:paraId="210A9803" w14:textId="77777777" w:rsidTr="003748A5">
        <w:trPr>
          <w:trHeight w:val="576"/>
          <w:jc w:val="center"/>
        </w:trPr>
        <w:tc>
          <w:tcPr>
            <w:tcW w:w="0" w:type="auto"/>
            <w:hideMark/>
          </w:tcPr>
          <w:p w14:paraId="09D1EFA5" w14:textId="77777777" w:rsidR="00203EE9" w:rsidRPr="00196C37" w:rsidRDefault="00203EE9" w:rsidP="003748A5">
            <w:pPr>
              <w:spacing w:line="240" w:lineRule="auto"/>
              <w:ind w:firstLine="0"/>
              <w:rPr>
                <w:rFonts w:eastAsia="Calibri" w:cs="Times New Roman"/>
                <w:b/>
                <w:bCs/>
                <w:color w:val="000000"/>
                <w:szCs w:val="24"/>
              </w:rPr>
            </w:pPr>
            <w:r w:rsidRPr="00196C37">
              <w:rPr>
                <w:rFonts w:eastAsia="Calibri" w:cs="Times New Roman"/>
                <w:b/>
                <w:bCs/>
                <w:color w:val="000000"/>
                <w:szCs w:val="24"/>
              </w:rPr>
              <w:t xml:space="preserve">SNR * </w:t>
            </w:r>
            <w:r>
              <w:rPr>
                <w:rFonts w:eastAsia="Calibri" w:cs="Times New Roman"/>
                <w:b/>
                <w:bCs/>
                <w:color w:val="000000"/>
                <w:szCs w:val="24"/>
              </w:rPr>
              <w:t>Noise</w:t>
            </w:r>
            <w:r w:rsidRPr="00196C37">
              <w:rPr>
                <w:rFonts w:eastAsia="Calibri" w:cs="Times New Roman"/>
                <w:b/>
                <w:bCs/>
                <w:color w:val="000000"/>
                <w:szCs w:val="24"/>
              </w:rPr>
              <w:t xml:space="preserve"> * </w:t>
            </w:r>
            <w:r>
              <w:rPr>
                <w:rFonts w:eastAsia="Calibri" w:cs="Times New Roman"/>
                <w:b/>
                <w:bCs/>
                <w:color w:val="000000"/>
                <w:szCs w:val="24"/>
              </w:rPr>
              <w:t>Reverb</w:t>
            </w:r>
          </w:p>
        </w:tc>
        <w:tc>
          <w:tcPr>
            <w:tcW w:w="0" w:type="auto"/>
            <w:hideMark/>
          </w:tcPr>
          <w:p w14:paraId="55E337A6"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w:t>
            </w:r>
          </w:p>
        </w:tc>
        <w:tc>
          <w:tcPr>
            <w:tcW w:w="0" w:type="auto"/>
            <w:hideMark/>
          </w:tcPr>
          <w:p w14:paraId="08DAC9AE"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70</w:t>
            </w:r>
          </w:p>
        </w:tc>
        <w:tc>
          <w:tcPr>
            <w:tcW w:w="0" w:type="auto"/>
            <w:hideMark/>
          </w:tcPr>
          <w:p w14:paraId="4C77BAAD"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1.50</w:t>
            </w:r>
          </w:p>
        </w:tc>
        <w:tc>
          <w:tcPr>
            <w:tcW w:w="0" w:type="auto"/>
            <w:hideMark/>
          </w:tcPr>
          <w:p w14:paraId="28416DF8"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0.2305</w:t>
            </w:r>
          </w:p>
        </w:tc>
        <w:tc>
          <w:tcPr>
            <w:tcW w:w="0" w:type="auto"/>
          </w:tcPr>
          <w:p w14:paraId="712484E1"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0.001</w:t>
            </w:r>
          </w:p>
        </w:tc>
      </w:tr>
      <w:tr w:rsidR="00203EE9" w:rsidRPr="00196C37" w14:paraId="692AB9C8" w14:textId="77777777" w:rsidTr="003748A5">
        <w:trPr>
          <w:trHeight w:val="576"/>
          <w:jc w:val="center"/>
        </w:trPr>
        <w:tc>
          <w:tcPr>
            <w:tcW w:w="0" w:type="auto"/>
            <w:hideMark/>
          </w:tcPr>
          <w:p w14:paraId="2E7670B3" w14:textId="77777777" w:rsidR="00203EE9" w:rsidRPr="00196C37" w:rsidRDefault="00203EE9" w:rsidP="003748A5">
            <w:pPr>
              <w:spacing w:line="240" w:lineRule="auto"/>
              <w:ind w:firstLine="0"/>
              <w:rPr>
                <w:rFonts w:eastAsia="Calibri" w:cs="Times New Roman"/>
                <w:b/>
                <w:bCs/>
                <w:color w:val="000000"/>
                <w:szCs w:val="24"/>
              </w:rPr>
            </w:pPr>
            <w:r>
              <w:rPr>
                <w:rFonts w:eastAsia="Calibri" w:cs="Times New Roman"/>
                <w:b/>
                <w:bCs/>
                <w:color w:val="000000"/>
                <w:szCs w:val="24"/>
              </w:rPr>
              <w:t>AMP</w:t>
            </w:r>
          </w:p>
        </w:tc>
        <w:tc>
          <w:tcPr>
            <w:tcW w:w="0" w:type="auto"/>
            <w:hideMark/>
          </w:tcPr>
          <w:p w14:paraId="10CE530E"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4</w:t>
            </w:r>
          </w:p>
        </w:tc>
        <w:tc>
          <w:tcPr>
            <w:tcW w:w="0" w:type="auto"/>
            <w:hideMark/>
          </w:tcPr>
          <w:p w14:paraId="5654F343"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140</w:t>
            </w:r>
          </w:p>
        </w:tc>
        <w:tc>
          <w:tcPr>
            <w:tcW w:w="0" w:type="auto"/>
            <w:hideMark/>
          </w:tcPr>
          <w:p w14:paraId="14052D81"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7.79</w:t>
            </w:r>
          </w:p>
        </w:tc>
        <w:tc>
          <w:tcPr>
            <w:tcW w:w="0" w:type="auto"/>
            <w:hideMark/>
          </w:tcPr>
          <w:p w14:paraId="25AF7160"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&lt;.0001</w:t>
            </w:r>
            <w:r>
              <w:rPr>
                <w:rFonts w:cs="Times New Roman"/>
                <w:szCs w:val="24"/>
              </w:rPr>
              <w:t>***</w:t>
            </w:r>
          </w:p>
        </w:tc>
        <w:tc>
          <w:tcPr>
            <w:tcW w:w="0" w:type="auto"/>
          </w:tcPr>
          <w:p w14:paraId="569D3C9A"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0.014</w:t>
            </w:r>
          </w:p>
        </w:tc>
      </w:tr>
      <w:tr w:rsidR="00203EE9" w:rsidRPr="00196C37" w14:paraId="3F4671E5" w14:textId="77777777" w:rsidTr="003748A5">
        <w:trPr>
          <w:trHeight w:val="576"/>
          <w:jc w:val="center"/>
        </w:trPr>
        <w:tc>
          <w:tcPr>
            <w:tcW w:w="0" w:type="auto"/>
            <w:hideMark/>
          </w:tcPr>
          <w:p w14:paraId="272625B1" w14:textId="77777777" w:rsidR="00203EE9" w:rsidRPr="00196C37" w:rsidRDefault="00203EE9" w:rsidP="003748A5">
            <w:pPr>
              <w:spacing w:line="240" w:lineRule="auto"/>
              <w:ind w:firstLine="0"/>
              <w:rPr>
                <w:rFonts w:eastAsia="Calibri" w:cs="Times New Roman"/>
                <w:b/>
                <w:bCs/>
                <w:color w:val="000000"/>
                <w:szCs w:val="24"/>
              </w:rPr>
            </w:pPr>
            <w:r w:rsidRPr="00196C37">
              <w:rPr>
                <w:rFonts w:eastAsia="Calibri" w:cs="Times New Roman"/>
                <w:b/>
                <w:bCs/>
                <w:color w:val="000000"/>
                <w:szCs w:val="24"/>
              </w:rPr>
              <w:t xml:space="preserve">SNR * </w:t>
            </w:r>
            <w:r>
              <w:rPr>
                <w:rFonts w:eastAsia="Calibri" w:cs="Times New Roman"/>
                <w:b/>
                <w:bCs/>
                <w:color w:val="000000"/>
                <w:szCs w:val="24"/>
              </w:rPr>
              <w:t>AMP</w:t>
            </w:r>
          </w:p>
        </w:tc>
        <w:tc>
          <w:tcPr>
            <w:tcW w:w="0" w:type="auto"/>
            <w:hideMark/>
          </w:tcPr>
          <w:p w14:paraId="7D80D0B0"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8</w:t>
            </w:r>
          </w:p>
        </w:tc>
        <w:tc>
          <w:tcPr>
            <w:tcW w:w="0" w:type="auto"/>
            <w:hideMark/>
          </w:tcPr>
          <w:p w14:paraId="51D2E486"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280</w:t>
            </w:r>
          </w:p>
        </w:tc>
        <w:tc>
          <w:tcPr>
            <w:tcW w:w="0" w:type="auto"/>
            <w:hideMark/>
          </w:tcPr>
          <w:p w14:paraId="2295DACC"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9.23</w:t>
            </w:r>
          </w:p>
        </w:tc>
        <w:tc>
          <w:tcPr>
            <w:tcW w:w="0" w:type="auto"/>
            <w:hideMark/>
          </w:tcPr>
          <w:p w14:paraId="69F79016"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&lt;.0001</w:t>
            </w:r>
            <w:r>
              <w:rPr>
                <w:rFonts w:cs="Times New Roman"/>
                <w:szCs w:val="24"/>
              </w:rPr>
              <w:t>***</w:t>
            </w:r>
          </w:p>
        </w:tc>
        <w:tc>
          <w:tcPr>
            <w:tcW w:w="0" w:type="auto"/>
          </w:tcPr>
          <w:p w14:paraId="595F7CE0"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0.033</w:t>
            </w:r>
          </w:p>
        </w:tc>
      </w:tr>
      <w:tr w:rsidR="00203EE9" w:rsidRPr="00196C37" w14:paraId="65F54894" w14:textId="77777777" w:rsidTr="003748A5">
        <w:trPr>
          <w:trHeight w:val="576"/>
          <w:jc w:val="center"/>
        </w:trPr>
        <w:tc>
          <w:tcPr>
            <w:tcW w:w="0" w:type="auto"/>
            <w:hideMark/>
          </w:tcPr>
          <w:p w14:paraId="0C8C33D7" w14:textId="77777777" w:rsidR="00203EE9" w:rsidRPr="00196C37" w:rsidRDefault="00203EE9" w:rsidP="003748A5">
            <w:pPr>
              <w:spacing w:line="240" w:lineRule="auto"/>
              <w:ind w:firstLine="0"/>
              <w:rPr>
                <w:rFonts w:eastAsia="Calibri" w:cs="Times New Roman"/>
                <w:b/>
                <w:bCs/>
                <w:color w:val="000000"/>
                <w:szCs w:val="24"/>
              </w:rPr>
            </w:pPr>
            <w:r>
              <w:rPr>
                <w:rFonts w:eastAsia="Calibri" w:cs="Times New Roman"/>
                <w:b/>
                <w:bCs/>
                <w:color w:val="000000"/>
                <w:szCs w:val="24"/>
              </w:rPr>
              <w:t>Noise</w:t>
            </w:r>
            <w:r w:rsidRPr="00196C37">
              <w:rPr>
                <w:rFonts w:eastAsia="Calibri" w:cs="Times New Roman"/>
                <w:b/>
                <w:bCs/>
                <w:color w:val="000000"/>
                <w:szCs w:val="24"/>
              </w:rPr>
              <w:t xml:space="preserve"> * </w:t>
            </w:r>
            <w:r>
              <w:rPr>
                <w:rFonts w:eastAsia="Calibri" w:cs="Times New Roman"/>
                <w:b/>
                <w:bCs/>
                <w:color w:val="000000"/>
                <w:szCs w:val="24"/>
              </w:rPr>
              <w:t>AMP</w:t>
            </w:r>
          </w:p>
        </w:tc>
        <w:tc>
          <w:tcPr>
            <w:tcW w:w="0" w:type="auto"/>
            <w:hideMark/>
          </w:tcPr>
          <w:p w14:paraId="79AD63D1"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4</w:t>
            </w:r>
          </w:p>
        </w:tc>
        <w:tc>
          <w:tcPr>
            <w:tcW w:w="0" w:type="auto"/>
            <w:hideMark/>
          </w:tcPr>
          <w:p w14:paraId="0BDB4948"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140</w:t>
            </w:r>
          </w:p>
        </w:tc>
        <w:tc>
          <w:tcPr>
            <w:tcW w:w="0" w:type="auto"/>
            <w:hideMark/>
          </w:tcPr>
          <w:p w14:paraId="76970879"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14.25</w:t>
            </w:r>
          </w:p>
        </w:tc>
        <w:tc>
          <w:tcPr>
            <w:tcW w:w="0" w:type="auto"/>
            <w:hideMark/>
          </w:tcPr>
          <w:p w14:paraId="1B2D0870"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&lt;.0001</w:t>
            </w:r>
            <w:r>
              <w:rPr>
                <w:rFonts w:cs="Times New Roman"/>
                <w:szCs w:val="24"/>
              </w:rPr>
              <w:t>***</w:t>
            </w:r>
          </w:p>
        </w:tc>
        <w:tc>
          <w:tcPr>
            <w:tcW w:w="0" w:type="auto"/>
          </w:tcPr>
          <w:p w14:paraId="29A97B8B" w14:textId="77777777" w:rsidR="00203EE9" w:rsidRPr="00196C37" w:rsidRDefault="00203EE9" w:rsidP="003748A5">
            <w:pPr>
              <w:spacing w:line="240" w:lineRule="auto"/>
              <w:ind w:firstLine="0"/>
              <w:rPr>
                <w:rFonts w:eastAsia="Calibri" w:cs="Times New Roman"/>
                <w:color w:val="000000"/>
                <w:szCs w:val="24"/>
              </w:rPr>
            </w:pPr>
            <w:r>
              <w:rPr>
                <w:rFonts w:cs="Times New Roman"/>
                <w:szCs w:val="24"/>
              </w:rPr>
              <w:t>0.026</w:t>
            </w:r>
          </w:p>
        </w:tc>
      </w:tr>
      <w:tr w:rsidR="00203EE9" w:rsidRPr="00196C37" w14:paraId="27E843C3" w14:textId="77777777" w:rsidTr="003748A5">
        <w:trPr>
          <w:trHeight w:val="576"/>
          <w:jc w:val="center"/>
        </w:trPr>
        <w:tc>
          <w:tcPr>
            <w:tcW w:w="0" w:type="auto"/>
            <w:hideMark/>
          </w:tcPr>
          <w:p w14:paraId="0DEE41BE" w14:textId="77777777" w:rsidR="00203EE9" w:rsidRPr="00196C37" w:rsidRDefault="00203EE9" w:rsidP="003748A5">
            <w:pPr>
              <w:spacing w:line="240" w:lineRule="auto"/>
              <w:ind w:firstLine="0"/>
              <w:rPr>
                <w:rFonts w:eastAsia="Calibri" w:cs="Times New Roman"/>
                <w:b/>
                <w:bCs/>
                <w:color w:val="000000"/>
                <w:szCs w:val="24"/>
              </w:rPr>
            </w:pPr>
            <w:r w:rsidRPr="00196C37">
              <w:rPr>
                <w:rFonts w:eastAsia="Calibri" w:cs="Times New Roman"/>
                <w:b/>
                <w:bCs/>
                <w:color w:val="000000"/>
                <w:szCs w:val="24"/>
              </w:rPr>
              <w:t xml:space="preserve">SNR * </w:t>
            </w:r>
            <w:r>
              <w:rPr>
                <w:rFonts w:eastAsia="Calibri" w:cs="Times New Roman"/>
                <w:b/>
                <w:bCs/>
                <w:color w:val="000000"/>
                <w:szCs w:val="24"/>
              </w:rPr>
              <w:t>Noise</w:t>
            </w:r>
            <w:r w:rsidRPr="00196C37">
              <w:rPr>
                <w:rFonts w:eastAsia="Calibri" w:cs="Times New Roman"/>
                <w:b/>
                <w:bCs/>
                <w:color w:val="000000"/>
                <w:szCs w:val="24"/>
              </w:rPr>
              <w:t xml:space="preserve"> * </w:t>
            </w:r>
            <w:r>
              <w:rPr>
                <w:rFonts w:eastAsia="Calibri" w:cs="Times New Roman"/>
                <w:b/>
                <w:bCs/>
                <w:color w:val="000000"/>
                <w:szCs w:val="24"/>
              </w:rPr>
              <w:t>AMP</w:t>
            </w:r>
          </w:p>
        </w:tc>
        <w:tc>
          <w:tcPr>
            <w:tcW w:w="0" w:type="auto"/>
            <w:hideMark/>
          </w:tcPr>
          <w:p w14:paraId="085CBFB0"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8</w:t>
            </w:r>
          </w:p>
        </w:tc>
        <w:tc>
          <w:tcPr>
            <w:tcW w:w="0" w:type="auto"/>
            <w:hideMark/>
          </w:tcPr>
          <w:p w14:paraId="6932761D"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280</w:t>
            </w:r>
          </w:p>
        </w:tc>
        <w:tc>
          <w:tcPr>
            <w:tcW w:w="0" w:type="auto"/>
            <w:hideMark/>
          </w:tcPr>
          <w:p w14:paraId="4FEA12B2"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2.77</w:t>
            </w:r>
          </w:p>
        </w:tc>
        <w:tc>
          <w:tcPr>
            <w:tcW w:w="0" w:type="auto"/>
            <w:hideMark/>
          </w:tcPr>
          <w:p w14:paraId="61DC2089"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0.0058</w:t>
            </w:r>
            <w:r>
              <w:rPr>
                <w:rFonts w:cs="Times New Roman"/>
                <w:szCs w:val="24"/>
              </w:rPr>
              <w:t>**</w:t>
            </w:r>
          </w:p>
        </w:tc>
        <w:tc>
          <w:tcPr>
            <w:tcW w:w="0" w:type="auto"/>
          </w:tcPr>
          <w:p w14:paraId="54D91ADC"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0.010</w:t>
            </w:r>
          </w:p>
        </w:tc>
      </w:tr>
      <w:tr w:rsidR="00203EE9" w:rsidRPr="00196C37" w14:paraId="27D7E5D6" w14:textId="77777777" w:rsidTr="003748A5">
        <w:trPr>
          <w:trHeight w:val="576"/>
          <w:jc w:val="center"/>
        </w:trPr>
        <w:tc>
          <w:tcPr>
            <w:tcW w:w="0" w:type="auto"/>
            <w:hideMark/>
          </w:tcPr>
          <w:p w14:paraId="147C6184" w14:textId="77777777" w:rsidR="00203EE9" w:rsidRPr="00196C37" w:rsidRDefault="00203EE9" w:rsidP="003748A5">
            <w:pPr>
              <w:spacing w:line="240" w:lineRule="auto"/>
              <w:ind w:firstLine="0"/>
              <w:rPr>
                <w:rFonts w:eastAsia="Calibri" w:cs="Times New Roman"/>
                <w:b/>
                <w:bCs/>
                <w:color w:val="000000"/>
                <w:szCs w:val="24"/>
              </w:rPr>
            </w:pPr>
            <w:r>
              <w:rPr>
                <w:rFonts w:eastAsia="Calibri" w:cs="Times New Roman"/>
                <w:b/>
                <w:bCs/>
                <w:color w:val="000000"/>
                <w:szCs w:val="24"/>
              </w:rPr>
              <w:t>Reverb</w:t>
            </w:r>
            <w:r w:rsidRPr="00196C37">
              <w:rPr>
                <w:rFonts w:eastAsia="Calibri" w:cs="Times New Roman"/>
                <w:b/>
                <w:bCs/>
                <w:color w:val="000000"/>
                <w:szCs w:val="24"/>
              </w:rPr>
              <w:t xml:space="preserve"> * </w:t>
            </w:r>
            <w:r>
              <w:rPr>
                <w:rFonts w:eastAsia="Calibri" w:cs="Times New Roman"/>
                <w:b/>
                <w:bCs/>
                <w:color w:val="000000"/>
                <w:szCs w:val="24"/>
              </w:rPr>
              <w:t>AMP</w:t>
            </w:r>
          </w:p>
        </w:tc>
        <w:tc>
          <w:tcPr>
            <w:tcW w:w="0" w:type="auto"/>
            <w:hideMark/>
          </w:tcPr>
          <w:p w14:paraId="02B5B7FC"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4</w:t>
            </w:r>
          </w:p>
        </w:tc>
        <w:tc>
          <w:tcPr>
            <w:tcW w:w="0" w:type="auto"/>
            <w:hideMark/>
          </w:tcPr>
          <w:p w14:paraId="105FE669"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140</w:t>
            </w:r>
          </w:p>
        </w:tc>
        <w:tc>
          <w:tcPr>
            <w:tcW w:w="0" w:type="auto"/>
            <w:hideMark/>
          </w:tcPr>
          <w:p w14:paraId="4A1715E6"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10.04</w:t>
            </w:r>
          </w:p>
        </w:tc>
        <w:tc>
          <w:tcPr>
            <w:tcW w:w="0" w:type="auto"/>
            <w:hideMark/>
          </w:tcPr>
          <w:p w14:paraId="72AFFB88"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&lt;.0001</w:t>
            </w:r>
            <w:r>
              <w:rPr>
                <w:rFonts w:cs="Times New Roman"/>
                <w:szCs w:val="24"/>
              </w:rPr>
              <w:t>***</w:t>
            </w:r>
          </w:p>
        </w:tc>
        <w:tc>
          <w:tcPr>
            <w:tcW w:w="0" w:type="auto"/>
          </w:tcPr>
          <w:p w14:paraId="64518E95"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0.018</w:t>
            </w:r>
          </w:p>
        </w:tc>
      </w:tr>
      <w:tr w:rsidR="00203EE9" w:rsidRPr="00196C37" w14:paraId="6FCA19FD" w14:textId="77777777" w:rsidTr="003748A5">
        <w:trPr>
          <w:trHeight w:val="576"/>
          <w:jc w:val="center"/>
        </w:trPr>
        <w:tc>
          <w:tcPr>
            <w:tcW w:w="0" w:type="auto"/>
            <w:hideMark/>
          </w:tcPr>
          <w:p w14:paraId="20991850" w14:textId="77777777" w:rsidR="00203EE9" w:rsidRPr="00196C37" w:rsidRDefault="00203EE9" w:rsidP="003748A5">
            <w:pPr>
              <w:spacing w:line="240" w:lineRule="auto"/>
              <w:ind w:firstLine="0"/>
              <w:rPr>
                <w:rFonts w:eastAsia="Calibri" w:cs="Times New Roman"/>
                <w:b/>
                <w:bCs/>
                <w:color w:val="000000"/>
                <w:szCs w:val="24"/>
              </w:rPr>
            </w:pPr>
            <w:r w:rsidRPr="00196C37">
              <w:rPr>
                <w:rFonts w:eastAsia="Calibri" w:cs="Times New Roman"/>
                <w:b/>
                <w:bCs/>
                <w:color w:val="000000"/>
                <w:szCs w:val="24"/>
              </w:rPr>
              <w:t xml:space="preserve">SNR * </w:t>
            </w:r>
            <w:r>
              <w:rPr>
                <w:rFonts w:eastAsia="Calibri" w:cs="Times New Roman"/>
                <w:b/>
                <w:bCs/>
                <w:color w:val="000000"/>
                <w:szCs w:val="24"/>
              </w:rPr>
              <w:t>Reverb</w:t>
            </w:r>
            <w:r w:rsidRPr="00196C37">
              <w:rPr>
                <w:rFonts w:eastAsia="Calibri" w:cs="Times New Roman"/>
                <w:b/>
                <w:bCs/>
                <w:color w:val="000000"/>
                <w:szCs w:val="24"/>
              </w:rPr>
              <w:t xml:space="preserve"> * </w:t>
            </w:r>
            <w:r>
              <w:rPr>
                <w:rFonts w:eastAsia="Calibri" w:cs="Times New Roman"/>
                <w:b/>
                <w:bCs/>
                <w:color w:val="000000"/>
                <w:szCs w:val="24"/>
              </w:rPr>
              <w:t>AMP</w:t>
            </w:r>
          </w:p>
        </w:tc>
        <w:tc>
          <w:tcPr>
            <w:tcW w:w="0" w:type="auto"/>
            <w:hideMark/>
          </w:tcPr>
          <w:p w14:paraId="2C46792D"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8</w:t>
            </w:r>
          </w:p>
        </w:tc>
        <w:tc>
          <w:tcPr>
            <w:tcW w:w="0" w:type="auto"/>
            <w:hideMark/>
          </w:tcPr>
          <w:p w14:paraId="26A36B19"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280</w:t>
            </w:r>
          </w:p>
        </w:tc>
        <w:tc>
          <w:tcPr>
            <w:tcW w:w="0" w:type="auto"/>
            <w:hideMark/>
          </w:tcPr>
          <w:p w14:paraId="665056F3"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0.51</w:t>
            </w:r>
          </w:p>
        </w:tc>
        <w:tc>
          <w:tcPr>
            <w:tcW w:w="0" w:type="auto"/>
            <w:hideMark/>
          </w:tcPr>
          <w:p w14:paraId="3324A350"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0.8472</w:t>
            </w:r>
          </w:p>
        </w:tc>
        <w:tc>
          <w:tcPr>
            <w:tcW w:w="0" w:type="auto"/>
          </w:tcPr>
          <w:p w14:paraId="1F99F148" w14:textId="77777777" w:rsidR="00203EE9" w:rsidRPr="00196C37" w:rsidRDefault="00203EE9" w:rsidP="003748A5">
            <w:pPr>
              <w:spacing w:line="240" w:lineRule="auto"/>
              <w:ind w:firstLine="0"/>
              <w:rPr>
                <w:rFonts w:eastAsia="Calibri" w:cs="Times New Roman"/>
                <w:color w:val="000000"/>
                <w:szCs w:val="24"/>
              </w:rPr>
            </w:pPr>
            <w:r>
              <w:rPr>
                <w:rFonts w:cs="Times New Roman"/>
                <w:szCs w:val="24"/>
              </w:rPr>
              <w:t>0.002</w:t>
            </w:r>
          </w:p>
        </w:tc>
      </w:tr>
      <w:tr w:rsidR="00203EE9" w:rsidRPr="00196C37" w14:paraId="05BEC6D7" w14:textId="77777777" w:rsidTr="003748A5">
        <w:trPr>
          <w:trHeight w:val="576"/>
          <w:jc w:val="center"/>
        </w:trPr>
        <w:tc>
          <w:tcPr>
            <w:tcW w:w="0" w:type="auto"/>
            <w:hideMark/>
          </w:tcPr>
          <w:p w14:paraId="37540003" w14:textId="77777777" w:rsidR="00203EE9" w:rsidRPr="00196C37" w:rsidRDefault="00203EE9" w:rsidP="003748A5">
            <w:pPr>
              <w:spacing w:line="240" w:lineRule="auto"/>
              <w:ind w:firstLine="0"/>
              <w:rPr>
                <w:rFonts w:eastAsia="Calibri" w:cs="Times New Roman"/>
                <w:b/>
                <w:bCs/>
                <w:color w:val="000000"/>
                <w:szCs w:val="24"/>
              </w:rPr>
            </w:pPr>
            <w:r>
              <w:rPr>
                <w:rFonts w:eastAsia="Calibri" w:cs="Times New Roman"/>
                <w:b/>
                <w:bCs/>
                <w:color w:val="000000"/>
                <w:szCs w:val="24"/>
              </w:rPr>
              <w:t>Noise</w:t>
            </w:r>
            <w:r w:rsidRPr="00196C37">
              <w:rPr>
                <w:rFonts w:eastAsia="Calibri" w:cs="Times New Roman"/>
                <w:b/>
                <w:bCs/>
                <w:color w:val="000000"/>
                <w:szCs w:val="24"/>
              </w:rPr>
              <w:t xml:space="preserve"> * </w:t>
            </w:r>
            <w:r>
              <w:rPr>
                <w:rFonts w:eastAsia="Calibri" w:cs="Times New Roman"/>
                <w:b/>
                <w:bCs/>
                <w:color w:val="000000"/>
                <w:szCs w:val="24"/>
              </w:rPr>
              <w:t>Reverb</w:t>
            </w:r>
            <w:r w:rsidRPr="00196C37">
              <w:rPr>
                <w:rFonts w:eastAsia="Calibri" w:cs="Times New Roman"/>
                <w:b/>
                <w:bCs/>
                <w:color w:val="000000"/>
                <w:szCs w:val="24"/>
              </w:rPr>
              <w:t xml:space="preserve"> * </w:t>
            </w:r>
            <w:r>
              <w:rPr>
                <w:rFonts w:eastAsia="Calibri" w:cs="Times New Roman"/>
                <w:b/>
                <w:bCs/>
                <w:color w:val="000000"/>
                <w:szCs w:val="24"/>
              </w:rPr>
              <w:t>AMP</w:t>
            </w:r>
          </w:p>
        </w:tc>
        <w:tc>
          <w:tcPr>
            <w:tcW w:w="0" w:type="auto"/>
            <w:hideMark/>
          </w:tcPr>
          <w:p w14:paraId="2C914BBB"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4</w:t>
            </w:r>
          </w:p>
        </w:tc>
        <w:tc>
          <w:tcPr>
            <w:tcW w:w="0" w:type="auto"/>
            <w:hideMark/>
          </w:tcPr>
          <w:p w14:paraId="5D131A33"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140</w:t>
            </w:r>
          </w:p>
        </w:tc>
        <w:tc>
          <w:tcPr>
            <w:tcW w:w="0" w:type="auto"/>
            <w:hideMark/>
          </w:tcPr>
          <w:p w14:paraId="40E10B7E"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0.38</w:t>
            </w:r>
          </w:p>
        </w:tc>
        <w:tc>
          <w:tcPr>
            <w:tcW w:w="0" w:type="auto"/>
            <w:hideMark/>
          </w:tcPr>
          <w:p w14:paraId="1482A902"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0.8206</w:t>
            </w:r>
          </w:p>
        </w:tc>
        <w:tc>
          <w:tcPr>
            <w:tcW w:w="0" w:type="auto"/>
          </w:tcPr>
          <w:p w14:paraId="739A6919" w14:textId="77777777" w:rsidR="00203EE9" w:rsidRPr="00196C37" w:rsidRDefault="00203EE9" w:rsidP="003748A5">
            <w:pPr>
              <w:spacing w:line="240" w:lineRule="auto"/>
              <w:ind w:firstLine="0"/>
              <w:rPr>
                <w:rFonts w:eastAsia="Calibri" w:cs="Times New Roman"/>
                <w:color w:val="000000"/>
                <w:szCs w:val="24"/>
              </w:rPr>
            </w:pPr>
            <w:r>
              <w:rPr>
                <w:rFonts w:cs="Times New Roman"/>
                <w:szCs w:val="24"/>
              </w:rPr>
              <w:t>0.001</w:t>
            </w:r>
          </w:p>
        </w:tc>
      </w:tr>
      <w:tr w:rsidR="00203EE9" w:rsidRPr="00196C37" w14:paraId="2E71F003" w14:textId="77777777" w:rsidTr="003748A5">
        <w:trPr>
          <w:trHeight w:val="576"/>
          <w:jc w:val="center"/>
        </w:trPr>
        <w:tc>
          <w:tcPr>
            <w:tcW w:w="0" w:type="auto"/>
            <w:hideMark/>
          </w:tcPr>
          <w:p w14:paraId="02DEE92C" w14:textId="77777777" w:rsidR="00203EE9" w:rsidRPr="00196C37" w:rsidRDefault="00203EE9" w:rsidP="003748A5">
            <w:pPr>
              <w:spacing w:line="240" w:lineRule="auto"/>
              <w:ind w:firstLine="0"/>
              <w:rPr>
                <w:rFonts w:eastAsia="Calibri" w:cs="Times New Roman"/>
                <w:b/>
                <w:bCs/>
                <w:color w:val="000000"/>
                <w:szCs w:val="24"/>
              </w:rPr>
            </w:pPr>
            <w:r w:rsidRPr="00196C37">
              <w:rPr>
                <w:rFonts w:eastAsia="Calibri" w:cs="Times New Roman"/>
                <w:b/>
                <w:bCs/>
                <w:color w:val="000000"/>
                <w:szCs w:val="24"/>
              </w:rPr>
              <w:t xml:space="preserve">SNR * </w:t>
            </w:r>
            <w:r>
              <w:rPr>
                <w:rFonts w:eastAsia="Calibri" w:cs="Times New Roman"/>
                <w:b/>
                <w:bCs/>
                <w:color w:val="000000"/>
                <w:szCs w:val="24"/>
              </w:rPr>
              <w:t>Noise</w:t>
            </w:r>
            <w:r w:rsidRPr="00196C37">
              <w:rPr>
                <w:rFonts w:eastAsia="Calibri" w:cs="Times New Roman"/>
                <w:b/>
                <w:bCs/>
                <w:color w:val="000000"/>
                <w:szCs w:val="24"/>
              </w:rPr>
              <w:t xml:space="preserve"> * </w:t>
            </w:r>
            <w:r>
              <w:rPr>
                <w:rFonts w:eastAsia="Calibri" w:cs="Times New Roman"/>
                <w:b/>
                <w:bCs/>
                <w:color w:val="000000"/>
                <w:szCs w:val="24"/>
              </w:rPr>
              <w:t>Reverb</w:t>
            </w:r>
            <w:r w:rsidRPr="00196C37">
              <w:rPr>
                <w:rFonts w:eastAsia="Calibri" w:cs="Times New Roman"/>
                <w:b/>
                <w:bCs/>
                <w:color w:val="000000"/>
                <w:szCs w:val="24"/>
              </w:rPr>
              <w:t xml:space="preserve"> * </w:t>
            </w:r>
            <w:r>
              <w:rPr>
                <w:rFonts w:eastAsia="Calibri" w:cs="Times New Roman"/>
                <w:b/>
                <w:bCs/>
                <w:color w:val="000000"/>
                <w:szCs w:val="24"/>
              </w:rPr>
              <w:t>AMP</w:t>
            </w:r>
          </w:p>
        </w:tc>
        <w:tc>
          <w:tcPr>
            <w:tcW w:w="0" w:type="auto"/>
            <w:hideMark/>
          </w:tcPr>
          <w:p w14:paraId="3CA3DFE7"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8</w:t>
            </w:r>
          </w:p>
        </w:tc>
        <w:tc>
          <w:tcPr>
            <w:tcW w:w="0" w:type="auto"/>
            <w:hideMark/>
          </w:tcPr>
          <w:p w14:paraId="75D16D1F"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280</w:t>
            </w:r>
          </w:p>
        </w:tc>
        <w:tc>
          <w:tcPr>
            <w:tcW w:w="0" w:type="auto"/>
            <w:hideMark/>
          </w:tcPr>
          <w:p w14:paraId="7E5424AF"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0.20</w:t>
            </w:r>
          </w:p>
        </w:tc>
        <w:tc>
          <w:tcPr>
            <w:tcW w:w="0" w:type="auto"/>
            <w:hideMark/>
          </w:tcPr>
          <w:p w14:paraId="7D105976" w14:textId="77777777" w:rsidR="00203EE9" w:rsidRPr="00196C37" w:rsidRDefault="00203EE9" w:rsidP="003748A5">
            <w:pPr>
              <w:spacing w:line="240" w:lineRule="auto"/>
              <w:ind w:firstLine="0"/>
              <w:rPr>
                <w:rFonts w:eastAsia="Calibri" w:cs="Times New Roman"/>
                <w:color w:val="000000"/>
                <w:szCs w:val="24"/>
              </w:rPr>
            </w:pPr>
            <w:r w:rsidRPr="00227FE5">
              <w:rPr>
                <w:rFonts w:cs="Times New Roman"/>
                <w:szCs w:val="24"/>
              </w:rPr>
              <w:t>0.9905</w:t>
            </w:r>
          </w:p>
        </w:tc>
        <w:tc>
          <w:tcPr>
            <w:tcW w:w="0" w:type="auto"/>
          </w:tcPr>
          <w:p w14:paraId="774508DD" w14:textId="77777777" w:rsidR="00203EE9" w:rsidRPr="00196C37" w:rsidRDefault="00203EE9" w:rsidP="003748A5">
            <w:pPr>
              <w:spacing w:line="240" w:lineRule="auto"/>
              <w:ind w:firstLine="0"/>
              <w:rPr>
                <w:rFonts w:eastAsia="Calibri" w:cs="Times New Roman"/>
                <w:color w:val="000000"/>
                <w:szCs w:val="24"/>
              </w:rPr>
            </w:pPr>
            <w:r>
              <w:rPr>
                <w:rFonts w:cs="Times New Roman"/>
                <w:szCs w:val="24"/>
              </w:rPr>
              <w:t>0.001</w:t>
            </w:r>
          </w:p>
        </w:tc>
      </w:tr>
    </w:tbl>
    <w:p w14:paraId="61414F18" w14:textId="44F2EF66" w:rsidR="00203EE9" w:rsidRPr="00852CA4" w:rsidRDefault="00203EE9" w:rsidP="00727F67">
      <w:pPr>
        <w:suppressLineNumbers/>
        <w:ind w:firstLine="0"/>
        <w:rPr>
          <w:b/>
        </w:rPr>
      </w:pPr>
      <w:r w:rsidRPr="0084505A">
        <w:t>***p-values with statistical significance &lt;0.001 **p-values with statistical significance &lt;0.01</w:t>
      </w:r>
    </w:p>
    <w:p w14:paraId="4862D292" w14:textId="22E107A5" w:rsidR="00D22870" w:rsidRDefault="00852CA4" w:rsidP="00852CA4">
      <w:pPr>
        <w:spacing w:after="0"/>
      </w:pPr>
      <w:r>
        <w:t xml:space="preserve">Recall that AUD accounts for the proportion of audible speech above an individual’s audiometric threshold and the noise level in a given segment. In other words, the output SNR also plays a role in determining the AUD. At negative SNRs, the signal is dominated by noise </w:t>
      </w:r>
      <w:r>
        <w:lastRenderedPageBreak/>
        <w:t xml:space="preserve">and therefore there is an increase in AUD with compression, especially with modulated noise because more gain is provided to the softer speech segments. </w:t>
      </w:r>
    </w:p>
    <w:p w14:paraId="55F4D0BE" w14:textId="0C558883" w:rsidR="00852CA4" w:rsidRPr="000B1DAD" w:rsidRDefault="00852CA4" w:rsidP="00852CA4">
      <w:pPr>
        <w:spacing w:after="0"/>
      </w:pPr>
      <w:r>
        <w:t xml:space="preserve">At the positive SNR, compression causes a reduction in output SNR, especially with steady noise (cf. Alexander and Masterson, 2015), thereby negatively affecting audibility relative to linear amplification. This occurs because lower-level noise segments during the pauses of speech are given more gain than the higher-level speech in surrounding </w:t>
      </w:r>
      <w:proofErr w:type="spellStart"/>
      <w:r>
        <w:t>spectro</w:t>
      </w:r>
      <w:proofErr w:type="spellEnd"/>
      <w:r>
        <w:t xml:space="preserve">-temporal regions. </w:t>
      </w:r>
      <w:r w:rsidR="00D22870">
        <w:t>At the highest SNR, only the Adaptive 24 method resulted in significantly lower audibility for speech compared to Adaptive 4 and Adaptive 4/24. This is not unexpected because AUD takes into account the output SNR which has been shown to decrease with increasing number of channels (Alexander &amp; Masterson, 2015).</w:t>
      </w:r>
    </w:p>
    <w:p w14:paraId="2BF8F8AB" w14:textId="77777777" w:rsidR="00852CA4" w:rsidRDefault="00852CA4" w:rsidP="00852CA4">
      <w:pPr>
        <w:rPr>
          <w:rFonts w:eastAsia="Calibri" w:cs="Times New Roman"/>
          <w:i/>
          <w:color w:val="auto"/>
        </w:rPr>
      </w:pPr>
      <w:r w:rsidRPr="000B1DAD">
        <w:t xml:space="preserve">The </w:t>
      </w:r>
      <w:r>
        <w:t>two-way</w:t>
      </w:r>
      <w:r w:rsidRPr="000B1DAD">
        <w:t xml:space="preserve"> interaction between SNR * </w:t>
      </w:r>
      <w:r>
        <w:t>reverberation condition</w:t>
      </w:r>
      <w:r w:rsidRPr="000B1DAD">
        <w:t xml:space="preserve"> was also significant. </w:t>
      </w:r>
      <w:r>
        <w:t>Separate ANOVAs at each SNR showed</w:t>
      </w:r>
      <w:r w:rsidRPr="000B1DAD">
        <w:t xml:space="preserve"> that </w:t>
      </w:r>
      <w:r>
        <w:t xml:space="preserve">AUD was greater for the reverberant condition than the anechoic condition at 0 dB </w:t>
      </w:r>
      <w:r w:rsidRPr="000B1DAD">
        <w:t>(</w:t>
      </w:r>
      <w:r w:rsidRPr="000B1DAD">
        <w:rPr>
          <w:i/>
          <w:iCs/>
        </w:rPr>
        <w:t>F</w:t>
      </w:r>
      <w:r w:rsidRPr="000B1DAD">
        <w:t xml:space="preserve">[1,35] = </w:t>
      </w:r>
      <w:r>
        <w:t>7.31</w:t>
      </w:r>
      <w:r w:rsidRPr="000B1DAD">
        <w:t xml:space="preserve">, </w:t>
      </w:r>
      <w:r w:rsidRPr="000B1DAD">
        <w:rPr>
          <w:i/>
          <w:iCs/>
        </w:rPr>
        <w:t xml:space="preserve">p </w:t>
      </w:r>
      <w:r>
        <w:t>&lt; 0.05</w:t>
      </w:r>
      <w:r w:rsidRPr="000B1DAD">
        <w:t>, η</w:t>
      </w:r>
      <w:r w:rsidRPr="000B1DAD">
        <w:rPr>
          <w:vertAlign w:val="subscript"/>
        </w:rPr>
        <w:t>p</w:t>
      </w:r>
      <w:r w:rsidRPr="000B1DAD">
        <w:rPr>
          <w:vertAlign w:val="superscript"/>
        </w:rPr>
        <w:t>2</w:t>
      </w:r>
      <w:r>
        <w:t xml:space="preserve"> = 0.008)</w:t>
      </w:r>
      <w:r w:rsidRPr="000B1DAD">
        <w:t xml:space="preserve"> </w:t>
      </w:r>
      <w:r>
        <w:t xml:space="preserve">and 5 dB </w:t>
      </w:r>
      <w:r w:rsidRPr="000B1DAD">
        <w:t>(</w:t>
      </w:r>
      <w:r w:rsidRPr="000B1DAD">
        <w:rPr>
          <w:i/>
          <w:iCs/>
        </w:rPr>
        <w:t>F</w:t>
      </w:r>
      <w:r w:rsidRPr="000B1DAD">
        <w:t xml:space="preserve">[1,35] = </w:t>
      </w:r>
      <w:r>
        <w:t>20.65</w:t>
      </w:r>
      <w:r w:rsidRPr="000B1DAD">
        <w:t xml:space="preserve">, </w:t>
      </w:r>
      <w:r w:rsidRPr="000B1DAD">
        <w:rPr>
          <w:i/>
          <w:iCs/>
        </w:rPr>
        <w:t xml:space="preserve">p </w:t>
      </w:r>
      <w:r w:rsidRPr="000B1DAD">
        <w:t>&lt; 0.001, η</w:t>
      </w:r>
      <w:r w:rsidRPr="000B1DAD">
        <w:rPr>
          <w:vertAlign w:val="subscript"/>
        </w:rPr>
        <w:t>p</w:t>
      </w:r>
      <w:r w:rsidRPr="000B1DAD">
        <w:rPr>
          <w:vertAlign w:val="superscript"/>
        </w:rPr>
        <w:t>2</w:t>
      </w:r>
      <w:r>
        <w:t xml:space="preserve"> = 0.023)</w:t>
      </w:r>
      <w:r w:rsidRPr="000B1DAD">
        <w:t xml:space="preserve"> </w:t>
      </w:r>
      <w:r>
        <w:t>SNR</w:t>
      </w:r>
      <w:r w:rsidRPr="000B1DAD">
        <w:t xml:space="preserve">. </w:t>
      </w:r>
      <w:r>
        <w:t>However, the effect of reverberation condition on AUD was not significant at -5 dB SNR, likely due to floor effects.</w:t>
      </w:r>
    </w:p>
    <w:p w14:paraId="63B6602B" w14:textId="499E83C2" w:rsidR="00D22870" w:rsidRDefault="00DB452F" w:rsidP="00D22870">
      <w:pPr>
        <w:rPr>
          <w:ins w:id="8" w:author="Varsha Rallapalli" w:date="2019-03-13T11:52:00Z"/>
        </w:rPr>
      </w:pPr>
      <w:ins w:id="9" w:author="Josh" w:date="2019-03-13T11:17:00Z">
        <w:r>
          <w:t xml:space="preserve">An increase </w:t>
        </w:r>
      </w:ins>
      <w:del w:id="10" w:author="Josh" w:date="2019-03-13T11:17:00Z">
        <w:r w:rsidR="00D22870" w:rsidDel="00DB452F">
          <w:delText xml:space="preserve">Improvements </w:delText>
        </w:r>
      </w:del>
      <w:r w:rsidR="00D22870" w:rsidRPr="00FA1DD2">
        <w:rPr>
          <w:noProof/>
        </w:rPr>
        <w:t>in audibility</w:t>
      </w:r>
      <w:r w:rsidR="00D22870">
        <w:t xml:space="preserve"> </w:t>
      </w:r>
      <w:del w:id="11" w:author="Josh" w:date="2019-03-13T11:18:00Z">
        <w:r w:rsidR="00D22870" w:rsidDel="00DB452F">
          <w:delText xml:space="preserve">are </w:delText>
        </w:r>
      </w:del>
      <w:ins w:id="12" w:author="Josh" w:date="2019-03-13T11:18:00Z">
        <w:r>
          <w:t xml:space="preserve">is </w:t>
        </w:r>
      </w:ins>
      <w:r w:rsidR="00D22870">
        <w:t xml:space="preserve">expected to be </w:t>
      </w:r>
      <w:ins w:id="13" w:author="Josh" w:date="2019-03-13T11:18:00Z">
        <w:r>
          <w:t xml:space="preserve">most </w:t>
        </w:r>
      </w:ins>
      <w:r w:rsidR="00D22870">
        <w:t xml:space="preserve">advantageous </w:t>
      </w:r>
      <w:del w:id="14" w:author="Josh" w:date="2019-03-13T11:18:00Z">
        <w:r w:rsidR="00D22870" w:rsidDel="00DB452F">
          <w:delText xml:space="preserve">at </w:delText>
        </w:r>
      </w:del>
      <w:ins w:id="15" w:author="Josh" w:date="2019-03-13T11:19:00Z">
        <w:r>
          <w:t xml:space="preserve">when the input level of speech is </w:t>
        </w:r>
      </w:ins>
      <w:r w:rsidR="00D22870">
        <w:t>relatively low</w:t>
      </w:r>
      <w:del w:id="16" w:author="Josh" w:date="2019-03-13T11:19:00Z">
        <w:r w:rsidR="00D22870" w:rsidDel="00DB452F">
          <w:delText xml:space="preserve"> levels of speech input</w:delText>
        </w:r>
      </w:del>
      <w:r w:rsidR="00D22870">
        <w:t xml:space="preserve">, such as at a low SNR. </w:t>
      </w:r>
      <w:r w:rsidR="006A16FD">
        <w:t>W</w:t>
      </w:r>
      <w:r w:rsidR="00D22870">
        <w:t xml:space="preserve">hile there </w:t>
      </w:r>
      <w:r w:rsidR="009F5A06">
        <w:t>was</w:t>
      </w:r>
      <w:r w:rsidR="00D22870">
        <w:t xml:space="preserve"> an overall improvement in </w:t>
      </w:r>
      <w:r w:rsidR="006A16FD">
        <w:t xml:space="preserve">speech audibility (as measured by the </w:t>
      </w:r>
      <w:r w:rsidR="00D22870">
        <w:t>AUD</w:t>
      </w:r>
      <w:r w:rsidR="006A16FD">
        <w:t>)</w:t>
      </w:r>
      <w:r w:rsidR="00D22870">
        <w:t xml:space="preserve"> for the adaptive compression methods over linear amplification, there </w:t>
      </w:r>
      <w:r w:rsidR="009F5A06">
        <w:t>were</w:t>
      </w:r>
      <w:r w:rsidR="00D22870">
        <w:t xml:space="preserve"> no significant differences among the adaptive methods at a negative SNR. This suggests that no additional audible information </w:t>
      </w:r>
      <w:r w:rsidR="009F5A06">
        <w:t>was</w:t>
      </w:r>
      <w:r w:rsidR="00D22870">
        <w:t xml:space="preserve"> available to the listeners to improve speech recognition in these conditions. </w:t>
      </w:r>
      <w:r w:rsidR="00D22870">
        <w:lastRenderedPageBreak/>
        <w:t xml:space="preserve">Given that </w:t>
      </w:r>
      <w:r w:rsidR="00D22870" w:rsidRPr="00FA1DD2">
        <w:rPr>
          <w:noProof/>
        </w:rPr>
        <w:t>amplification</w:t>
      </w:r>
      <w:r w:rsidR="00D22870">
        <w:t xml:space="preserve"> method had the smallest effect size compared to other conditions</w:t>
      </w:r>
      <w:r w:rsidR="00D22870">
        <w:rPr>
          <w:rStyle w:val="FootnoteReference"/>
        </w:rPr>
        <w:footnoteReference w:id="4"/>
      </w:r>
      <w:r w:rsidR="00D22870">
        <w:t xml:space="preserve">, including SNR, noise type, and reverberation, the differences in audibility were not sufficient to negatively affect speech recognition ability. </w:t>
      </w:r>
      <w:r w:rsidR="00D22870" w:rsidRPr="00FA1DD2">
        <w:rPr>
          <w:noProof/>
        </w:rPr>
        <w:t>A small</w:t>
      </w:r>
      <w:r w:rsidR="00D22870">
        <w:t xml:space="preserve"> effect size for amplitude compression has been reported in a previous study that used similar background noise conditions </w:t>
      </w:r>
      <w:r w:rsidR="00D22870">
        <w:rPr>
          <w:noProof/>
        </w:rPr>
        <w:t>(Alexander &amp; Masterson, 2015)</w:t>
      </w:r>
      <w:r w:rsidR="00D22870">
        <w:t>. Therefore</w:t>
      </w:r>
      <w:ins w:id="18" w:author="Josh" w:date="2019-03-13T11:24:00Z">
        <w:r w:rsidR="006F18CF">
          <w:t>,</w:t>
        </w:r>
      </w:ins>
      <w:r w:rsidR="00D22870">
        <w:t xml:space="preserve"> it is not surprising that the addition of reverberation to the noise in this study would have further minimized differences among the amplification methods </w:t>
      </w:r>
      <w:r w:rsidR="00D22870">
        <w:rPr>
          <w:noProof/>
        </w:rPr>
        <w:t>(Reinhart et al., 2017)</w:t>
      </w:r>
      <w:r w:rsidR="00D22870">
        <w:t>.</w:t>
      </w:r>
    </w:p>
    <w:p w14:paraId="61318BB5" w14:textId="59011D21" w:rsidR="00F175CB" w:rsidRPr="00C92D09" w:rsidRDefault="00F175CB" w:rsidP="00C92D09">
      <w:pPr>
        <w:ind w:firstLine="0"/>
        <w:rPr>
          <w:b/>
        </w:rPr>
      </w:pPr>
      <w:r w:rsidRPr="00C92D09">
        <w:rPr>
          <w:b/>
        </w:rPr>
        <w:t>R</w:t>
      </w:r>
      <w:r>
        <w:rPr>
          <w:b/>
        </w:rPr>
        <w:t>EFERENCES</w:t>
      </w:r>
    </w:p>
    <w:p w14:paraId="58B03E94" w14:textId="77777777" w:rsidR="00F175CB" w:rsidRPr="00F175CB" w:rsidRDefault="00F175CB" w:rsidP="00F175CB">
      <w:pPr>
        <w:pStyle w:val="EndNoteBibliography"/>
        <w:spacing w:after="0"/>
        <w:ind w:left="720" w:hanging="720"/>
      </w:pPr>
      <w:r w:rsidRPr="00C92D09">
        <w:t xml:space="preserve">Alexander, J. M., &amp; Masterson, K. (2015). Effects of WDRC release time and number of channels on output SNR and speech recognition. </w:t>
      </w:r>
      <w:r w:rsidRPr="00C92D09">
        <w:rPr>
          <w:i/>
        </w:rPr>
        <w:t>Ear and Hearing, 36</w:t>
      </w:r>
      <w:r w:rsidRPr="00C92D09">
        <w:t>(2), e35-49.</w:t>
      </w:r>
      <w:r w:rsidRPr="00F175CB">
        <w:t xml:space="preserve"> </w:t>
      </w:r>
    </w:p>
    <w:p w14:paraId="7C5D9073" w14:textId="77777777" w:rsidR="00F175CB" w:rsidRPr="00F175CB" w:rsidRDefault="00F175CB" w:rsidP="00F175CB">
      <w:pPr>
        <w:pStyle w:val="EndNoteBibliography"/>
        <w:spacing w:after="0"/>
        <w:ind w:left="720" w:hanging="720"/>
      </w:pPr>
      <w:r w:rsidRPr="00C92D09">
        <w:t xml:space="preserve">Alexander, J. M., &amp; Rallapalli, V. (2017). Acoustic and perceptual effects of amplitude and frequency compression on high-frequency speech. </w:t>
      </w:r>
      <w:r w:rsidRPr="00C92D09">
        <w:rPr>
          <w:i/>
        </w:rPr>
        <w:t>The Journal of the Acoustical Society of America, 142</w:t>
      </w:r>
      <w:r w:rsidRPr="00C92D09">
        <w:t>(2), 908-923.</w:t>
      </w:r>
      <w:r w:rsidRPr="00F175CB">
        <w:t xml:space="preserve"> </w:t>
      </w:r>
    </w:p>
    <w:p w14:paraId="2C7B8011" w14:textId="77777777" w:rsidR="00F175CB" w:rsidRPr="007301A5" w:rsidRDefault="00F175CB" w:rsidP="00F175CB">
      <w:pPr>
        <w:pStyle w:val="EndNoteBibliography"/>
        <w:spacing w:after="0"/>
        <w:ind w:left="720" w:hanging="720"/>
      </w:pPr>
      <w:r w:rsidRPr="00C92D09">
        <w:t>ANSI (2004). ANSI S1.11–2004, Specification for Octave-Band and Fractional-Octave-Band Analog and Digital Filters. New York, NY: American National Standards Institute.</w:t>
      </w:r>
    </w:p>
    <w:p w14:paraId="08D1D779" w14:textId="77777777" w:rsidR="00F175CB" w:rsidRPr="00F175CB" w:rsidRDefault="00F175CB" w:rsidP="00F175CB">
      <w:pPr>
        <w:pStyle w:val="EndNoteBibliography"/>
        <w:spacing w:after="0"/>
        <w:ind w:left="720" w:hanging="720"/>
      </w:pPr>
      <w:r w:rsidRPr="00C92D09">
        <w:t xml:space="preserve">Bradley, J. S., Reich, R. D., &amp; Norcross, S. G. (1999). On the combined effects of signal-to-noise ratio and room acoustics on speech intelligibility. </w:t>
      </w:r>
      <w:r w:rsidRPr="00C92D09">
        <w:rPr>
          <w:i/>
        </w:rPr>
        <w:t>The Journal of the Acoustical Society of America, 106</w:t>
      </w:r>
      <w:r w:rsidRPr="00C92D09">
        <w:t>(4), 1820-1828.</w:t>
      </w:r>
      <w:r w:rsidRPr="00F175CB">
        <w:t xml:space="preserve"> </w:t>
      </w:r>
    </w:p>
    <w:p w14:paraId="7543E38B" w14:textId="2AE6429F" w:rsidR="00F175CB" w:rsidRDefault="00F175CB" w:rsidP="00F175CB">
      <w:pPr>
        <w:pStyle w:val="EndNoteBibliography"/>
        <w:spacing w:after="0"/>
        <w:ind w:left="720" w:hanging="720"/>
      </w:pPr>
      <w:r w:rsidRPr="00C92D09">
        <w:t xml:space="preserve">Bradley, J. S., Sato, H., &amp; Picard, M. (2003). On the importance of early reflections for speech in rooms. </w:t>
      </w:r>
      <w:r w:rsidRPr="00C92D09">
        <w:rPr>
          <w:i/>
        </w:rPr>
        <w:t>The Journal of the Acoustical Society of America, 113</w:t>
      </w:r>
      <w:r w:rsidRPr="00C92D09">
        <w:t>(6), 3233-3244.</w:t>
      </w:r>
      <w:r w:rsidRPr="007301A5">
        <w:t xml:space="preserve"> </w:t>
      </w:r>
    </w:p>
    <w:p w14:paraId="05DDE495" w14:textId="77777777" w:rsidR="00F175CB" w:rsidRPr="00F175CB" w:rsidRDefault="00F175CB" w:rsidP="00F175CB">
      <w:pPr>
        <w:pStyle w:val="EndNoteBibliography"/>
        <w:spacing w:after="0"/>
        <w:ind w:left="720" w:hanging="720"/>
      </w:pPr>
      <w:r w:rsidRPr="00C92D09">
        <w:t xml:space="preserve">Hagerman, B., &amp; Olofsson, Å. (2004). A Method to Measure the Effect of Noise Reduction Algorithms Using Simultaneous Speech and Noise. </w:t>
      </w:r>
      <w:r w:rsidRPr="00C92D09">
        <w:rPr>
          <w:i/>
        </w:rPr>
        <w:t>Acta Acustica United with Acustica, 90</w:t>
      </w:r>
      <w:r w:rsidRPr="00C92D09">
        <w:t>(2), 356–361.</w:t>
      </w:r>
    </w:p>
    <w:p w14:paraId="5A1BD201" w14:textId="77777777" w:rsidR="00F175CB" w:rsidRPr="00F175CB" w:rsidRDefault="00F175CB" w:rsidP="00F175CB">
      <w:pPr>
        <w:pStyle w:val="EndNoteBibliography"/>
        <w:spacing w:after="0"/>
        <w:ind w:left="720" w:hanging="720"/>
      </w:pPr>
      <w:r w:rsidRPr="00C92D09">
        <w:t xml:space="preserve">Naylor, G., &amp; Johannesson, R. B. (2009). Long-term signal-to-noise ratio at the input and output of amplitude-compression systems. </w:t>
      </w:r>
      <w:r w:rsidRPr="00C92D09">
        <w:rPr>
          <w:i/>
        </w:rPr>
        <w:t>Journal of the American Academy of Audiology, 20</w:t>
      </w:r>
      <w:r w:rsidRPr="00C92D09">
        <w:t>(3), 161-171.</w:t>
      </w:r>
      <w:r w:rsidRPr="00F175CB">
        <w:t xml:space="preserve"> </w:t>
      </w:r>
    </w:p>
    <w:p w14:paraId="38C1ECBD" w14:textId="77777777" w:rsidR="00F175CB" w:rsidRPr="00F175CB" w:rsidRDefault="00F175CB" w:rsidP="00F175CB">
      <w:pPr>
        <w:pStyle w:val="EndNoteBibliography"/>
        <w:spacing w:after="0"/>
        <w:ind w:left="720" w:hanging="720"/>
      </w:pPr>
      <w:r w:rsidRPr="00C92D09">
        <w:t xml:space="preserve">Reinhart, P., Zahorik, P., &amp; Souza, P. E. (2017). Effects of reverberation, background talker number, and compression release time on signal-to-noise ratio. </w:t>
      </w:r>
      <w:r w:rsidRPr="00C92D09">
        <w:rPr>
          <w:i/>
        </w:rPr>
        <w:t>The Journal of the Acoustical Society of America, 142</w:t>
      </w:r>
      <w:r w:rsidRPr="00C92D09">
        <w:t>(1), EL130-EL135.</w:t>
      </w:r>
      <w:r w:rsidRPr="00F175CB">
        <w:t xml:space="preserve"> </w:t>
      </w:r>
    </w:p>
    <w:p w14:paraId="7C1463A9" w14:textId="77777777" w:rsidR="00F175CB" w:rsidRPr="00F175CB" w:rsidRDefault="00F175CB" w:rsidP="00F175CB">
      <w:pPr>
        <w:pStyle w:val="EndNoteBibliography"/>
        <w:spacing w:after="0"/>
        <w:ind w:left="720" w:hanging="720"/>
      </w:pPr>
      <w:r w:rsidRPr="00C92D09">
        <w:t xml:space="preserve">Souza, P., Jenstad, L. M., &amp; Boike, K. T. (2006). Measuring the acoustic effects of compression amplification on speech in noise. </w:t>
      </w:r>
      <w:r w:rsidRPr="00C92D09">
        <w:rPr>
          <w:i/>
        </w:rPr>
        <w:t>Journal of the Acoustical Society of America, 119</w:t>
      </w:r>
      <w:r w:rsidRPr="00C92D09">
        <w:t>(1), 41-44.</w:t>
      </w:r>
      <w:r w:rsidRPr="00F175CB">
        <w:t xml:space="preserve"> </w:t>
      </w:r>
    </w:p>
    <w:p w14:paraId="6CF2A8A3" w14:textId="77777777" w:rsidR="00F175CB" w:rsidRPr="007301A5" w:rsidRDefault="00F175CB" w:rsidP="00F175CB">
      <w:pPr>
        <w:pStyle w:val="EndNoteBibliography"/>
        <w:spacing w:after="0"/>
        <w:ind w:left="720" w:hanging="720"/>
      </w:pPr>
      <w:r w:rsidRPr="00C92D09">
        <w:lastRenderedPageBreak/>
        <w:t xml:space="preserve">Srinivasan, N. K., Stansell, M., &amp; Gallun, F. J. (2017). The role of early and late reflections on spatial release from masking: Effects of age and hearing loss. </w:t>
      </w:r>
      <w:r w:rsidRPr="00C92D09">
        <w:rPr>
          <w:i/>
        </w:rPr>
        <w:t>The Journal of the Acoustical Society of America, 141</w:t>
      </w:r>
      <w:r w:rsidRPr="00C92D09">
        <w:t>(3), EL185-EL191.</w:t>
      </w:r>
      <w:r w:rsidRPr="007301A5">
        <w:t xml:space="preserve"> </w:t>
      </w:r>
    </w:p>
    <w:p w14:paraId="5E96A739" w14:textId="77777777" w:rsidR="00F175CB" w:rsidRPr="007301A5" w:rsidRDefault="00F175CB" w:rsidP="00C92D09">
      <w:pPr>
        <w:pStyle w:val="EndNoteBibliography"/>
        <w:suppressLineNumbers/>
        <w:spacing w:after="0"/>
      </w:pPr>
    </w:p>
    <w:p w14:paraId="59721E71" w14:textId="23E587D9" w:rsidR="005F723F" w:rsidRPr="00EC0229" w:rsidRDefault="005F723F" w:rsidP="00C92D09">
      <w:pPr>
        <w:suppressLineNumbers/>
        <w:ind w:firstLine="0"/>
      </w:pPr>
    </w:p>
    <w:sectPr w:rsidR="005F723F" w:rsidRPr="00EC0229" w:rsidSect="003748A5">
      <w:headerReference w:type="default" r:id="rId10"/>
      <w:pgSz w:w="12240" w:h="15840"/>
      <w:pgMar w:top="1440" w:right="1440" w:bottom="1440" w:left="144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BC246" w14:textId="77777777" w:rsidR="00FF7D79" w:rsidRDefault="00FF7D79" w:rsidP="00453168">
      <w:pPr>
        <w:spacing w:after="0" w:line="240" w:lineRule="auto"/>
      </w:pPr>
      <w:r>
        <w:separator/>
      </w:r>
    </w:p>
  </w:endnote>
  <w:endnote w:type="continuationSeparator" w:id="0">
    <w:p w14:paraId="35361D0A" w14:textId="77777777" w:rsidR="00FF7D79" w:rsidRDefault="00FF7D79" w:rsidP="00453168">
      <w:pPr>
        <w:spacing w:after="0" w:line="240" w:lineRule="auto"/>
      </w:pPr>
      <w:r>
        <w:continuationSeparator/>
      </w:r>
    </w:p>
  </w:endnote>
  <w:endnote w:type="continuationNotice" w:id="1">
    <w:p w14:paraId="6B661C2D" w14:textId="77777777" w:rsidR="00FF7D79" w:rsidRDefault="00FF7D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FF1F5" w14:textId="77777777" w:rsidR="00FF7D79" w:rsidRDefault="00FF7D79" w:rsidP="00453168">
      <w:pPr>
        <w:spacing w:after="0" w:line="240" w:lineRule="auto"/>
      </w:pPr>
      <w:r>
        <w:separator/>
      </w:r>
    </w:p>
  </w:footnote>
  <w:footnote w:type="continuationSeparator" w:id="0">
    <w:p w14:paraId="7E1C20D3" w14:textId="77777777" w:rsidR="00FF7D79" w:rsidRDefault="00FF7D79" w:rsidP="00453168">
      <w:pPr>
        <w:spacing w:after="0" w:line="240" w:lineRule="auto"/>
      </w:pPr>
      <w:r>
        <w:continuationSeparator/>
      </w:r>
    </w:p>
  </w:footnote>
  <w:footnote w:type="continuationNotice" w:id="1">
    <w:p w14:paraId="405B7704" w14:textId="77777777" w:rsidR="00FF7D79" w:rsidRDefault="00FF7D79">
      <w:pPr>
        <w:spacing w:after="0" w:line="240" w:lineRule="auto"/>
      </w:pPr>
    </w:p>
  </w:footnote>
  <w:footnote w:id="2">
    <w:p w14:paraId="2B73830B" w14:textId="77777777" w:rsidR="00736422" w:rsidRDefault="00736422" w:rsidP="003748A5">
      <w:pPr>
        <w:pStyle w:val="FootnoteText"/>
      </w:pPr>
      <w:r>
        <w:rPr>
          <w:rStyle w:val="FootnoteReference"/>
        </w:rPr>
        <w:footnoteRef/>
      </w:r>
      <w:r>
        <w:t xml:space="preserve"> </w:t>
      </w:r>
      <w:r w:rsidRPr="000B1DAD">
        <w:t xml:space="preserve">The three-way interaction between SNR * noise type * </w:t>
      </w:r>
      <w:r>
        <w:t>amplification</w:t>
      </w:r>
      <w:r w:rsidRPr="000B1DAD">
        <w:t xml:space="preserve"> method was significant because the effect of </w:t>
      </w:r>
      <w:r>
        <w:t>amplification</w:t>
      </w:r>
      <w:r w:rsidRPr="000B1DAD">
        <w:t xml:space="preserve"> method varied by noise type </w:t>
      </w:r>
      <w:r>
        <w:t>to different extents depending on the SNR</w:t>
      </w:r>
      <w:r w:rsidRPr="000B1DAD">
        <w:t xml:space="preserve">. This was shown by a significant interaction between </w:t>
      </w:r>
      <w:r>
        <w:t>amplification</w:t>
      </w:r>
      <w:r w:rsidRPr="000B1DAD">
        <w:t xml:space="preserve"> method and noise type at</w:t>
      </w:r>
      <w:r>
        <w:t xml:space="preserve"> all SNRs with effect size decreasing from 5</w:t>
      </w:r>
      <w:r w:rsidRPr="000B1DAD">
        <w:t xml:space="preserve"> dB </w:t>
      </w:r>
      <w:r>
        <w:t xml:space="preserve">SNR </w:t>
      </w:r>
      <w:r w:rsidRPr="000B1DAD">
        <w:t>(</w:t>
      </w:r>
      <w:r w:rsidRPr="000B1DAD">
        <w:rPr>
          <w:i/>
          <w:iCs/>
        </w:rPr>
        <w:t>F</w:t>
      </w:r>
      <w:r>
        <w:t>[4,140</w:t>
      </w:r>
      <w:r w:rsidRPr="000B1DAD">
        <w:t xml:space="preserve">] = </w:t>
      </w:r>
      <w:r>
        <w:t>8.49</w:t>
      </w:r>
      <w:r w:rsidRPr="000B1DAD">
        <w:t xml:space="preserve">, </w:t>
      </w:r>
      <w:r w:rsidRPr="000B1DAD">
        <w:rPr>
          <w:i/>
          <w:iCs/>
        </w:rPr>
        <w:t xml:space="preserve">p </w:t>
      </w:r>
      <w:r>
        <w:t>&lt; 0.00</w:t>
      </w:r>
      <w:r w:rsidRPr="000B1DAD">
        <w:t>1, η</w:t>
      </w:r>
      <w:r w:rsidRPr="000B1DAD">
        <w:rPr>
          <w:vertAlign w:val="subscript"/>
        </w:rPr>
        <w:t>p</w:t>
      </w:r>
      <w:r w:rsidRPr="000B1DAD">
        <w:rPr>
          <w:vertAlign w:val="superscript"/>
        </w:rPr>
        <w:t>2</w:t>
      </w:r>
      <w:r w:rsidRPr="000B1DAD">
        <w:t xml:space="preserve"> = 0.</w:t>
      </w:r>
      <w:r>
        <w:t>038</w:t>
      </w:r>
      <w:r w:rsidRPr="000B1DAD">
        <w:t>)</w:t>
      </w:r>
      <w:r>
        <w:t xml:space="preserve"> to -5 dB SNR </w:t>
      </w:r>
      <w:r w:rsidRPr="000B1DAD">
        <w:t>(</w:t>
      </w:r>
      <w:r w:rsidRPr="000B1DAD">
        <w:rPr>
          <w:i/>
          <w:iCs/>
        </w:rPr>
        <w:t>F</w:t>
      </w:r>
      <w:r>
        <w:t>[4</w:t>
      </w:r>
      <w:r w:rsidRPr="000B1DAD">
        <w:t>,</w:t>
      </w:r>
      <w:r>
        <w:t>140</w:t>
      </w:r>
      <w:r w:rsidRPr="000B1DAD">
        <w:t xml:space="preserve">] = </w:t>
      </w:r>
      <w:r>
        <w:t>2.66</w:t>
      </w:r>
      <w:r w:rsidRPr="000B1DAD">
        <w:t xml:space="preserve">, </w:t>
      </w:r>
      <w:r w:rsidRPr="000B1DAD">
        <w:rPr>
          <w:i/>
          <w:iCs/>
        </w:rPr>
        <w:t xml:space="preserve">p </w:t>
      </w:r>
      <w:r>
        <w:t>&lt; 0.05</w:t>
      </w:r>
      <w:r w:rsidRPr="000B1DAD">
        <w:t>, η</w:t>
      </w:r>
      <w:r w:rsidRPr="000B1DAD">
        <w:rPr>
          <w:vertAlign w:val="subscript"/>
        </w:rPr>
        <w:t>p</w:t>
      </w:r>
      <w:r w:rsidRPr="000B1DAD">
        <w:rPr>
          <w:vertAlign w:val="superscript"/>
        </w:rPr>
        <w:t>2</w:t>
      </w:r>
      <w:r>
        <w:t xml:space="preserve"> = 0.012</w:t>
      </w:r>
      <w:r w:rsidRPr="000B1DAD">
        <w:t xml:space="preserve">). </w:t>
      </w:r>
    </w:p>
  </w:footnote>
  <w:footnote w:id="3">
    <w:p w14:paraId="09771138" w14:textId="77777777" w:rsidR="00736422" w:rsidRDefault="00736422" w:rsidP="003748A5">
      <w:pPr>
        <w:pStyle w:val="FootnoteText"/>
      </w:pPr>
      <w:r>
        <w:rPr>
          <w:rStyle w:val="FootnoteReference"/>
        </w:rPr>
        <w:footnoteRef/>
      </w:r>
      <w:r>
        <w:t xml:space="preserve"> </w:t>
      </w:r>
      <w:r w:rsidRPr="00CA2BF4">
        <w:t>Although there was a s</w:t>
      </w:r>
      <w:r>
        <w:t>ignificant interaction between r</w:t>
      </w:r>
      <w:r w:rsidRPr="00CA2BF4">
        <w:t xml:space="preserve">everberation condition * </w:t>
      </w:r>
      <w:r>
        <w:t xml:space="preserve">amplification </w:t>
      </w:r>
      <w:r w:rsidRPr="00CA2BF4">
        <w:t>me</w:t>
      </w:r>
      <w:r>
        <w:t>thod, post-hoc t-tests at each r</w:t>
      </w:r>
      <w:r w:rsidRPr="00CA2BF4">
        <w:t xml:space="preserve">everberation condition showed no significant effect of </w:t>
      </w:r>
      <w:r>
        <w:t>amplification</w:t>
      </w:r>
      <w:r w:rsidRPr="00CA2BF4">
        <w:t xml:space="preserve"> method on AUD (</w:t>
      </w:r>
      <w:r w:rsidRPr="00CA2BF4">
        <w:rPr>
          <w:i/>
        </w:rPr>
        <w:t>p</w:t>
      </w:r>
      <w:r>
        <w:t xml:space="preserve"> </w:t>
      </w:r>
      <w:r w:rsidRPr="00CA2BF4">
        <w:t>&gt;</w:t>
      </w:r>
      <w:r>
        <w:t xml:space="preserve"> </w:t>
      </w:r>
      <w:r w:rsidRPr="00CA2BF4">
        <w:t>0.05) probably because of the very small effect size (</w:t>
      </w:r>
      <w:r w:rsidRPr="000B1DAD">
        <w:t>η</w:t>
      </w:r>
      <w:r w:rsidRPr="000B1DAD">
        <w:rPr>
          <w:vertAlign w:val="subscript"/>
        </w:rPr>
        <w:t>p</w:t>
      </w:r>
      <w:r w:rsidRPr="000B1DAD">
        <w:rPr>
          <w:vertAlign w:val="superscript"/>
        </w:rPr>
        <w:t>2</w:t>
      </w:r>
      <w:r w:rsidRPr="00CA2BF4">
        <w:t xml:space="preserve"> &lt; 0.01).</w:t>
      </w:r>
    </w:p>
  </w:footnote>
  <w:footnote w:id="4">
    <w:p w14:paraId="66942ED4" w14:textId="77777777" w:rsidR="00D22870" w:rsidRDefault="00D22870" w:rsidP="00D22870">
      <w:pPr>
        <w:pStyle w:val="FootnoteText"/>
      </w:pPr>
      <w:r>
        <w:rPr>
          <w:rStyle w:val="FootnoteReference"/>
        </w:rPr>
        <w:footnoteRef/>
      </w:r>
      <w:r>
        <w:t xml:space="preserve"> </w:t>
      </w:r>
      <w:bookmarkStart w:id="17" w:name="_Hlk531266908"/>
      <w:r>
        <w:t>The average difference in AUD between the adaptive compression methods and linear amplification (small effect size) was 0.01. Similarly, the average difference in speech recognition between the adaptive compression methods and linear amplification was 2.7 RAUs (or 2.4%). In comparison, the average increase in AUD from the least to the highest SNR (large effect size) was 0.26 and the improvement in speech intelligibility was by 75.79 RAUs (or 62.57%)</w:t>
      </w:r>
      <w:bookmarkEnd w:id="17"/>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43B8A" w14:textId="70107E50" w:rsidR="00736422" w:rsidRPr="00DE657B" w:rsidRDefault="00736422" w:rsidP="00DE657B">
    <w:pPr>
      <w:pStyle w:val="Header"/>
      <w:ind w:firstLine="0"/>
    </w:pPr>
    <w:r>
      <w:tab/>
    </w:r>
    <w:sdt>
      <w:sdtPr>
        <w:id w:val="-1718971778"/>
        <w:docPartObj>
          <w:docPartGallery w:val="Page Numbers (Top of Page)"/>
          <w:docPartUnique/>
        </w:docPartObj>
      </w:sdtPr>
      <w:sdtEndPr>
        <w:rPr>
          <w:noProof/>
        </w:rPr>
      </w:sdtEndPr>
      <w:sdtContent>
        <w:r w:rsidR="00852CA4">
          <w:tab/>
        </w:r>
        <w:r>
          <w:fldChar w:fldCharType="begin"/>
        </w:r>
        <w:r>
          <w:instrText xml:space="preserve"> PAGE   \* MERGEFORMAT </w:instrText>
        </w:r>
        <w:r>
          <w:fldChar w:fldCharType="separate"/>
        </w:r>
        <w:r w:rsidR="006F18CF">
          <w:rPr>
            <w:noProof/>
          </w:rPr>
          <w:t>7</w:t>
        </w:r>
        <w:r>
          <w:rPr>
            <w:noProof/>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52C03"/>
    <w:multiLevelType w:val="hybridMultilevel"/>
    <w:tmpl w:val="185AB2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8FE2879"/>
    <w:multiLevelType w:val="hybridMultilevel"/>
    <w:tmpl w:val="95D6B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CF105B9"/>
    <w:multiLevelType w:val="hybridMultilevel"/>
    <w:tmpl w:val="73807F5A"/>
    <w:lvl w:ilvl="0" w:tplc="40707BB4">
      <w:start w:val="1"/>
      <w:numFmt w:val="upperRoman"/>
      <w:pStyle w:val="Heading1"/>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AC313F"/>
    <w:multiLevelType w:val="hybridMultilevel"/>
    <w:tmpl w:val="FA5074DA"/>
    <w:lvl w:ilvl="0" w:tplc="4C269C1C">
      <w:start w:val="1"/>
      <w:numFmt w:val="decimal"/>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0"/>
  </w:num>
  <w:num w:numId="5">
    <w:abstractNumId w:val="3"/>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h">
    <w15:presenceInfo w15:providerId="None" w15:userId="Josh"/>
  </w15:person>
  <w15:person w15:author="Varsha Rallapalli">
    <w15:presenceInfo w15:providerId="Windows Live" w15:userId="884fa4af52ce5a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M0MzI3MLUwNbI0NDVQ0lEKTi0uzszPAykwqgUAr5skmCwAAAA="/>
    <w:docVar w:name="EN.InstantFormat" w:val="&lt;ENInstantFormat&gt;&lt;Enabled&gt;0&lt;/Enabled&gt;&lt;ScanUnformatted&gt;1&lt;/ScanUnformatted&gt;&lt;ScanChanges&gt;1&lt;/ScanChanges&gt;&lt;Suspended&gt;0&lt;/Suspended&gt;&lt;/ENInstantFormat&gt;"/>
    <w:docVar w:name="EN.Layout" w:val="&lt;ENLayout&gt;&lt;Style&gt;APA 6th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0C26"/>
    <w:rsid w:val="00002191"/>
    <w:rsid w:val="0000517E"/>
    <w:rsid w:val="000079D5"/>
    <w:rsid w:val="000209AC"/>
    <w:rsid w:val="00020E7C"/>
    <w:rsid w:val="00022646"/>
    <w:rsid w:val="00022FB1"/>
    <w:rsid w:val="000344E0"/>
    <w:rsid w:val="0003798E"/>
    <w:rsid w:val="00045FFB"/>
    <w:rsid w:val="00047A7A"/>
    <w:rsid w:val="00057792"/>
    <w:rsid w:val="0006119D"/>
    <w:rsid w:val="00064F63"/>
    <w:rsid w:val="00066AB0"/>
    <w:rsid w:val="000670A6"/>
    <w:rsid w:val="00067D3B"/>
    <w:rsid w:val="0007347E"/>
    <w:rsid w:val="00073FA1"/>
    <w:rsid w:val="00082226"/>
    <w:rsid w:val="00086983"/>
    <w:rsid w:val="00091EC6"/>
    <w:rsid w:val="00094A30"/>
    <w:rsid w:val="000A0650"/>
    <w:rsid w:val="000A2D7F"/>
    <w:rsid w:val="000A65E0"/>
    <w:rsid w:val="000B410D"/>
    <w:rsid w:val="000C3C9C"/>
    <w:rsid w:val="000C5E83"/>
    <w:rsid w:val="000C6D3C"/>
    <w:rsid w:val="000E09F5"/>
    <w:rsid w:val="000E18C6"/>
    <w:rsid w:val="000F4894"/>
    <w:rsid w:val="001034B1"/>
    <w:rsid w:val="001034FC"/>
    <w:rsid w:val="00121DBF"/>
    <w:rsid w:val="00122691"/>
    <w:rsid w:val="00127BA0"/>
    <w:rsid w:val="00132529"/>
    <w:rsid w:val="00157171"/>
    <w:rsid w:val="0016204A"/>
    <w:rsid w:val="0016681A"/>
    <w:rsid w:val="00186ABF"/>
    <w:rsid w:val="00191D3A"/>
    <w:rsid w:val="001A69C1"/>
    <w:rsid w:val="001B0ED1"/>
    <w:rsid w:val="001B7506"/>
    <w:rsid w:val="001C43DF"/>
    <w:rsid w:val="001C69E1"/>
    <w:rsid w:val="001F0407"/>
    <w:rsid w:val="001F316F"/>
    <w:rsid w:val="001F6634"/>
    <w:rsid w:val="00203EE9"/>
    <w:rsid w:val="00204278"/>
    <w:rsid w:val="00205E9C"/>
    <w:rsid w:val="002275EB"/>
    <w:rsid w:val="00236FF2"/>
    <w:rsid w:val="00240EC1"/>
    <w:rsid w:val="0024191B"/>
    <w:rsid w:val="00241C96"/>
    <w:rsid w:val="00255CC1"/>
    <w:rsid w:val="00262363"/>
    <w:rsid w:val="002758E5"/>
    <w:rsid w:val="00297FAE"/>
    <w:rsid w:val="002A05E6"/>
    <w:rsid w:val="002A4913"/>
    <w:rsid w:val="002A62C3"/>
    <w:rsid w:val="002A64C6"/>
    <w:rsid w:val="002B5BE6"/>
    <w:rsid w:val="002B6913"/>
    <w:rsid w:val="002B79E1"/>
    <w:rsid w:val="002D0A70"/>
    <w:rsid w:val="002D42F5"/>
    <w:rsid w:val="002D5A1C"/>
    <w:rsid w:val="002E4934"/>
    <w:rsid w:val="00305610"/>
    <w:rsid w:val="0030649F"/>
    <w:rsid w:val="00316C2F"/>
    <w:rsid w:val="0031736B"/>
    <w:rsid w:val="00320E7D"/>
    <w:rsid w:val="00324DB6"/>
    <w:rsid w:val="00327F8C"/>
    <w:rsid w:val="00333B2A"/>
    <w:rsid w:val="003418FD"/>
    <w:rsid w:val="003466E0"/>
    <w:rsid w:val="003544C4"/>
    <w:rsid w:val="003556A4"/>
    <w:rsid w:val="0036276D"/>
    <w:rsid w:val="00370CF3"/>
    <w:rsid w:val="003748A5"/>
    <w:rsid w:val="003767AD"/>
    <w:rsid w:val="00377CEE"/>
    <w:rsid w:val="00387CC1"/>
    <w:rsid w:val="00391CFA"/>
    <w:rsid w:val="003943F8"/>
    <w:rsid w:val="003B0DD2"/>
    <w:rsid w:val="003B71BF"/>
    <w:rsid w:val="003C0A21"/>
    <w:rsid w:val="003D0647"/>
    <w:rsid w:val="003D3FC5"/>
    <w:rsid w:val="003D7278"/>
    <w:rsid w:val="003E69DB"/>
    <w:rsid w:val="003F371F"/>
    <w:rsid w:val="003F6C59"/>
    <w:rsid w:val="003F72C6"/>
    <w:rsid w:val="00404886"/>
    <w:rsid w:val="00412479"/>
    <w:rsid w:val="00413306"/>
    <w:rsid w:val="004155D2"/>
    <w:rsid w:val="00416230"/>
    <w:rsid w:val="0041661A"/>
    <w:rsid w:val="00425F85"/>
    <w:rsid w:val="00434FAA"/>
    <w:rsid w:val="00436276"/>
    <w:rsid w:val="0044490A"/>
    <w:rsid w:val="00446D97"/>
    <w:rsid w:val="00452E04"/>
    <w:rsid w:val="00453168"/>
    <w:rsid w:val="0047076A"/>
    <w:rsid w:val="00481384"/>
    <w:rsid w:val="00487268"/>
    <w:rsid w:val="00493F07"/>
    <w:rsid w:val="004A0427"/>
    <w:rsid w:val="004A1260"/>
    <w:rsid w:val="004C50AD"/>
    <w:rsid w:val="004C53C7"/>
    <w:rsid w:val="004C5AE4"/>
    <w:rsid w:val="004C6217"/>
    <w:rsid w:val="004D6B65"/>
    <w:rsid w:val="004E4EB7"/>
    <w:rsid w:val="005116C2"/>
    <w:rsid w:val="0051373C"/>
    <w:rsid w:val="005168F1"/>
    <w:rsid w:val="0052537E"/>
    <w:rsid w:val="00531769"/>
    <w:rsid w:val="005455D5"/>
    <w:rsid w:val="00545B9A"/>
    <w:rsid w:val="005623F7"/>
    <w:rsid w:val="00562718"/>
    <w:rsid w:val="00571B5F"/>
    <w:rsid w:val="005720F9"/>
    <w:rsid w:val="00573E53"/>
    <w:rsid w:val="005751FF"/>
    <w:rsid w:val="0057539D"/>
    <w:rsid w:val="0058280F"/>
    <w:rsid w:val="0058771C"/>
    <w:rsid w:val="005921C7"/>
    <w:rsid w:val="00592F76"/>
    <w:rsid w:val="005A1646"/>
    <w:rsid w:val="005A3A2A"/>
    <w:rsid w:val="005B063C"/>
    <w:rsid w:val="005C1990"/>
    <w:rsid w:val="005C27FA"/>
    <w:rsid w:val="005C5578"/>
    <w:rsid w:val="005D2333"/>
    <w:rsid w:val="005D681E"/>
    <w:rsid w:val="005E3986"/>
    <w:rsid w:val="005E58D5"/>
    <w:rsid w:val="005F2E22"/>
    <w:rsid w:val="005F3083"/>
    <w:rsid w:val="005F3A91"/>
    <w:rsid w:val="005F723F"/>
    <w:rsid w:val="00607CF2"/>
    <w:rsid w:val="00612A73"/>
    <w:rsid w:val="006257CA"/>
    <w:rsid w:val="0062779E"/>
    <w:rsid w:val="006319FE"/>
    <w:rsid w:val="00640954"/>
    <w:rsid w:val="0064193E"/>
    <w:rsid w:val="0064572C"/>
    <w:rsid w:val="0067040B"/>
    <w:rsid w:val="00684BAE"/>
    <w:rsid w:val="00685D30"/>
    <w:rsid w:val="00694EBE"/>
    <w:rsid w:val="006A16FD"/>
    <w:rsid w:val="006A3AC8"/>
    <w:rsid w:val="006A44A3"/>
    <w:rsid w:val="006A4E2A"/>
    <w:rsid w:val="006A78E8"/>
    <w:rsid w:val="006B0C68"/>
    <w:rsid w:val="006B7E55"/>
    <w:rsid w:val="006C2495"/>
    <w:rsid w:val="006C4419"/>
    <w:rsid w:val="006C74A4"/>
    <w:rsid w:val="006D29EC"/>
    <w:rsid w:val="006F18CF"/>
    <w:rsid w:val="006F1E83"/>
    <w:rsid w:val="006F50BF"/>
    <w:rsid w:val="006F5C11"/>
    <w:rsid w:val="006F651C"/>
    <w:rsid w:val="006F6AA7"/>
    <w:rsid w:val="006F7DA8"/>
    <w:rsid w:val="0071219C"/>
    <w:rsid w:val="0071712A"/>
    <w:rsid w:val="00723D2E"/>
    <w:rsid w:val="00727F67"/>
    <w:rsid w:val="00730F67"/>
    <w:rsid w:val="00730F97"/>
    <w:rsid w:val="00735BC0"/>
    <w:rsid w:val="00736422"/>
    <w:rsid w:val="0074119C"/>
    <w:rsid w:val="00743EDA"/>
    <w:rsid w:val="007548B8"/>
    <w:rsid w:val="007651D7"/>
    <w:rsid w:val="007655F6"/>
    <w:rsid w:val="00775F4B"/>
    <w:rsid w:val="007801BB"/>
    <w:rsid w:val="00782D19"/>
    <w:rsid w:val="007841B2"/>
    <w:rsid w:val="0078774D"/>
    <w:rsid w:val="0079639F"/>
    <w:rsid w:val="007A5483"/>
    <w:rsid w:val="007B1942"/>
    <w:rsid w:val="007B214C"/>
    <w:rsid w:val="007E5286"/>
    <w:rsid w:val="007E59EE"/>
    <w:rsid w:val="00813983"/>
    <w:rsid w:val="00813F56"/>
    <w:rsid w:val="00816967"/>
    <w:rsid w:val="00820A05"/>
    <w:rsid w:val="0082712A"/>
    <w:rsid w:val="00840B1B"/>
    <w:rsid w:val="00844DA5"/>
    <w:rsid w:val="008519E3"/>
    <w:rsid w:val="00852CA4"/>
    <w:rsid w:val="00860568"/>
    <w:rsid w:val="00861DF8"/>
    <w:rsid w:val="00866BCF"/>
    <w:rsid w:val="0087184B"/>
    <w:rsid w:val="00880835"/>
    <w:rsid w:val="00884DBF"/>
    <w:rsid w:val="00885728"/>
    <w:rsid w:val="008936A0"/>
    <w:rsid w:val="008A230C"/>
    <w:rsid w:val="008A79EF"/>
    <w:rsid w:val="008B4025"/>
    <w:rsid w:val="008C2815"/>
    <w:rsid w:val="008C3B27"/>
    <w:rsid w:val="008C750D"/>
    <w:rsid w:val="008D2344"/>
    <w:rsid w:val="008D3744"/>
    <w:rsid w:val="008D4F69"/>
    <w:rsid w:val="008E28F4"/>
    <w:rsid w:val="008E4E23"/>
    <w:rsid w:val="008E632A"/>
    <w:rsid w:val="008F5902"/>
    <w:rsid w:val="00910D2D"/>
    <w:rsid w:val="00916494"/>
    <w:rsid w:val="00917338"/>
    <w:rsid w:val="009226F1"/>
    <w:rsid w:val="009375E2"/>
    <w:rsid w:val="009515F4"/>
    <w:rsid w:val="00965BA7"/>
    <w:rsid w:val="0097176C"/>
    <w:rsid w:val="00981F0E"/>
    <w:rsid w:val="00984226"/>
    <w:rsid w:val="00985287"/>
    <w:rsid w:val="00990A15"/>
    <w:rsid w:val="00993F45"/>
    <w:rsid w:val="009B3D23"/>
    <w:rsid w:val="009B3DA0"/>
    <w:rsid w:val="009C1865"/>
    <w:rsid w:val="009C2D23"/>
    <w:rsid w:val="009C6406"/>
    <w:rsid w:val="009E2BFA"/>
    <w:rsid w:val="009E7E9C"/>
    <w:rsid w:val="009F2A65"/>
    <w:rsid w:val="009F5A06"/>
    <w:rsid w:val="00A119C0"/>
    <w:rsid w:val="00A35369"/>
    <w:rsid w:val="00A56DBF"/>
    <w:rsid w:val="00A62ED9"/>
    <w:rsid w:val="00A814B2"/>
    <w:rsid w:val="00A86960"/>
    <w:rsid w:val="00A86FB5"/>
    <w:rsid w:val="00A93B65"/>
    <w:rsid w:val="00A94957"/>
    <w:rsid w:val="00AA10B0"/>
    <w:rsid w:val="00AA40A8"/>
    <w:rsid w:val="00AA4E57"/>
    <w:rsid w:val="00AB3B50"/>
    <w:rsid w:val="00AC2642"/>
    <w:rsid w:val="00AC6F69"/>
    <w:rsid w:val="00AD6EDF"/>
    <w:rsid w:val="00AE52DE"/>
    <w:rsid w:val="00AF57DB"/>
    <w:rsid w:val="00AF7DEF"/>
    <w:rsid w:val="00B0387C"/>
    <w:rsid w:val="00B043F5"/>
    <w:rsid w:val="00B07C6F"/>
    <w:rsid w:val="00B1111A"/>
    <w:rsid w:val="00B13B3E"/>
    <w:rsid w:val="00B14779"/>
    <w:rsid w:val="00B155D4"/>
    <w:rsid w:val="00B167C9"/>
    <w:rsid w:val="00B23DD0"/>
    <w:rsid w:val="00B300E6"/>
    <w:rsid w:val="00B30AE3"/>
    <w:rsid w:val="00B32D86"/>
    <w:rsid w:val="00B462BB"/>
    <w:rsid w:val="00B53D9F"/>
    <w:rsid w:val="00B62C0A"/>
    <w:rsid w:val="00B64CB2"/>
    <w:rsid w:val="00B6538E"/>
    <w:rsid w:val="00B72337"/>
    <w:rsid w:val="00B751D8"/>
    <w:rsid w:val="00B8654A"/>
    <w:rsid w:val="00B9196F"/>
    <w:rsid w:val="00BA57F9"/>
    <w:rsid w:val="00BD0467"/>
    <w:rsid w:val="00BD1955"/>
    <w:rsid w:val="00BE090E"/>
    <w:rsid w:val="00BE2C0D"/>
    <w:rsid w:val="00BF0E98"/>
    <w:rsid w:val="00C026C9"/>
    <w:rsid w:val="00C1436C"/>
    <w:rsid w:val="00C16E37"/>
    <w:rsid w:val="00C17F00"/>
    <w:rsid w:val="00C244CD"/>
    <w:rsid w:val="00C26C15"/>
    <w:rsid w:val="00C3008C"/>
    <w:rsid w:val="00C33405"/>
    <w:rsid w:val="00C35864"/>
    <w:rsid w:val="00C40C75"/>
    <w:rsid w:val="00C43D33"/>
    <w:rsid w:val="00C55143"/>
    <w:rsid w:val="00C575D7"/>
    <w:rsid w:val="00C63CA7"/>
    <w:rsid w:val="00C70AB8"/>
    <w:rsid w:val="00C808D0"/>
    <w:rsid w:val="00C813B5"/>
    <w:rsid w:val="00C92D09"/>
    <w:rsid w:val="00C9784F"/>
    <w:rsid w:val="00CA4175"/>
    <w:rsid w:val="00CD247B"/>
    <w:rsid w:val="00CD55E2"/>
    <w:rsid w:val="00CE513A"/>
    <w:rsid w:val="00CF537A"/>
    <w:rsid w:val="00CF5CBF"/>
    <w:rsid w:val="00D02771"/>
    <w:rsid w:val="00D11854"/>
    <w:rsid w:val="00D13810"/>
    <w:rsid w:val="00D20FEA"/>
    <w:rsid w:val="00D22870"/>
    <w:rsid w:val="00D33D3C"/>
    <w:rsid w:val="00D4556B"/>
    <w:rsid w:val="00D459B6"/>
    <w:rsid w:val="00D47017"/>
    <w:rsid w:val="00D474E9"/>
    <w:rsid w:val="00D5305A"/>
    <w:rsid w:val="00D55F0F"/>
    <w:rsid w:val="00D6673D"/>
    <w:rsid w:val="00D738D6"/>
    <w:rsid w:val="00D774E7"/>
    <w:rsid w:val="00D81EBA"/>
    <w:rsid w:val="00D852C2"/>
    <w:rsid w:val="00D90019"/>
    <w:rsid w:val="00D91ABE"/>
    <w:rsid w:val="00DA1E40"/>
    <w:rsid w:val="00DA64F0"/>
    <w:rsid w:val="00DA679F"/>
    <w:rsid w:val="00DB1662"/>
    <w:rsid w:val="00DB452F"/>
    <w:rsid w:val="00DC0EF3"/>
    <w:rsid w:val="00DC5980"/>
    <w:rsid w:val="00DD2C28"/>
    <w:rsid w:val="00DD693B"/>
    <w:rsid w:val="00DD6F4A"/>
    <w:rsid w:val="00DE3BF5"/>
    <w:rsid w:val="00DE657B"/>
    <w:rsid w:val="00E071E6"/>
    <w:rsid w:val="00E22804"/>
    <w:rsid w:val="00E24444"/>
    <w:rsid w:val="00E34764"/>
    <w:rsid w:val="00E478AA"/>
    <w:rsid w:val="00E50325"/>
    <w:rsid w:val="00E5070F"/>
    <w:rsid w:val="00E53EDD"/>
    <w:rsid w:val="00E628BD"/>
    <w:rsid w:val="00E6394B"/>
    <w:rsid w:val="00E774BE"/>
    <w:rsid w:val="00E8008A"/>
    <w:rsid w:val="00E80329"/>
    <w:rsid w:val="00E83774"/>
    <w:rsid w:val="00E844D5"/>
    <w:rsid w:val="00E8599A"/>
    <w:rsid w:val="00E859AC"/>
    <w:rsid w:val="00E92FD7"/>
    <w:rsid w:val="00EA0C26"/>
    <w:rsid w:val="00EA3878"/>
    <w:rsid w:val="00EA4687"/>
    <w:rsid w:val="00EC0229"/>
    <w:rsid w:val="00EC1C69"/>
    <w:rsid w:val="00EC2A92"/>
    <w:rsid w:val="00EC7957"/>
    <w:rsid w:val="00EF0B9E"/>
    <w:rsid w:val="00F12746"/>
    <w:rsid w:val="00F155D3"/>
    <w:rsid w:val="00F175CB"/>
    <w:rsid w:val="00F2484D"/>
    <w:rsid w:val="00F260C7"/>
    <w:rsid w:val="00F264C5"/>
    <w:rsid w:val="00F436F8"/>
    <w:rsid w:val="00F43CB4"/>
    <w:rsid w:val="00F43F61"/>
    <w:rsid w:val="00F76371"/>
    <w:rsid w:val="00F82B19"/>
    <w:rsid w:val="00F87BD1"/>
    <w:rsid w:val="00F96BB3"/>
    <w:rsid w:val="00FA1DD2"/>
    <w:rsid w:val="00FC31CE"/>
    <w:rsid w:val="00FC3785"/>
    <w:rsid w:val="00FC6C6B"/>
    <w:rsid w:val="00FD175C"/>
    <w:rsid w:val="00FD2CD1"/>
    <w:rsid w:val="00FE21FC"/>
    <w:rsid w:val="00FF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AACE8"/>
  <w15:chartTrackingRefBased/>
  <w15:docId w15:val="{761B7822-E9CC-405E-9293-2C2BA47C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3168"/>
    <w:pPr>
      <w:spacing w:line="480" w:lineRule="auto"/>
      <w:ind w:firstLine="720"/>
    </w:pPr>
    <w:rPr>
      <w:rFonts w:ascii="Times New Roman" w:hAnsi="Times New Roman"/>
      <w:color w:val="000000" w:themeColor="text1"/>
      <w:sz w:val="24"/>
    </w:rPr>
  </w:style>
  <w:style w:type="paragraph" w:styleId="Heading1">
    <w:name w:val="heading 1"/>
    <w:basedOn w:val="Normal"/>
    <w:next w:val="Normal"/>
    <w:link w:val="Heading1Char"/>
    <w:uiPriority w:val="9"/>
    <w:qFormat/>
    <w:rsid w:val="00453168"/>
    <w:pPr>
      <w:keepNext/>
      <w:keepLines/>
      <w:numPr>
        <w:numId w:val="2"/>
      </w:numPr>
      <w:tabs>
        <w:tab w:val="left" w:pos="360"/>
      </w:tabs>
      <w:spacing w:after="0"/>
      <w:ind w:left="504"/>
      <w:outlineLvl w:val="0"/>
    </w:pPr>
    <w:rPr>
      <w:rFonts w:eastAsia="Calibri" w:cstheme="majorBidi"/>
      <w:b/>
      <w:szCs w:val="32"/>
    </w:rPr>
  </w:style>
  <w:style w:type="paragraph" w:styleId="Heading3">
    <w:name w:val="heading 3"/>
    <w:basedOn w:val="Normal"/>
    <w:next w:val="Normal"/>
    <w:link w:val="Heading3Char"/>
    <w:uiPriority w:val="9"/>
    <w:unhideWhenUsed/>
    <w:qFormat/>
    <w:rsid w:val="00453168"/>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4531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168"/>
    <w:rPr>
      <w:rFonts w:ascii="Times New Roman" w:eastAsia="Calibri" w:hAnsi="Times New Roman" w:cstheme="majorBidi"/>
      <w:b/>
      <w:color w:val="000000" w:themeColor="text1"/>
      <w:sz w:val="24"/>
      <w:szCs w:val="32"/>
    </w:rPr>
  </w:style>
  <w:style w:type="paragraph" w:styleId="ListParagraph">
    <w:name w:val="List Paragraph"/>
    <w:basedOn w:val="Normal"/>
    <w:uiPriority w:val="34"/>
    <w:qFormat/>
    <w:rsid w:val="00453168"/>
    <w:pPr>
      <w:ind w:left="720"/>
      <w:contextualSpacing/>
    </w:pPr>
  </w:style>
  <w:style w:type="paragraph" w:styleId="Header">
    <w:name w:val="header"/>
    <w:basedOn w:val="Normal"/>
    <w:link w:val="HeaderChar"/>
    <w:uiPriority w:val="99"/>
    <w:unhideWhenUsed/>
    <w:rsid w:val="004531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168"/>
    <w:rPr>
      <w:rFonts w:ascii="Times New Roman" w:hAnsi="Times New Roman"/>
      <w:color w:val="000000" w:themeColor="text1"/>
      <w:sz w:val="24"/>
    </w:rPr>
  </w:style>
  <w:style w:type="paragraph" w:styleId="Footer">
    <w:name w:val="footer"/>
    <w:basedOn w:val="Normal"/>
    <w:link w:val="FooterChar"/>
    <w:uiPriority w:val="99"/>
    <w:unhideWhenUsed/>
    <w:rsid w:val="004531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168"/>
    <w:rPr>
      <w:rFonts w:ascii="Times New Roman" w:hAnsi="Times New Roman"/>
      <w:color w:val="000000" w:themeColor="text1"/>
      <w:sz w:val="24"/>
    </w:rPr>
  </w:style>
  <w:style w:type="character" w:styleId="CommentReference">
    <w:name w:val="annotation reference"/>
    <w:basedOn w:val="DefaultParagraphFont"/>
    <w:uiPriority w:val="99"/>
    <w:semiHidden/>
    <w:unhideWhenUsed/>
    <w:rsid w:val="00453168"/>
    <w:rPr>
      <w:sz w:val="16"/>
      <w:szCs w:val="16"/>
    </w:rPr>
  </w:style>
  <w:style w:type="paragraph" w:styleId="CommentText">
    <w:name w:val="annotation text"/>
    <w:basedOn w:val="Normal"/>
    <w:link w:val="CommentTextChar"/>
    <w:uiPriority w:val="99"/>
    <w:semiHidden/>
    <w:unhideWhenUsed/>
    <w:rsid w:val="00453168"/>
    <w:pPr>
      <w:spacing w:line="240" w:lineRule="auto"/>
    </w:pPr>
    <w:rPr>
      <w:sz w:val="20"/>
      <w:szCs w:val="20"/>
    </w:rPr>
  </w:style>
  <w:style w:type="character" w:customStyle="1" w:styleId="CommentTextChar">
    <w:name w:val="Comment Text Char"/>
    <w:basedOn w:val="DefaultParagraphFont"/>
    <w:link w:val="CommentText"/>
    <w:uiPriority w:val="99"/>
    <w:semiHidden/>
    <w:rsid w:val="00453168"/>
    <w:rPr>
      <w:rFonts w:ascii="Times New Roman" w:hAnsi="Times New Roman"/>
      <w:color w:val="000000" w:themeColor="text1"/>
      <w:sz w:val="20"/>
      <w:szCs w:val="20"/>
    </w:rPr>
  </w:style>
  <w:style w:type="paragraph" w:customStyle="1" w:styleId="Default">
    <w:name w:val="Default"/>
    <w:rsid w:val="00453168"/>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BalloonText">
    <w:name w:val="Balloon Text"/>
    <w:basedOn w:val="Normal"/>
    <w:link w:val="BalloonTextChar"/>
    <w:uiPriority w:val="99"/>
    <w:semiHidden/>
    <w:unhideWhenUsed/>
    <w:rsid w:val="004531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3168"/>
    <w:rPr>
      <w:rFonts w:ascii="Segoe UI" w:hAnsi="Segoe UI" w:cs="Segoe UI"/>
      <w:color w:val="000000" w:themeColor="text1"/>
      <w:sz w:val="18"/>
      <w:szCs w:val="18"/>
    </w:rPr>
  </w:style>
  <w:style w:type="character" w:styleId="LineNumber">
    <w:name w:val="line number"/>
    <w:basedOn w:val="DefaultParagraphFont"/>
    <w:uiPriority w:val="99"/>
    <w:semiHidden/>
    <w:unhideWhenUsed/>
    <w:rsid w:val="00453168"/>
  </w:style>
  <w:style w:type="character" w:customStyle="1" w:styleId="Heading3Char">
    <w:name w:val="Heading 3 Char"/>
    <w:basedOn w:val="DefaultParagraphFont"/>
    <w:link w:val="Heading3"/>
    <w:uiPriority w:val="9"/>
    <w:rsid w:val="0045316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453168"/>
    <w:rPr>
      <w:rFonts w:asciiTheme="majorHAnsi" w:eastAsiaTheme="majorEastAsia" w:hAnsiTheme="majorHAnsi" w:cstheme="majorBidi"/>
      <w:i/>
      <w:iCs/>
      <w:color w:val="2F5496" w:themeColor="accent1" w:themeShade="BF"/>
      <w:sz w:val="24"/>
    </w:rPr>
  </w:style>
  <w:style w:type="paragraph" w:styleId="FootnoteText">
    <w:name w:val="footnote text"/>
    <w:basedOn w:val="Normal"/>
    <w:link w:val="FootnoteTextChar"/>
    <w:uiPriority w:val="99"/>
    <w:unhideWhenUsed/>
    <w:rsid w:val="00404886"/>
    <w:pPr>
      <w:spacing w:after="0" w:line="240" w:lineRule="auto"/>
    </w:pPr>
    <w:rPr>
      <w:sz w:val="20"/>
      <w:szCs w:val="20"/>
    </w:rPr>
  </w:style>
  <w:style w:type="character" w:customStyle="1" w:styleId="FootnoteTextChar">
    <w:name w:val="Footnote Text Char"/>
    <w:basedOn w:val="DefaultParagraphFont"/>
    <w:link w:val="FootnoteText"/>
    <w:uiPriority w:val="99"/>
    <w:rsid w:val="00404886"/>
    <w:rPr>
      <w:rFonts w:ascii="Times New Roman" w:hAnsi="Times New Roman"/>
      <w:color w:val="000000" w:themeColor="text1"/>
      <w:sz w:val="20"/>
      <w:szCs w:val="20"/>
    </w:rPr>
  </w:style>
  <w:style w:type="table" w:customStyle="1" w:styleId="ListTable6Colorful6">
    <w:name w:val="List Table 6 Colorful6"/>
    <w:basedOn w:val="TableNormal"/>
    <w:next w:val="ListTable6Colorful"/>
    <w:uiPriority w:val="51"/>
    <w:rsid w:val="00404886"/>
    <w:pPr>
      <w:spacing w:after="0" w:line="240" w:lineRule="auto"/>
    </w:pPr>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FootnoteReference">
    <w:name w:val="footnote reference"/>
    <w:basedOn w:val="DefaultParagraphFont"/>
    <w:uiPriority w:val="99"/>
    <w:semiHidden/>
    <w:unhideWhenUsed/>
    <w:rsid w:val="00404886"/>
    <w:rPr>
      <w:vertAlign w:val="superscript"/>
    </w:rPr>
  </w:style>
  <w:style w:type="table" w:styleId="ListTable6Colorful">
    <w:name w:val="List Table 6 Colorful"/>
    <w:basedOn w:val="TableNormal"/>
    <w:uiPriority w:val="51"/>
    <w:rsid w:val="0040488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mmentSubject">
    <w:name w:val="annotation subject"/>
    <w:basedOn w:val="CommentText"/>
    <w:next w:val="CommentText"/>
    <w:link w:val="CommentSubjectChar"/>
    <w:uiPriority w:val="99"/>
    <w:semiHidden/>
    <w:unhideWhenUsed/>
    <w:rsid w:val="003D7278"/>
    <w:rPr>
      <w:b/>
      <w:bCs/>
    </w:rPr>
  </w:style>
  <w:style w:type="character" w:customStyle="1" w:styleId="CommentSubjectChar">
    <w:name w:val="Comment Subject Char"/>
    <w:basedOn w:val="CommentTextChar"/>
    <w:link w:val="CommentSubject"/>
    <w:uiPriority w:val="99"/>
    <w:semiHidden/>
    <w:rsid w:val="003D7278"/>
    <w:rPr>
      <w:rFonts w:ascii="Times New Roman" w:hAnsi="Times New Roman"/>
      <w:b/>
      <w:bCs/>
      <w:color w:val="000000" w:themeColor="text1"/>
      <w:sz w:val="20"/>
      <w:szCs w:val="20"/>
    </w:rPr>
  </w:style>
  <w:style w:type="paragraph" w:styleId="EndnoteText">
    <w:name w:val="endnote text"/>
    <w:basedOn w:val="Normal"/>
    <w:link w:val="EndnoteTextChar"/>
    <w:uiPriority w:val="99"/>
    <w:semiHidden/>
    <w:unhideWhenUsed/>
    <w:rsid w:val="005A3A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A3A2A"/>
    <w:rPr>
      <w:rFonts w:ascii="Times New Roman" w:hAnsi="Times New Roman"/>
      <w:color w:val="000000" w:themeColor="text1"/>
      <w:sz w:val="20"/>
      <w:szCs w:val="20"/>
    </w:rPr>
  </w:style>
  <w:style w:type="character" w:styleId="EndnoteReference">
    <w:name w:val="endnote reference"/>
    <w:basedOn w:val="DefaultParagraphFont"/>
    <w:uiPriority w:val="99"/>
    <w:semiHidden/>
    <w:unhideWhenUsed/>
    <w:rsid w:val="005A3A2A"/>
    <w:rPr>
      <w:vertAlign w:val="superscript"/>
    </w:rPr>
  </w:style>
  <w:style w:type="paragraph" w:customStyle="1" w:styleId="Articletitle">
    <w:name w:val="Article title"/>
    <w:basedOn w:val="Normal"/>
    <w:next w:val="Normal"/>
    <w:qFormat/>
    <w:rsid w:val="00DD2C28"/>
    <w:pPr>
      <w:spacing w:after="120" w:line="360" w:lineRule="auto"/>
      <w:ind w:firstLine="0"/>
    </w:pPr>
    <w:rPr>
      <w:rFonts w:eastAsia="Times New Roman" w:cs="Times New Roman"/>
      <w:b/>
      <w:color w:val="auto"/>
      <w:sz w:val="28"/>
      <w:szCs w:val="24"/>
      <w:lang w:val="en-GB" w:eastAsia="en-GB"/>
    </w:rPr>
  </w:style>
  <w:style w:type="paragraph" w:customStyle="1" w:styleId="Authornames">
    <w:name w:val="Author names"/>
    <w:basedOn w:val="Normal"/>
    <w:next w:val="Normal"/>
    <w:qFormat/>
    <w:rsid w:val="00DD2C28"/>
    <w:pPr>
      <w:spacing w:before="240" w:after="0" w:line="360" w:lineRule="auto"/>
      <w:ind w:firstLine="0"/>
    </w:pPr>
    <w:rPr>
      <w:rFonts w:eastAsia="Times New Roman" w:cs="Times New Roman"/>
      <w:color w:val="auto"/>
      <w:sz w:val="28"/>
      <w:szCs w:val="24"/>
      <w:lang w:val="en-GB" w:eastAsia="en-GB"/>
    </w:rPr>
  </w:style>
  <w:style w:type="paragraph" w:customStyle="1" w:styleId="Affiliation">
    <w:name w:val="Affiliation"/>
    <w:basedOn w:val="Normal"/>
    <w:qFormat/>
    <w:rsid w:val="00DD2C28"/>
    <w:pPr>
      <w:spacing w:before="240" w:after="0" w:line="360" w:lineRule="auto"/>
      <w:ind w:firstLine="0"/>
    </w:pPr>
    <w:rPr>
      <w:rFonts w:eastAsia="Times New Roman" w:cs="Times New Roman"/>
      <w:i/>
      <w:color w:val="auto"/>
      <w:szCs w:val="24"/>
      <w:lang w:val="en-GB" w:eastAsia="en-GB"/>
    </w:rPr>
  </w:style>
  <w:style w:type="paragraph" w:customStyle="1" w:styleId="Keywords">
    <w:name w:val="Keywords"/>
    <w:basedOn w:val="Normal"/>
    <w:next w:val="Normal"/>
    <w:qFormat/>
    <w:rsid w:val="00DD2C28"/>
    <w:pPr>
      <w:spacing w:before="240" w:after="240" w:line="360" w:lineRule="auto"/>
      <w:ind w:left="720" w:right="567" w:firstLine="0"/>
    </w:pPr>
    <w:rPr>
      <w:rFonts w:eastAsia="Times New Roman" w:cs="Times New Roman"/>
      <w:color w:val="auto"/>
      <w:sz w:val="22"/>
      <w:szCs w:val="24"/>
      <w:lang w:val="en-GB" w:eastAsia="en-GB"/>
    </w:rPr>
  </w:style>
  <w:style w:type="paragraph" w:customStyle="1" w:styleId="Correspondencedetails">
    <w:name w:val="Correspondence details"/>
    <w:basedOn w:val="Normal"/>
    <w:qFormat/>
    <w:rsid w:val="00DD2C28"/>
    <w:pPr>
      <w:spacing w:before="240" w:after="0" w:line="360" w:lineRule="auto"/>
      <w:ind w:firstLine="0"/>
    </w:pPr>
    <w:rPr>
      <w:rFonts w:eastAsia="Times New Roman" w:cs="Times New Roman"/>
      <w:color w:val="auto"/>
      <w:szCs w:val="24"/>
      <w:lang w:val="en-GB" w:eastAsia="en-GB"/>
    </w:rPr>
  </w:style>
  <w:style w:type="paragraph" w:customStyle="1" w:styleId="Subjectcodes">
    <w:name w:val="Subject codes"/>
    <w:basedOn w:val="Keywords"/>
    <w:next w:val="Normal"/>
    <w:qFormat/>
    <w:rsid w:val="00DD2C28"/>
  </w:style>
  <w:style w:type="paragraph" w:customStyle="1" w:styleId="EndNoteBibliographyTitle">
    <w:name w:val="EndNote Bibliography Title"/>
    <w:basedOn w:val="Normal"/>
    <w:link w:val="EndNoteBibliographyTitleChar"/>
    <w:rsid w:val="00D55F0F"/>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D55F0F"/>
    <w:rPr>
      <w:rFonts w:ascii="Times New Roman" w:hAnsi="Times New Roman" w:cs="Times New Roman"/>
      <w:noProof/>
      <w:color w:val="000000" w:themeColor="text1"/>
      <w:sz w:val="24"/>
    </w:rPr>
  </w:style>
  <w:style w:type="paragraph" w:customStyle="1" w:styleId="EndNoteBibliography">
    <w:name w:val="EndNote Bibliography"/>
    <w:basedOn w:val="Normal"/>
    <w:link w:val="EndNoteBibliographyChar"/>
    <w:rsid w:val="00D55F0F"/>
    <w:pPr>
      <w:spacing w:line="240" w:lineRule="auto"/>
    </w:pPr>
    <w:rPr>
      <w:rFonts w:cs="Times New Roman"/>
      <w:noProof/>
    </w:rPr>
  </w:style>
  <w:style w:type="character" w:customStyle="1" w:styleId="EndNoteBibliographyChar">
    <w:name w:val="EndNote Bibliography Char"/>
    <w:basedOn w:val="DefaultParagraphFont"/>
    <w:link w:val="EndNoteBibliography"/>
    <w:rsid w:val="00D55F0F"/>
    <w:rPr>
      <w:rFonts w:ascii="Times New Roman" w:hAnsi="Times New Roman" w:cs="Times New Roman"/>
      <w:noProof/>
      <w:color w:val="000000" w:themeColor="text1"/>
      <w:sz w:val="24"/>
    </w:rPr>
  </w:style>
  <w:style w:type="character" w:styleId="Hyperlink">
    <w:name w:val="Hyperlink"/>
    <w:basedOn w:val="DefaultParagraphFont"/>
    <w:uiPriority w:val="99"/>
    <w:unhideWhenUsed/>
    <w:rsid w:val="00CE513A"/>
    <w:rPr>
      <w:color w:val="0563C1" w:themeColor="hyperlink"/>
      <w:u w:val="single"/>
    </w:rPr>
  </w:style>
  <w:style w:type="character" w:customStyle="1" w:styleId="UnresolvedMention1">
    <w:name w:val="Unresolved Mention1"/>
    <w:basedOn w:val="DefaultParagraphFont"/>
    <w:uiPriority w:val="99"/>
    <w:semiHidden/>
    <w:unhideWhenUsed/>
    <w:rsid w:val="00CE513A"/>
    <w:rPr>
      <w:color w:val="605E5C"/>
      <w:shd w:val="clear" w:color="auto" w:fill="E1DFDD"/>
    </w:rPr>
  </w:style>
  <w:style w:type="character" w:customStyle="1" w:styleId="UnresolvedMention10">
    <w:name w:val="Unresolved Mention1"/>
    <w:basedOn w:val="DefaultParagraphFont"/>
    <w:uiPriority w:val="99"/>
    <w:semiHidden/>
    <w:unhideWhenUsed/>
    <w:rsid w:val="001C43DF"/>
    <w:rPr>
      <w:color w:val="605E5C"/>
      <w:shd w:val="clear" w:color="auto" w:fill="E1DFDD"/>
    </w:rPr>
  </w:style>
  <w:style w:type="paragraph" w:customStyle="1" w:styleId="Internalsectionsubheading">
    <w:name w:val="Internal section subheading"/>
    <w:basedOn w:val="Normal"/>
    <w:next w:val="Normal"/>
    <w:link w:val="InternalsectionsubheadingChar"/>
    <w:qFormat/>
    <w:rsid w:val="001C43DF"/>
    <w:pPr>
      <w:spacing w:after="240" w:line="240" w:lineRule="auto"/>
      <w:ind w:firstLine="0"/>
      <w:contextualSpacing/>
    </w:pPr>
    <w:rPr>
      <w:rFonts w:cs="Times New Roman"/>
      <w:b/>
      <w:color w:val="auto"/>
      <w:szCs w:val="24"/>
    </w:rPr>
  </w:style>
  <w:style w:type="character" w:customStyle="1" w:styleId="InternalsectionsubheadingChar">
    <w:name w:val="Internal section subheading Char"/>
    <w:basedOn w:val="DefaultParagraphFont"/>
    <w:link w:val="Internalsectionsubheading"/>
    <w:rsid w:val="001C43DF"/>
    <w:rPr>
      <w:rFonts w:ascii="Times New Roman" w:hAnsi="Times New Roman" w:cs="Times New Roman"/>
      <w:b/>
      <w:sz w:val="24"/>
      <w:szCs w:val="24"/>
    </w:rPr>
  </w:style>
  <w:style w:type="paragraph" w:customStyle="1" w:styleId="TableCaption">
    <w:name w:val="Table Caption"/>
    <w:basedOn w:val="Caption"/>
    <w:link w:val="TableCaptionChar"/>
    <w:qFormat/>
    <w:rsid w:val="001C43DF"/>
    <w:pPr>
      <w:keepNext/>
      <w:spacing w:line="480" w:lineRule="auto"/>
      <w:ind w:firstLine="0"/>
    </w:pPr>
    <w:rPr>
      <w:i w:val="0"/>
      <w:color w:val="auto"/>
      <w:sz w:val="24"/>
      <w:szCs w:val="24"/>
    </w:rPr>
  </w:style>
  <w:style w:type="character" w:customStyle="1" w:styleId="TableCaptionChar">
    <w:name w:val="Table Caption Char"/>
    <w:basedOn w:val="DefaultParagraphFont"/>
    <w:link w:val="TableCaption"/>
    <w:rsid w:val="001C43DF"/>
    <w:rPr>
      <w:rFonts w:ascii="Times New Roman" w:hAnsi="Times New Roman"/>
      <w:iCs/>
      <w:sz w:val="24"/>
      <w:szCs w:val="24"/>
    </w:rPr>
  </w:style>
  <w:style w:type="paragraph" w:styleId="Caption">
    <w:name w:val="caption"/>
    <w:basedOn w:val="Normal"/>
    <w:next w:val="Normal"/>
    <w:uiPriority w:val="35"/>
    <w:semiHidden/>
    <w:unhideWhenUsed/>
    <w:qFormat/>
    <w:rsid w:val="001C43DF"/>
    <w:pPr>
      <w:spacing w:after="200" w:line="240" w:lineRule="auto"/>
    </w:pPr>
    <w:rPr>
      <w:i/>
      <w:iCs/>
      <w:color w:val="44546A" w:themeColor="text2"/>
      <w:sz w:val="18"/>
      <w:szCs w:val="18"/>
    </w:rPr>
  </w:style>
  <w:style w:type="paragraph" w:customStyle="1" w:styleId="FigureCaption">
    <w:name w:val="Figure Caption"/>
    <w:basedOn w:val="Caption"/>
    <w:link w:val="FigureCaptionChar"/>
    <w:qFormat/>
    <w:rsid w:val="001C43DF"/>
    <w:pPr>
      <w:keepNext/>
      <w:spacing w:after="0" w:line="480" w:lineRule="auto"/>
      <w:ind w:firstLine="0"/>
      <w:contextualSpacing/>
    </w:pPr>
    <w:rPr>
      <w:rFonts w:eastAsia="Calibri"/>
      <w:bCs/>
      <w:i w:val="0"/>
      <w:iCs w:val="0"/>
      <w:color w:val="auto"/>
      <w:sz w:val="24"/>
    </w:rPr>
  </w:style>
  <w:style w:type="character" w:customStyle="1" w:styleId="FigureCaptionChar">
    <w:name w:val="Figure Caption Char"/>
    <w:basedOn w:val="DefaultParagraphFont"/>
    <w:link w:val="FigureCaption"/>
    <w:rsid w:val="001C43DF"/>
    <w:rPr>
      <w:rFonts w:ascii="Times New Roman" w:eastAsia="Calibri" w:hAnsi="Times New Roman"/>
      <w:bCs/>
      <w:sz w:val="24"/>
      <w:szCs w:val="18"/>
    </w:rPr>
  </w:style>
  <w:style w:type="paragraph" w:styleId="Bibliography">
    <w:name w:val="Bibliography"/>
    <w:basedOn w:val="Normal"/>
    <w:next w:val="Normal"/>
    <w:uiPriority w:val="37"/>
    <w:unhideWhenUsed/>
    <w:rsid w:val="001C43DF"/>
  </w:style>
  <w:style w:type="character" w:customStyle="1" w:styleId="UnresolvedMention2">
    <w:name w:val="Unresolved Mention2"/>
    <w:basedOn w:val="DefaultParagraphFont"/>
    <w:uiPriority w:val="99"/>
    <w:semiHidden/>
    <w:unhideWhenUsed/>
    <w:rsid w:val="001C43DF"/>
    <w:rPr>
      <w:color w:val="605E5C"/>
      <w:shd w:val="clear" w:color="auto" w:fill="E1DFDD"/>
    </w:rPr>
  </w:style>
  <w:style w:type="paragraph" w:styleId="Revision">
    <w:name w:val="Revision"/>
    <w:hidden/>
    <w:uiPriority w:val="99"/>
    <w:semiHidden/>
    <w:rsid w:val="001C43DF"/>
    <w:pPr>
      <w:spacing w:after="0" w:line="240" w:lineRule="auto"/>
    </w:pPr>
    <w:rPr>
      <w:rFonts w:ascii="Times New Roman" w:hAnsi="Times New Roman"/>
      <w:color w:val="000000" w:themeColor="text1"/>
      <w:sz w:val="24"/>
    </w:rPr>
  </w:style>
  <w:style w:type="paragraph" w:styleId="NoSpacing">
    <w:name w:val="No Spacing"/>
    <w:uiPriority w:val="1"/>
    <w:qFormat/>
    <w:rsid w:val="00852CA4"/>
    <w:pPr>
      <w:spacing w:after="0" w:line="240" w:lineRule="auto"/>
      <w:ind w:firstLine="720"/>
    </w:pPr>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5CC41-6D50-4994-8C95-A16F20813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2886</Words>
  <Characters>16453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Varsha Hariram Rallapalli</dc:creator>
  <cp:keywords/>
  <dc:description/>
  <cp:lastModifiedBy>Varsha Rallapalli</cp:lastModifiedBy>
  <cp:revision>9</cp:revision>
  <cp:lastPrinted>2018-06-19T16:14:00Z</cp:lastPrinted>
  <dcterms:created xsi:type="dcterms:W3CDTF">2019-03-13T14:59:00Z</dcterms:created>
  <dcterms:modified xsi:type="dcterms:W3CDTF">2019-03-13T18:04:00Z</dcterms:modified>
</cp:coreProperties>
</file>