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27CDF4" w14:textId="76E48924" w:rsidR="00A4655D" w:rsidRPr="00163CB0" w:rsidRDefault="00163CB0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163CB0">
        <w:rPr>
          <w:rFonts w:ascii="Times New Roman" w:hAnsi="Times New Roman" w:cs="Times New Roman"/>
          <w:b/>
          <w:sz w:val="20"/>
          <w:szCs w:val="20"/>
        </w:rPr>
        <w:t xml:space="preserve">Table S1. </w:t>
      </w:r>
      <w:r>
        <w:rPr>
          <w:rFonts w:ascii="Times New Roman" w:hAnsi="Times New Roman" w:cs="Times New Roman"/>
          <w:sz w:val="20"/>
          <w:szCs w:val="20"/>
        </w:rPr>
        <w:t>Mutations and other information of NSCLC cell lines used in th</w:t>
      </w:r>
      <w:r w:rsidR="003960E1">
        <w:rPr>
          <w:rFonts w:ascii="Times New Roman" w:hAnsi="Times New Roman" w:cs="Times New Roman"/>
          <w:sz w:val="20"/>
          <w:szCs w:val="20"/>
        </w:rPr>
        <w:t>is</w:t>
      </w:r>
      <w:r>
        <w:rPr>
          <w:rFonts w:ascii="Times New Roman" w:hAnsi="Times New Roman" w:cs="Times New Roman"/>
          <w:sz w:val="20"/>
          <w:szCs w:val="20"/>
        </w:rPr>
        <w:t xml:space="preserve"> study</w:t>
      </w:r>
      <w:ins w:id="1" w:author="Author" w:date="2019-06-07T13:28:00Z">
        <w:r w:rsidR="00702FFC">
          <w:rPr>
            <w:rFonts w:ascii="Times New Roman" w:hAnsi="Times New Roman" w:cs="Times New Roman"/>
            <w:sz w:val="20"/>
            <w:szCs w:val="20"/>
          </w:rPr>
          <w:t>.</w:t>
        </w:r>
      </w:ins>
    </w:p>
    <w:tbl>
      <w:tblPr>
        <w:tblStyle w:val="PlainTable21"/>
        <w:tblW w:w="7688" w:type="dxa"/>
        <w:tblBorders>
          <w:top w:val="none" w:sz="0" w:space="0" w:color="auto"/>
          <w:bottom w:val="single" w:sz="4" w:space="0" w:color="auto"/>
        </w:tblBorders>
        <w:tblLook w:val="0600" w:firstRow="0" w:lastRow="0" w:firstColumn="0" w:lastColumn="0" w:noHBand="1" w:noVBand="1"/>
      </w:tblPr>
      <w:tblGrid>
        <w:gridCol w:w="1061"/>
        <w:gridCol w:w="1028"/>
        <w:gridCol w:w="1700"/>
        <w:gridCol w:w="937"/>
        <w:gridCol w:w="1527"/>
        <w:gridCol w:w="574"/>
        <w:gridCol w:w="861"/>
      </w:tblGrid>
      <w:tr w:rsidR="009C3F79" w:rsidRPr="002376A1" w14:paraId="582547E0" w14:textId="77777777" w:rsidTr="009C3F79">
        <w:trPr>
          <w:trHeight w:val="383"/>
        </w:trPr>
        <w:tc>
          <w:tcPr>
            <w:tcW w:w="106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414D970" w14:textId="77777777" w:rsidR="009C3F79" w:rsidRPr="00C37485" w:rsidRDefault="009C3F79" w:rsidP="001502DC">
            <w:pPr>
              <w:textAlignment w:val="bottom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748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Cell line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EE688AF" w14:textId="77777777" w:rsidR="009C3F79" w:rsidRPr="00C37485" w:rsidRDefault="009C3F79" w:rsidP="001502DC">
            <w:pPr>
              <w:textAlignment w:val="bottom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748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Mutation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D168A1A" w14:textId="77777777" w:rsidR="009C3F79" w:rsidRPr="00C37485" w:rsidRDefault="009C3F79" w:rsidP="001502DC">
            <w:pPr>
              <w:textAlignment w:val="bottom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748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Gene sequence</w:t>
            </w:r>
          </w:p>
        </w:tc>
        <w:tc>
          <w:tcPr>
            <w:tcW w:w="93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54BCC9D5" w14:textId="77777777" w:rsidR="009C3F79" w:rsidRPr="00C37485" w:rsidRDefault="009C3F79" w:rsidP="001502DC">
            <w:pPr>
              <w:textAlignment w:val="bottom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748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tissue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6997C7AB" w14:textId="77777777" w:rsidR="009C3F79" w:rsidRPr="00C37485" w:rsidRDefault="009C3F79" w:rsidP="001502DC">
            <w:pPr>
              <w:textAlignment w:val="bottom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748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pathology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7ED3DC69" w14:textId="77777777" w:rsidR="009C3F79" w:rsidRPr="00C37485" w:rsidRDefault="009C3F79" w:rsidP="001502DC">
            <w:pPr>
              <w:textAlignment w:val="bottom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748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Age</w:t>
            </w:r>
          </w:p>
        </w:tc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0BB9A90" w14:textId="77777777" w:rsidR="009C3F79" w:rsidRPr="00C37485" w:rsidRDefault="009C3F79" w:rsidP="001502DC">
            <w:pPr>
              <w:textAlignment w:val="bottom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748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Gender</w:t>
            </w:r>
          </w:p>
        </w:tc>
      </w:tr>
      <w:tr w:rsidR="009C3F79" w:rsidRPr="002376A1" w14:paraId="1436223D" w14:textId="77777777" w:rsidTr="009C3F79">
        <w:trPr>
          <w:trHeight w:val="383"/>
        </w:trPr>
        <w:tc>
          <w:tcPr>
            <w:tcW w:w="1061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294333BE" w14:textId="77777777" w:rsidR="009C3F79" w:rsidRPr="00C37485" w:rsidRDefault="009C3F79" w:rsidP="001502DC">
            <w:pPr>
              <w:textAlignment w:val="bottom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748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A549</w:t>
            </w:r>
          </w:p>
        </w:tc>
        <w:tc>
          <w:tcPr>
            <w:tcW w:w="1028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1224D1EC" w14:textId="77777777" w:rsidR="009C3F79" w:rsidRPr="002376A1" w:rsidRDefault="009C3F79" w:rsidP="001502DC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KRAS</w:t>
            </w:r>
          </w:p>
        </w:tc>
        <w:tc>
          <w:tcPr>
            <w:tcW w:w="1700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299612AB" w14:textId="77777777" w:rsidR="009C3F79" w:rsidRPr="002376A1" w:rsidRDefault="009C3F79" w:rsidP="001502DC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c.34G&gt;A</w:t>
            </w:r>
          </w:p>
        </w:tc>
        <w:tc>
          <w:tcPr>
            <w:tcW w:w="93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7D56EBFB" w14:textId="77777777" w:rsidR="009C3F79" w:rsidRPr="002376A1" w:rsidRDefault="009C3F79" w:rsidP="001502DC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lung</w:t>
            </w:r>
          </w:p>
        </w:tc>
        <w:tc>
          <w:tcPr>
            <w:tcW w:w="1527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0AA7EF6D" w14:textId="77777777" w:rsidR="009C3F79" w:rsidRPr="002376A1" w:rsidRDefault="009C3F79" w:rsidP="001502DC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carcinoma</w:t>
            </w:r>
          </w:p>
        </w:tc>
        <w:tc>
          <w:tcPr>
            <w:tcW w:w="574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6798EA28" w14:textId="77777777" w:rsidR="009C3F79" w:rsidRPr="002376A1" w:rsidRDefault="009C3F79" w:rsidP="001502DC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58</w:t>
            </w:r>
          </w:p>
        </w:tc>
        <w:tc>
          <w:tcPr>
            <w:tcW w:w="861" w:type="dxa"/>
            <w:tcBorders>
              <w:top w:val="single" w:sz="4" w:space="0" w:color="auto"/>
              <w:bottom w:val="nil"/>
            </w:tcBorders>
            <w:vAlign w:val="center"/>
            <w:hideMark/>
          </w:tcPr>
          <w:p w14:paraId="705BFE42" w14:textId="77777777" w:rsidR="009C3F79" w:rsidRPr="002376A1" w:rsidRDefault="009C3F79" w:rsidP="001502DC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male</w:t>
            </w:r>
          </w:p>
        </w:tc>
      </w:tr>
      <w:tr w:rsidR="009C3F79" w:rsidRPr="002376A1" w14:paraId="4848A1B5" w14:textId="77777777" w:rsidTr="009C3F79">
        <w:trPr>
          <w:trHeight w:val="383"/>
        </w:trPr>
        <w:tc>
          <w:tcPr>
            <w:tcW w:w="1061" w:type="dxa"/>
            <w:tcBorders>
              <w:top w:val="nil"/>
            </w:tcBorders>
            <w:vAlign w:val="center"/>
            <w:hideMark/>
          </w:tcPr>
          <w:p w14:paraId="7BCC462A" w14:textId="77777777" w:rsidR="009C3F79" w:rsidRPr="00C37485" w:rsidRDefault="009C3F79" w:rsidP="001502DC">
            <w:pPr>
              <w:textAlignment w:val="bottom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748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A549</w:t>
            </w:r>
          </w:p>
        </w:tc>
        <w:tc>
          <w:tcPr>
            <w:tcW w:w="1028" w:type="dxa"/>
            <w:tcBorders>
              <w:top w:val="nil"/>
            </w:tcBorders>
            <w:vAlign w:val="center"/>
            <w:hideMark/>
          </w:tcPr>
          <w:p w14:paraId="66ACA873" w14:textId="77777777" w:rsidR="009C3F79" w:rsidRPr="002376A1" w:rsidRDefault="009C3F79" w:rsidP="001502DC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CDKN2A</w:t>
            </w:r>
          </w:p>
        </w:tc>
        <w:tc>
          <w:tcPr>
            <w:tcW w:w="1700" w:type="dxa"/>
            <w:tcBorders>
              <w:top w:val="nil"/>
            </w:tcBorders>
            <w:vAlign w:val="center"/>
            <w:hideMark/>
          </w:tcPr>
          <w:p w14:paraId="08C732E6" w14:textId="77777777" w:rsidR="009C3F79" w:rsidRPr="002376A1" w:rsidRDefault="009C3F79" w:rsidP="001502DC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c.1_471del471</w:t>
            </w:r>
          </w:p>
        </w:tc>
        <w:tc>
          <w:tcPr>
            <w:tcW w:w="937" w:type="dxa"/>
            <w:tcBorders>
              <w:top w:val="nil"/>
            </w:tcBorders>
            <w:vAlign w:val="center"/>
            <w:hideMark/>
          </w:tcPr>
          <w:p w14:paraId="5CF86357" w14:textId="77777777" w:rsidR="009C3F79" w:rsidRPr="002376A1" w:rsidRDefault="009C3F79" w:rsidP="001502DC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lung</w:t>
            </w:r>
          </w:p>
        </w:tc>
        <w:tc>
          <w:tcPr>
            <w:tcW w:w="1527" w:type="dxa"/>
            <w:tcBorders>
              <w:top w:val="nil"/>
            </w:tcBorders>
            <w:vAlign w:val="center"/>
            <w:hideMark/>
          </w:tcPr>
          <w:p w14:paraId="4007ECE1" w14:textId="77777777" w:rsidR="009C3F79" w:rsidRPr="002376A1" w:rsidRDefault="009C3F79" w:rsidP="001502DC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carcinoma</w:t>
            </w:r>
          </w:p>
        </w:tc>
        <w:tc>
          <w:tcPr>
            <w:tcW w:w="574" w:type="dxa"/>
            <w:tcBorders>
              <w:top w:val="nil"/>
            </w:tcBorders>
            <w:vAlign w:val="center"/>
            <w:hideMark/>
          </w:tcPr>
          <w:p w14:paraId="0B173946" w14:textId="77777777" w:rsidR="009C3F79" w:rsidRPr="002376A1" w:rsidRDefault="009C3F79" w:rsidP="001502DC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58</w:t>
            </w:r>
          </w:p>
        </w:tc>
        <w:tc>
          <w:tcPr>
            <w:tcW w:w="861" w:type="dxa"/>
            <w:tcBorders>
              <w:top w:val="nil"/>
            </w:tcBorders>
            <w:vAlign w:val="center"/>
            <w:hideMark/>
          </w:tcPr>
          <w:p w14:paraId="14FCFB7D" w14:textId="77777777" w:rsidR="009C3F79" w:rsidRPr="002376A1" w:rsidRDefault="009C3F79" w:rsidP="001502DC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male</w:t>
            </w:r>
          </w:p>
        </w:tc>
      </w:tr>
      <w:tr w:rsidR="009C3F79" w:rsidRPr="002376A1" w14:paraId="645A5FE0" w14:textId="77777777" w:rsidTr="009C3F79">
        <w:trPr>
          <w:trHeight w:val="383"/>
        </w:trPr>
        <w:tc>
          <w:tcPr>
            <w:tcW w:w="1061" w:type="dxa"/>
            <w:vAlign w:val="center"/>
          </w:tcPr>
          <w:p w14:paraId="2570788B" w14:textId="77777777" w:rsidR="009C3F79" w:rsidRPr="00C37485" w:rsidRDefault="009C3F79" w:rsidP="009C3F79">
            <w:pPr>
              <w:textAlignment w:val="bottom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A549</w:t>
            </w:r>
          </w:p>
        </w:tc>
        <w:tc>
          <w:tcPr>
            <w:tcW w:w="1028" w:type="dxa"/>
            <w:vAlign w:val="center"/>
          </w:tcPr>
          <w:p w14:paraId="66CD3387" w14:textId="77777777" w:rsidR="009C3F79" w:rsidRPr="002376A1" w:rsidRDefault="009C3F79" w:rsidP="009C3F79">
            <w:pPr>
              <w:textAlignment w:val="bottom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STK11</w:t>
            </w:r>
          </w:p>
        </w:tc>
        <w:tc>
          <w:tcPr>
            <w:tcW w:w="1700" w:type="dxa"/>
            <w:vAlign w:val="center"/>
          </w:tcPr>
          <w:p w14:paraId="693EA35F" w14:textId="77777777" w:rsidR="009C3F79" w:rsidRPr="002376A1" w:rsidRDefault="009C3F79" w:rsidP="009C3F79">
            <w:pPr>
              <w:textAlignment w:val="bottom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p.Q37*</w:t>
            </w:r>
          </w:p>
        </w:tc>
        <w:tc>
          <w:tcPr>
            <w:tcW w:w="937" w:type="dxa"/>
            <w:vAlign w:val="center"/>
          </w:tcPr>
          <w:p w14:paraId="230E71D8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lung</w:t>
            </w:r>
          </w:p>
        </w:tc>
        <w:tc>
          <w:tcPr>
            <w:tcW w:w="1527" w:type="dxa"/>
            <w:vAlign w:val="center"/>
          </w:tcPr>
          <w:p w14:paraId="7C322862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carcinoma</w:t>
            </w:r>
          </w:p>
        </w:tc>
        <w:tc>
          <w:tcPr>
            <w:tcW w:w="574" w:type="dxa"/>
            <w:vAlign w:val="center"/>
          </w:tcPr>
          <w:p w14:paraId="2B442B4B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58</w:t>
            </w:r>
          </w:p>
        </w:tc>
        <w:tc>
          <w:tcPr>
            <w:tcW w:w="861" w:type="dxa"/>
            <w:vAlign w:val="center"/>
          </w:tcPr>
          <w:p w14:paraId="713DA11A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male</w:t>
            </w:r>
          </w:p>
        </w:tc>
      </w:tr>
      <w:tr w:rsidR="009C3F79" w:rsidRPr="002376A1" w14:paraId="555387F6" w14:textId="77777777" w:rsidTr="009C3F79">
        <w:trPr>
          <w:trHeight w:val="383"/>
        </w:trPr>
        <w:tc>
          <w:tcPr>
            <w:tcW w:w="1061" w:type="dxa"/>
            <w:vAlign w:val="center"/>
            <w:hideMark/>
          </w:tcPr>
          <w:p w14:paraId="7A1CF0E9" w14:textId="77777777" w:rsidR="009C3F79" w:rsidRPr="00C37485" w:rsidRDefault="009C3F79" w:rsidP="009C3F79">
            <w:pPr>
              <w:textAlignment w:val="bottom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748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H838</w:t>
            </w:r>
          </w:p>
        </w:tc>
        <w:tc>
          <w:tcPr>
            <w:tcW w:w="1028" w:type="dxa"/>
            <w:vAlign w:val="center"/>
            <w:hideMark/>
          </w:tcPr>
          <w:p w14:paraId="435300FF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TP53</w:t>
            </w:r>
          </w:p>
        </w:tc>
        <w:tc>
          <w:tcPr>
            <w:tcW w:w="1700" w:type="dxa"/>
            <w:vAlign w:val="center"/>
            <w:hideMark/>
          </w:tcPr>
          <w:p w14:paraId="625A1545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c.184G&gt;T</w:t>
            </w:r>
          </w:p>
        </w:tc>
        <w:tc>
          <w:tcPr>
            <w:tcW w:w="937" w:type="dxa"/>
            <w:vAlign w:val="center"/>
            <w:hideMark/>
          </w:tcPr>
          <w:p w14:paraId="34EEE1B7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LN</w:t>
            </w:r>
          </w:p>
        </w:tc>
        <w:tc>
          <w:tcPr>
            <w:tcW w:w="1527" w:type="dxa"/>
            <w:vAlign w:val="center"/>
            <w:hideMark/>
          </w:tcPr>
          <w:p w14:paraId="4B5607AA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adenocarcinoma</w:t>
            </w:r>
          </w:p>
        </w:tc>
        <w:tc>
          <w:tcPr>
            <w:tcW w:w="574" w:type="dxa"/>
            <w:vAlign w:val="center"/>
            <w:hideMark/>
          </w:tcPr>
          <w:p w14:paraId="3E70EAF6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59</w:t>
            </w:r>
          </w:p>
        </w:tc>
        <w:tc>
          <w:tcPr>
            <w:tcW w:w="861" w:type="dxa"/>
            <w:vAlign w:val="center"/>
            <w:hideMark/>
          </w:tcPr>
          <w:p w14:paraId="0CF2AFEB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male</w:t>
            </w:r>
          </w:p>
        </w:tc>
      </w:tr>
      <w:tr w:rsidR="009C3F79" w:rsidRPr="002376A1" w14:paraId="604DC801" w14:textId="77777777" w:rsidTr="009C3F79">
        <w:trPr>
          <w:trHeight w:val="383"/>
        </w:trPr>
        <w:tc>
          <w:tcPr>
            <w:tcW w:w="1061" w:type="dxa"/>
            <w:vAlign w:val="center"/>
            <w:hideMark/>
          </w:tcPr>
          <w:p w14:paraId="0093CE0D" w14:textId="77777777" w:rsidR="009C3F79" w:rsidRPr="00C37485" w:rsidRDefault="009C3F79" w:rsidP="009C3F79">
            <w:pPr>
              <w:textAlignment w:val="bottom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748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H838</w:t>
            </w:r>
          </w:p>
        </w:tc>
        <w:tc>
          <w:tcPr>
            <w:tcW w:w="1028" w:type="dxa"/>
            <w:vAlign w:val="center"/>
            <w:hideMark/>
          </w:tcPr>
          <w:p w14:paraId="4154687E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CDKN2A</w:t>
            </w:r>
          </w:p>
        </w:tc>
        <w:tc>
          <w:tcPr>
            <w:tcW w:w="1700" w:type="dxa"/>
            <w:vAlign w:val="center"/>
            <w:hideMark/>
          </w:tcPr>
          <w:p w14:paraId="5E398436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c.1_471del471</w:t>
            </w:r>
          </w:p>
        </w:tc>
        <w:tc>
          <w:tcPr>
            <w:tcW w:w="937" w:type="dxa"/>
            <w:vAlign w:val="center"/>
            <w:hideMark/>
          </w:tcPr>
          <w:p w14:paraId="5F91FA23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LN</w:t>
            </w:r>
          </w:p>
        </w:tc>
        <w:tc>
          <w:tcPr>
            <w:tcW w:w="1527" w:type="dxa"/>
            <w:vAlign w:val="center"/>
            <w:hideMark/>
          </w:tcPr>
          <w:p w14:paraId="7E35E77A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adenocarcinoma</w:t>
            </w:r>
          </w:p>
        </w:tc>
        <w:tc>
          <w:tcPr>
            <w:tcW w:w="574" w:type="dxa"/>
            <w:vAlign w:val="center"/>
            <w:hideMark/>
          </w:tcPr>
          <w:p w14:paraId="74FE408F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59</w:t>
            </w:r>
          </w:p>
        </w:tc>
        <w:tc>
          <w:tcPr>
            <w:tcW w:w="861" w:type="dxa"/>
            <w:vAlign w:val="center"/>
            <w:hideMark/>
          </w:tcPr>
          <w:p w14:paraId="58FF96EC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male</w:t>
            </w:r>
          </w:p>
        </w:tc>
      </w:tr>
      <w:tr w:rsidR="009C3F79" w:rsidRPr="002376A1" w14:paraId="667DD04A" w14:textId="77777777" w:rsidTr="009C3F79">
        <w:trPr>
          <w:trHeight w:val="383"/>
        </w:trPr>
        <w:tc>
          <w:tcPr>
            <w:tcW w:w="1061" w:type="dxa"/>
            <w:vAlign w:val="center"/>
          </w:tcPr>
          <w:p w14:paraId="22FEBA43" w14:textId="77777777" w:rsidR="009C3F79" w:rsidRPr="00C37485" w:rsidRDefault="009C3F79" w:rsidP="009C3F79">
            <w:pPr>
              <w:textAlignment w:val="bottom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H838</w:t>
            </w:r>
          </w:p>
        </w:tc>
        <w:tc>
          <w:tcPr>
            <w:tcW w:w="1028" w:type="dxa"/>
            <w:vAlign w:val="center"/>
          </w:tcPr>
          <w:p w14:paraId="213C6566" w14:textId="77777777" w:rsidR="009C3F79" w:rsidRPr="002376A1" w:rsidRDefault="009C3F79" w:rsidP="009C3F79">
            <w:pPr>
              <w:textAlignment w:val="bottom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STK11</w:t>
            </w:r>
          </w:p>
        </w:tc>
        <w:tc>
          <w:tcPr>
            <w:tcW w:w="1700" w:type="dxa"/>
            <w:vAlign w:val="center"/>
          </w:tcPr>
          <w:p w14:paraId="250AB15B" w14:textId="77777777" w:rsidR="009C3F79" w:rsidRPr="002376A1" w:rsidRDefault="009C3F79" w:rsidP="009C3F79">
            <w:pPr>
              <w:textAlignment w:val="bottom"/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p.T212fs</w:t>
            </w:r>
          </w:p>
        </w:tc>
        <w:tc>
          <w:tcPr>
            <w:tcW w:w="937" w:type="dxa"/>
            <w:vAlign w:val="center"/>
          </w:tcPr>
          <w:p w14:paraId="2642A57C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LN</w:t>
            </w:r>
          </w:p>
        </w:tc>
        <w:tc>
          <w:tcPr>
            <w:tcW w:w="1527" w:type="dxa"/>
            <w:vAlign w:val="center"/>
          </w:tcPr>
          <w:p w14:paraId="65D34D14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adenocarcinoma</w:t>
            </w:r>
          </w:p>
        </w:tc>
        <w:tc>
          <w:tcPr>
            <w:tcW w:w="574" w:type="dxa"/>
            <w:vAlign w:val="center"/>
          </w:tcPr>
          <w:p w14:paraId="7640D998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59</w:t>
            </w:r>
          </w:p>
        </w:tc>
        <w:tc>
          <w:tcPr>
            <w:tcW w:w="861" w:type="dxa"/>
            <w:vAlign w:val="center"/>
          </w:tcPr>
          <w:p w14:paraId="30E89A8D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male</w:t>
            </w:r>
          </w:p>
        </w:tc>
      </w:tr>
      <w:tr w:rsidR="009C3F79" w:rsidRPr="002376A1" w14:paraId="7279A91E" w14:textId="77777777" w:rsidTr="009C3F79">
        <w:trPr>
          <w:trHeight w:val="383"/>
        </w:trPr>
        <w:tc>
          <w:tcPr>
            <w:tcW w:w="1061" w:type="dxa"/>
            <w:vAlign w:val="center"/>
            <w:hideMark/>
          </w:tcPr>
          <w:p w14:paraId="03AC8226" w14:textId="77777777" w:rsidR="009C3F79" w:rsidRPr="00C37485" w:rsidRDefault="009C3F79" w:rsidP="009C3F79">
            <w:pPr>
              <w:textAlignment w:val="bottom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748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H1299</w:t>
            </w:r>
          </w:p>
        </w:tc>
        <w:tc>
          <w:tcPr>
            <w:tcW w:w="1028" w:type="dxa"/>
            <w:vAlign w:val="center"/>
            <w:hideMark/>
          </w:tcPr>
          <w:p w14:paraId="0C09A86D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KRAS</w:t>
            </w:r>
          </w:p>
        </w:tc>
        <w:tc>
          <w:tcPr>
            <w:tcW w:w="1700" w:type="dxa"/>
            <w:vAlign w:val="center"/>
            <w:hideMark/>
          </w:tcPr>
          <w:p w14:paraId="698F0F0C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c.181C&gt;A</w:t>
            </w:r>
          </w:p>
        </w:tc>
        <w:tc>
          <w:tcPr>
            <w:tcW w:w="937" w:type="dxa"/>
            <w:vAlign w:val="center"/>
            <w:hideMark/>
          </w:tcPr>
          <w:p w14:paraId="30413B11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LN</w:t>
            </w:r>
          </w:p>
        </w:tc>
        <w:tc>
          <w:tcPr>
            <w:tcW w:w="1527" w:type="dxa"/>
            <w:vAlign w:val="center"/>
            <w:hideMark/>
          </w:tcPr>
          <w:p w14:paraId="5183D0BE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carcinoma</w:t>
            </w:r>
          </w:p>
        </w:tc>
        <w:tc>
          <w:tcPr>
            <w:tcW w:w="574" w:type="dxa"/>
            <w:vAlign w:val="center"/>
            <w:hideMark/>
          </w:tcPr>
          <w:p w14:paraId="48EBF37F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43</w:t>
            </w:r>
          </w:p>
        </w:tc>
        <w:tc>
          <w:tcPr>
            <w:tcW w:w="861" w:type="dxa"/>
            <w:vAlign w:val="center"/>
            <w:hideMark/>
          </w:tcPr>
          <w:p w14:paraId="1EE92D40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male</w:t>
            </w:r>
          </w:p>
        </w:tc>
      </w:tr>
      <w:tr w:rsidR="009C3F79" w:rsidRPr="002376A1" w14:paraId="50A3CE27" w14:textId="77777777" w:rsidTr="009C3F79">
        <w:trPr>
          <w:trHeight w:val="383"/>
        </w:trPr>
        <w:tc>
          <w:tcPr>
            <w:tcW w:w="1061" w:type="dxa"/>
            <w:vAlign w:val="center"/>
            <w:hideMark/>
          </w:tcPr>
          <w:p w14:paraId="4059DEEE" w14:textId="77777777" w:rsidR="009C3F79" w:rsidRPr="00C37485" w:rsidRDefault="009C3F79" w:rsidP="009C3F79">
            <w:pPr>
              <w:textAlignment w:val="bottom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748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HCC827</w:t>
            </w:r>
          </w:p>
        </w:tc>
        <w:tc>
          <w:tcPr>
            <w:tcW w:w="1028" w:type="dxa"/>
            <w:vAlign w:val="center"/>
            <w:hideMark/>
          </w:tcPr>
          <w:p w14:paraId="52CA3431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EGFR</w:t>
            </w:r>
          </w:p>
        </w:tc>
        <w:tc>
          <w:tcPr>
            <w:tcW w:w="1700" w:type="dxa"/>
            <w:vAlign w:val="center"/>
            <w:hideMark/>
          </w:tcPr>
          <w:p w14:paraId="32410C93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E746 </w:t>
            </w: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softHyphen/>
              <w:t> A750 del</w:t>
            </w:r>
          </w:p>
        </w:tc>
        <w:tc>
          <w:tcPr>
            <w:tcW w:w="937" w:type="dxa"/>
            <w:vAlign w:val="center"/>
            <w:hideMark/>
          </w:tcPr>
          <w:p w14:paraId="048C35E7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lung</w:t>
            </w:r>
          </w:p>
        </w:tc>
        <w:tc>
          <w:tcPr>
            <w:tcW w:w="1527" w:type="dxa"/>
            <w:vAlign w:val="center"/>
            <w:hideMark/>
          </w:tcPr>
          <w:p w14:paraId="11FC91DF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adenocarcinoma</w:t>
            </w:r>
          </w:p>
        </w:tc>
        <w:tc>
          <w:tcPr>
            <w:tcW w:w="574" w:type="dxa"/>
            <w:vAlign w:val="center"/>
            <w:hideMark/>
          </w:tcPr>
          <w:p w14:paraId="2174DF45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39</w:t>
            </w:r>
          </w:p>
        </w:tc>
        <w:tc>
          <w:tcPr>
            <w:tcW w:w="861" w:type="dxa"/>
            <w:vAlign w:val="center"/>
            <w:hideMark/>
          </w:tcPr>
          <w:p w14:paraId="1BA629F1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female</w:t>
            </w:r>
          </w:p>
        </w:tc>
      </w:tr>
      <w:tr w:rsidR="009C3F79" w:rsidRPr="002376A1" w14:paraId="0CDE31BB" w14:textId="77777777" w:rsidTr="009C3F79">
        <w:trPr>
          <w:trHeight w:val="383"/>
        </w:trPr>
        <w:tc>
          <w:tcPr>
            <w:tcW w:w="1061" w:type="dxa"/>
            <w:vAlign w:val="center"/>
            <w:hideMark/>
          </w:tcPr>
          <w:p w14:paraId="37289293" w14:textId="77777777" w:rsidR="009C3F79" w:rsidRPr="00C37485" w:rsidRDefault="009C3F79" w:rsidP="009C3F79">
            <w:pPr>
              <w:textAlignment w:val="bottom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748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PC9</w:t>
            </w:r>
          </w:p>
        </w:tc>
        <w:tc>
          <w:tcPr>
            <w:tcW w:w="1028" w:type="dxa"/>
            <w:vAlign w:val="center"/>
            <w:hideMark/>
          </w:tcPr>
          <w:p w14:paraId="2A8BD42A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EGFR</w:t>
            </w:r>
          </w:p>
        </w:tc>
        <w:tc>
          <w:tcPr>
            <w:tcW w:w="1700" w:type="dxa"/>
            <w:vAlign w:val="center"/>
            <w:hideMark/>
          </w:tcPr>
          <w:p w14:paraId="51572307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E746 </w:t>
            </w: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softHyphen/>
              <w:t> A750 del</w:t>
            </w:r>
          </w:p>
        </w:tc>
        <w:tc>
          <w:tcPr>
            <w:tcW w:w="937" w:type="dxa"/>
            <w:vAlign w:val="center"/>
            <w:hideMark/>
          </w:tcPr>
          <w:p w14:paraId="16E7A03B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lung</w:t>
            </w:r>
          </w:p>
        </w:tc>
        <w:tc>
          <w:tcPr>
            <w:tcW w:w="1527" w:type="dxa"/>
            <w:vAlign w:val="center"/>
            <w:hideMark/>
          </w:tcPr>
          <w:p w14:paraId="4EFAC55C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adenocarcinoma</w:t>
            </w:r>
          </w:p>
        </w:tc>
        <w:tc>
          <w:tcPr>
            <w:tcW w:w="574" w:type="dxa"/>
            <w:vAlign w:val="center"/>
            <w:hideMark/>
          </w:tcPr>
          <w:p w14:paraId="057230AB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center"/>
            <w:hideMark/>
          </w:tcPr>
          <w:p w14:paraId="08C1C639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male</w:t>
            </w:r>
          </w:p>
        </w:tc>
      </w:tr>
      <w:tr w:rsidR="009C3F79" w:rsidRPr="002376A1" w14:paraId="133DA32D" w14:textId="77777777" w:rsidTr="009C3F79">
        <w:trPr>
          <w:trHeight w:val="383"/>
        </w:trPr>
        <w:tc>
          <w:tcPr>
            <w:tcW w:w="1061" w:type="dxa"/>
            <w:vAlign w:val="center"/>
            <w:hideMark/>
          </w:tcPr>
          <w:p w14:paraId="43268F2D" w14:textId="77777777" w:rsidR="009C3F79" w:rsidRPr="00C37485" w:rsidRDefault="009C3F79" w:rsidP="009C3F79">
            <w:pPr>
              <w:textAlignment w:val="bottom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748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H1650</w:t>
            </w:r>
          </w:p>
        </w:tc>
        <w:tc>
          <w:tcPr>
            <w:tcW w:w="1028" w:type="dxa"/>
            <w:vAlign w:val="center"/>
            <w:hideMark/>
          </w:tcPr>
          <w:p w14:paraId="394F8CB0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EGFR</w:t>
            </w:r>
          </w:p>
        </w:tc>
        <w:tc>
          <w:tcPr>
            <w:tcW w:w="1700" w:type="dxa"/>
            <w:vAlign w:val="center"/>
            <w:hideMark/>
          </w:tcPr>
          <w:p w14:paraId="3BD4FF86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c.2235_2249del15</w:t>
            </w:r>
          </w:p>
        </w:tc>
        <w:tc>
          <w:tcPr>
            <w:tcW w:w="937" w:type="dxa"/>
            <w:vAlign w:val="center"/>
            <w:hideMark/>
          </w:tcPr>
          <w:p w14:paraId="755B8B5F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PE</w:t>
            </w:r>
          </w:p>
        </w:tc>
        <w:tc>
          <w:tcPr>
            <w:tcW w:w="1527" w:type="dxa"/>
            <w:vAlign w:val="center"/>
            <w:hideMark/>
          </w:tcPr>
          <w:p w14:paraId="53FEB798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adenocarcinoma</w:t>
            </w:r>
          </w:p>
        </w:tc>
        <w:tc>
          <w:tcPr>
            <w:tcW w:w="574" w:type="dxa"/>
            <w:vAlign w:val="center"/>
            <w:hideMark/>
          </w:tcPr>
          <w:p w14:paraId="6DD61443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27</w:t>
            </w:r>
          </w:p>
        </w:tc>
        <w:tc>
          <w:tcPr>
            <w:tcW w:w="861" w:type="dxa"/>
            <w:vAlign w:val="center"/>
            <w:hideMark/>
          </w:tcPr>
          <w:p w14:paraId="48D44A92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male</w:t>
            </w:r>
          </w:p>
        </w:tc>
      </w:tr>
      <w:tr w:rsidR="009C3F79" w:rsidRPr="002376A1" w14:paraId="286C6099" w14:textId="77777777" w:rsidTr="009C3F79">
        <w:trPr>
          <w:trHeight w:val="383"/>
        </w:trPr>
        <w:tc>
          <w:tcPr>
            <w:tcW w:w="1061" w:type="dxa"/>
            <w:vAlign w:val="center"/>
            <w:hideMark/>
          </w:tcPr>
          <w:p w14:paraId="3EA9AA8C" w14:textId="77777777" w:rsidR="009C3F79" w:rsidRPr="00C37485" w:rsidRDefault="009C3F79" w:rsidP="009C3F79">
            <w:pPr>
              <w:textAlignment w:val="bottom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748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H1975</w:t>
            </w:r>
          </w:p>
        </w:tc>
        <w:tc>
          <w:tcPr>
            <w:tcW w:w="1028" w:type="dxa"/>
            <w:vAlign w:val="center"/>
            <w:hideMark/>
          </w:tcPr>
          <w:p w14:paraId="0E00955A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EGFR</w:t>
            </w:r>
          </w:p>
        </w:tc>
        <w:tc>
          <w:tcPr>
            <w:tcW w:w="1700" w:type="dxa"/>
            <w:vAlign w:val="center"/>
            <w:hideMark/>
          </w:tcPr>
          <w:p w14:paraId="476E6507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c.2369C&gt;T</w:t>
            </w:r>
          </w:p>
        </w:tc>
        <w:tc>
          <w:tcPr>
            <w:tcW w:w="937" w:type="dxa"/>
            <w:vAlign w:val="center"/>
            <w:hideMark/>
          </w:tcPr>
          <w:p w14:paraId="71269462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lung</w:t>
            </w:r>
          </w:p>
        </w:tc>
        <w:tc>
          <w:tcPr>
            <w:tcW w:w="1527" w:type="dxa"/>
            <w:vAlign w:val="center"/>
            <w:hideMark/>
          </w:tcPr>
          <w:p w14:paraId="70176172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adenocarcinoma</w:t>
            </w:r>
          </w:p>
        </w:tc>
        <w:tc>
          <w:tcPr>
            <w:tcW w:w="574" w:type="dxa"/>
            <w:vAlign w:val="center"/>
            <w:hideMark/>
          </w:tcPr>
          <w:p w14:paraId="4C023758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center"/>
            <w:hideMark/>
          </w:tcPr>
          <w:p w14:paraId="0C11F839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female</w:t>
            </w:r>
          </w:p>
        </w:tc>
      </w:tr>
      <w:tr w:rsidR="009C3F79" w:rsidRPr="002376A1" w14:paraId="24AC65E2" w14:textId="77777777" w:rsidTr="009C3F79">
        <w:trPr>
          <w:trHeight w:val="383"/>
        </w:trPr>
        <w:tc>
          <w:tcPr>
            <w:tcW w:w="1061" w:type="dxa"/>
            <w:vAlign w:val="center"/>
            <w:hideMark/>
          </w:tcPr>
          <w:p w14:paraId="60C2A8C5" w14:textId="77777777" w:rsidR="009C3F79" w:rsidRPr="00C37485" w:rsidRDefault="009C3F79" w:rsidP="009C3F79">
            <w:pPr>
              <w:textAlignment w:val="bottom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37485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0"/>
                <w:szCs w:val="20"/>
              </w:rPr>
              <w:t>H1975</w:t>
            </w:r>
          </w:p>
        </w:tc>
        <w:tc>
          <w:tcPr>
            <w:tcW w:w="1028" w:type="dxa"/>
            <w:vAlign w:val="center"/>
            <w:hideMark/>
          </w:tcPr>
          <w:p w14:paraId="26D16995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EGFR</w:t>
            </w:r>
          </w:p>
        </w:tc>
        <w:tc>
          <w:tcPr>
            <w:tcW w:w="1700" w:type="dxa"/>
            <w:vAlign w:val="center"/>
            <w:hideMark/>
          </w:tcPr>
          <w:p w14:paraId="4ACC2EB4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c.2573T&gt;G</w:t>
            </w:r>
          </w:p>
        </w:tc>
        <w:tc>
          <w:tcPr>
            <w:tcW w:w="937" w:type="dxa"/>
            <w:vAlign w:val="center"/>
            <w:hideMark/>
          </w:tcPr>
          <w:p w14:paraId="1628845D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lung</w:t>
            </w:r>
          </w:p>
        </w:tc>
        <w:tc>
          <w:tcPr>
            <w:tcW w:w="1527" w:type="dxa"/>
            <w:vAlign w:val="center"/>
            <w:hideMark/>
          </w:tcPr>
          <w:p w14:paraId="2B6A9683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adenocarcinoma</w:t>
            </w:r>
          </w:p>
        </w:tc>
        <w:tc>
          <w:tcPr>
            <w:tcW w:w="574" w:type="dxa"/>
            <w:vAlign w:val="center"/>
            <w:hideMark/>
          </w:tcPr>
          <w:p w14:paraId="331CF84E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center"/>
            <w:hideMark/>
          </w:tcPr>
          <w:p w14:paraId="796EA492" w14:textId="77777777" w:rsidR="009C3F79" w:rsidRPr="002376A1" w:rsidRDefault="009C3F79" w:rsidP="009C3F79">
            <w:pPr>
              <w:textAlignment w:val="bottom"/>
              <w:rPr>
                <w:rFonts w:ascii="Arial" w:eastAsia="Times New Roman" w:hAnsi="Arial" w:cs="Arial"/>
                <w:sz w:val="20"/>
                <w:szCs w:val="20"/>
              </w:rPr>
            </w:pPr>
            <w:r w:rsidRPr="002376A1">
              <w:rPr>
                <w:rFonts w:ascii="Times New Roman" w:eastAsia="Times New Roman" w:hAnsi="Times New Roman" w:cs="Times New Roman"/>
                <w:color w:val="000000"/>
                <w:kern w:val="24"/>
                <w:sz w:val="20"/>
                <w:szCs w:val="20"/>
              </w:rPr>
              <w:t>female</w:t>
            </w:r>
          </w:p>
        </w:tc>
      </w:tr>
    </w:tbl>
    <w:p w14:paraId="54B054B5" w14:textId="008484BA" w:rsidR="009E1D0F" w:rsidRDefault="00E339F6">
      <w:pPr>
        <w:rPr>
          <w:rFonts w:ascii="Times New Roman" w:eastAsia="Times New Roman" w:hAnsi="Times New Roman" w:cs="Times New Roman"/>
          <w:color w:val="000000"/>
          <w:kern w:val="24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Note: </w:t>
      </w:r>
      <w:r w:rsidR="009C3F79">
        <w:rPr>
          <w:rFonts w:ascii="Times New Roman" w:hAnsi="Times New Roman" w:cs="Times New Roman"/>
          <w:sz w:val="20"/>
          <w:szCs w:val="20"/>
        </w:rPr>
        <w:t>LN</w:t>
      </w:r>
      <w:ins w:id="2" w:author="Author" w:date="2019-06-07T13:28:00Z">
        <w:r w:rsidR="00702FFC">
          <w:rPr>
            <w:rFonts w:ascii="Times New Roman" w:hAnsi="Times New Roman" w:cs="Times New Roman"/>
            <w:sz w:val="20"/>
            <w:szCs w:val="20"/>
          </w:rPr>
          <w:t>,</w:t>
        </w:r>
      </w:ins>
      <w:del w:id="3" w:author="Author" w:date="2019-06-07T13:28:00Z">
        <w:r w:rsidR="009C3F79" w:rsidDel="00702FFC">
          <w:rPr>
            <w:rFonts w:ascii="Times New Roman" w:hAnsi="Times New Roman" w:cs="Times New Roman"/>
            <w:sz w:val="20"/>
            <w:szCs w:val="20"/>
          </w:rPr>
          <w:delText>:</w:delText>
        </w:r>
      </w:del>
      <w:r w:rsidR="002376A1" w:rsidRPr="002376A1">
        <w:rPr>
          <w:rFonts w:ascii="Times New Roman" w:hAnsi="Times New Roman" w:cs="Times New Roman"/>
          <w:sz w:val="20"/>
          <w:szCs w:val="20"/>
        </w:rPr>
        <w:t xml:space="preserve"> </w:t>
      </w:r>
      <w:del w:id="4" w:author="Author" w:date="2019-06-07T13:28:00Z">
        <w:r w:rsidR="002376A1" w:rsidRPr="002376A1" w:rsidDel="00702FFC">
          <w:rPr>
            <w:rFonts w:ascii="Times New Roman" w:hAnsi="Times New Roman" w:cs="Times New Roman"/>
            <w:sz w:val="20"/>
            <w:szCs w:val="20"/>
          </w:rPr>
          <w:delText>L</w:delText>
        </w:r>
      </w:del>
      <w:ins w:id="5" w:author="Author" w:date="2019-06-07T13:28:00Z">
        <w:r w:rsidR="00702FFC">
          <w:rPr>
            <w:rFonts w:ascii="Times New Roman" w:hAnsi="Times New Roman" w:cs="Times New Roman"/>
            <w:sz w:val="20"/>
            <w:szCs w:val="20"/>
          </w:rPr>
          <w:t>l</w:t>
        </w:r>
      </w:ins>
      <w:r w:rsidR="002376A1" w:rsidRPr="002376A1">
        <w:rPr>
          <w:rFonts w:ascii="Times New Roman" w:hAnsi="Times New Roman" w:cs="Times New Roman"/>
          <w:sz w:val="20"/>
          <w:szCs w:val="20"/>
        </w:rPr>
        <w:t>ymph node</w:t>
      </w:r>
      <w:r w:rsidR="009C3F79">
        <w:rPr>
          <w:rFonts w:ascii="Times New Roman" w:hAnsi="Times New Roman" w:cs="Times New Roman"/>
          <w:sz w:val="20"/>
          <w:szCs w:val="20"/>
        </w:rPr>
        <w:t>; PE</w:t>
      </w:r>
      <w:ins w:id="6" w:author="Author" w:date="2019-06-07T13:28:00Z">
        <w:r w:rsidR="00702FFC">
          <w:rPr>
            <w:rFonts w:ascii="Times New Roman" w:hAnsi="Times New Roman" w:cs="Times New Roman"/>
            <w:sz w:val="20"/>
            <w:szCs w:val="20"/>
          </w:rPr>
          <w:t>,</w:t>
        </w:r>
      </w:ins>
      <w:del w:id="7" w:author="Author" w:date="2019-06-07T13:28:00Z">
        <w:r w:rsidR="009C3F79" w:rsidDel="00702FFC">
          <w:rPr>
            <w:rFonts w:ascii="Times New Roman" w:hAnsi="Times New Roman" w:cs="Times New Roman"/>
            <w:sz w:val="20"/>
            <w:szCs w:val="20"/>
          </w:rPr>
          <w:delText>:</w:delText>
        </w:r>
      </w:del>
      <w:r w:rsidR="009C3F79">
        <w:rPr>
          <w:rFonts w:ascii="Times New Roman" w:hAnsi="Times New Roman" w:cs="Times New Roman"/>
          <w:sz w:val="20"/>
          <w:szCs w:val="20"/>
        </w:rPr>
        <w:t xml:space="preserve"> </w:t>
      </w:r>
      <w:del w:id="8" w:author="Author" w:date="2019-06-07T13:28:00Z">
        <w:r w:rsidR="009C3F79" w:rsidDel="00702FFC">
          <w:rPr>
            <w:rFonts w:ascii="Times New Roman" w:hAnsi="Times New Roman" w:cs="Times New Roman"/>
            <w:sz w:val="20"/>
            <w:szCs w:val="20"/>
          </w:rPr>
          <w:delText>P</w:delText>
        </w:r>
      </w:del>
      <w:ins w:id="9" w:author="Author" w:date="2019-06-07T13:28:00Z">
        <w:r w:rsidR="00702FFC">
          <w:rPr>
            <w:rFonts w:ascii="Times New Roman" w:hAnsi="Times New Roman" w:cs="Times New Roman"/>
            <w:sz w:val="20"/>
            <w:szCs w:val="20"/>
          </w:rPr>
          <w:t>p</w:t>
        </w:r>
      </w:ins>
      <w:r w:rsidR="009C3F79">
        <w:rPr>
          <w:rFonts w:ascii="Times New Roman" w:hAnsi="Times New Roman" w:cs="Times New Roman"/>
          <w:sz w:val="20"/>
          <w:szCs w:val="20"/>
        </w:rPr>
        <w:t>leural effusion</w:t>
      </w:r>
    </w:p>
    <w:p w14:paraId="0BAE9007" w14:textId="77777777" w:rsidR="009E1D0F" w:rsidRDefault="009E1D0F">
      <w:pPr>
        <w:rPr>
          <w:rFonts w:ascii="Times New Roman" w:eastAsia="Times New Roman" w:hAnsi="Times New Roman" w:cs="Times New Roman"/>
          <w:color w:val="000000"/>
          <w:kern w:val="24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kern w:val="24"/>
          <w:sz w:val="20"/>
          <w:szCs w:val="20"/>
        </w:rPr>
        <w:br w:type="page"/>
      </w:r>
    </w:p>
    <w:p w14:paraId="42D82214" w14:textId="533D9D27" w:rsidR="00A4655D" w:rsidRPr="009E1D0F" w:rsidRDefault="009E1D0F">
      <w:pPr>
        <w:rPr>
          <w:rFonts w:ascii="Times New Roman" w:eastAsia="Times New Roman" w:hAnsi="Times New Roman" w:cs="Times New Roman"/>
          <w:color w:val="000000"/>
          <w:kern w:val="24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kern w:val="24"/>
          <w:sz w:val="20"/>
          <w:szCs w:val="20"/>
        </w:rPr>
        <w:lastRenderedPageBreak/>
        <w:t xml:space="preserve">Table S2. </w:t>
      </w:r>
      <w:r>
        <w:rPr>
          <w:rFonts w:ascii="Times New Roman" w:eastAsia="Times New Roman" w:hAnsi="Times New Roman" w:cs="Times New Roman"/>
          <w:color w:val="000000"/>
          <w:kern w:val="24"/>
          <w:sz w:val="20"/>
          <w:szCs w:val="20"/>
        </w:rPr>
        <w:t>Autophagy</w:t>
      </w:r>
      <w:ins w:id="10" w:author="Author" w:date="2019-06-07T13:44:00Z">
        <w:r w:rsidR="006A4688">
          <w:rPr>
            <w:rFonts w:ascii="Times New Roman" w:eastAsia="Times New Roman" w:hAnsi="Times New Roman" w:cs="Times New Roman"/>
            <w:color w:val="000000"/>
            <w:kern w:val="24"/>
            <w:sz w:val="20"/>
            <w:szCs w:val="20"/>
          </w:rPr>
          <w:t>-</w:t>
        </w:r>
      </w:ins>
      <w:r>
        <w:rPr>
          <w:rFonts w:ascii="Times New Roman" w:eastAsia="Times New Roman" w:hAnsi="Times New Roman" w:cs="Times New Roman"/>
          <w:color w:val="000000"/>
          <w:kern w:val="24"/>
          <w:sz w:val="20"/>
          <w:szCs w:val="20"/>
        </w:rPr>
        <w:t xml:space="preserve"> and lung cancer</w:t>
      </w:r>
      <w:ins w:id="11" w:author="Author" w:date="2019-06-07T13:44:00Z">
        <w:r w:rsidR="006A4688">
          <w:rPr>
            <w:rFonts w:ascii="Times New Roman" w:eastAsia="Times New Roman" w:hAnsi="Times New Roman" w:cs="Times New Roman"/>
            <w:color w:val="000000"/>
            <w:kern w:val="24"/>
            <w:sz w:val="20"/>
            <w:szCs w:val="20"/>
          </w:rPr>
          <w:t>-</w:t>
        </w:r>
      </w:ins>
      <w:del w:id="12" w:author="Author" w:date="2019-06-07T13:44:00Z">
        <w:r w:rsidDel="006A4688">
          <w:rPr>
            <w:rFonts w:ascii="Times New Roman" w:eastAsia="Times New Roman" w:hAnsi="Times New Roman" w:cs="Times New Roman"/>
            <w:color w:val="000000"/>
            <w:kern w:val="24"/>
            <w:sz w:val="20"/>
            <w:szCs w:val="20"/>
          </w:rPr>
          <w:delText xml:space="preserve"> </w:delText>
        </w:r>
      </w:del>
      <w:r>
        <w:rPr>
          <w:rFonts w:ascii="Times New Roman" w:eastAsia="Times New Roman" w:hAnsi="Times New Roman" w:cs="Times New Roman"/>
          <w:color w:val="000000"/>
          <w:kern w:val="24"/>
          <w:sz w:val="20"/>
          <w:szCs w:val="20"/>
        </w:rPr>
        <w:t xml:space="preserve">related gene expression in </w:t>
      </w:r>
      <w:r w:rsidR="00986CBE">
        <w:rPr>
          <w:rFonts w:ascii="Times New Roman" w:eastAsia="Times New Roman" w:hAnsi="Times New Roman" w:cs="Times New Roman"/>
          <w:color w:val="000000"/>
          <w:kern w:val="24"/>
          <w:sz w:val="20"/>
          <w:szCs w:val="20"/>
        </w:rPr>
        <w:t>3 lung</w:t>
      </w:r>
      <w:r>
        <w:rPr>
          <w:rFonts w:ascii="Times New Roman" w:eastAsia="Times New Roman" w:hAnsi="Times New Roman" w:cs="Times New Roman"/>
          <w:color w:val="000000"/>
          <w:kern w:val="24"/>
          <w:sz w:val="20"/>
          <w:szCs w:val="20"/>
        </w:rPr>
        <w:t xml:space="preserve"> cell lines according to CCLE database.</w:t>
      </w:r>
    </w:p>
    <w:tbl>
      <w:tblPr>
        <w:tblW w:w="5120" w:type="dxa"/>
        <w:tblLook w:val="04A0" w:firstRow="1" w:lastRow="0" w:firstColumn="1" w:lastColumn="0" w:noHBand="0" w:noVBand="1"/>
      </w:tblPr>
      <w:tblGrid>
        <w:gridCol w:w="1340"/>
        <w:gridCol w:w="1260"/>
        <w:gridCol w:w="1260"/>
        <w:gridCol w:w="1260"/>
      </w:tblGrid>
      <w:tr w:rsidR="00CF18C2" w:rsidRPr="0035287D" w14:paraId="185E4605" w14:textId="77777777" w:rsidTr="00890102">
        <w:trPr>
          <w:trHeight w:val="292"/>
        </w:trPr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02251" w14:textId="77777777" w:rsidR="00CF18C2" w:rsidRPr="00CF18C2" w:rsidRDefault="00CE5AC2" w:rsidP="0035287D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Gene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8173" w14:textId="77777777" w:rsidR="00CF18C2" w:rsidRPr="00CF18C2" w:rsidRDefault="00CE5AC2" w:rsidP="0035287D">
            <w:pPr>
              <w:tabs>
                <w:tab w:val="center" w:pos="4680"/>
                <w:tab w:val="right" w:pos="93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A549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FF4B6" w14:textId="77777777" w:rsidR="00CF18C2" w:rsidRPr="00CF18C2" w:rsidRDefault="00CE5A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H838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E573" w14:textId="77777777" w:rsidR="00CF18C2" w:rsidRPr="00CF18C2" w:rsidRDefault="00CE5A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H1299</w:t>
            </w:r>
          </w:p>
        </w:tc>
      </w:tr>
      <w:tr w:rsidR="00CF18C2" w:rsidRPr="0035287D" w14:paraId="70F7AFEA" w14:textId="77777777" w:rsidTr="00890102">
        <w:trPr>
          <w:trHeight w:val="292"/>
        </w:trPr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EE1A" w14:textId="77777777" w:rsidR="00CF18C2" w:rsidRPr="00660FD0" w:rsidRDefault="00CE5A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13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</w:pPr>
            <w:r w:rsidRPr="00660FD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14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  <w:t>STK11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B55CD" w14:textId="77777777" w:rsidR="00CF18C2" w:rsidRPr="00CF18C2" w:rsidRDefault="00CE5A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8B23" w14:textId="77777777" w:rsidR="00CF18C2" w:rsidRPr="00CF18C2" w:rsidRDefault="00CE5A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1AC9C" w14:textId="77777777" w:rsidR="00CF18C2" w:rsidRPr="00CF18C2" w:rsidRDefault="00CE5A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6.29</w:t>
            </w:r>
          </w:p>
        </w:tc>
      </w:tr>
      <w:tr w:rsidR="00CF18C2" w:rsidRPr="0035287D" w14:paraId="5033C0EC" w14:textId="77777777" w:rsidTr="00890102">
        <w:trPr>
          <w:trHeight w:val="29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49CA4" w14:textId="77777777" w:rsidR="00CF18C2" w:rsidRPr="00660FD0" w:rsidRDefault="00CE5A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15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</w:pPr>
            <w:r w:rsidRPr="00660FD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16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  <w:t>PRKAA1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A2A80" w14:textId="77777777" w:rsidR="00CF18C2" w:rsidRPr="00CF18C2" w:rsidRDefault="00CE5A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D5210" w14:textId="77777777" w:rsidR="00CF18C2" w:rsidRPr="00CF18C2" w:rsidRDefault="00CE5A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CFF4" w14:textId="77777777" w:rsidR="00CF18C2" w:rsidRPr="00CF18C2" w:rsidRDefault="00CE5A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20.11</w:t>
            </w:r>
          </w:p>
        </w:tc>
      </w:tr>
      <w:tr w:rsidR="00CF18C2" w:rsidRPr="0035287D" w14:paraId="0B184173" w14:textId="77777777" w:rsidTr="00890102">
        <w:trPr>
          <w:trHeight w:val="29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CF7B9" w14:textId="77777777" w:rsidR="00CF18C2" w:rsidRPr="00660FD0" w:rsidRDefault="00CE5A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17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</w:pPr>
            <w:r w:rsidRPr="00660FD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18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  <w:t>STAT3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53D2" w14:textId="77777777" w:rsidR="00CF18C2" w:rsidRPr="00CF18C2" w:rsidRDefault="00CE5A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37.97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44A13" w14:textId="77777777" w:rsidR="00CF18C2" w:rsidRPr="00CF18C2" w:rsidRDefault="00CE5A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17.83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A89E1" w14:textId="77777777" w:rsidR="00CF18C2" w:rsidRPr="00CF18C2" w:rsidRDefault="00CE5A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7.56</w:t>
            </w:r>
          </w:p>
        </w:tc>
      </w:tr>
      <w:tr w:rsidR="00CF18C2" w:rsidRPr="0035287D" w14:paraId="2E6B1868" w14:textId="77777777" w:rsidTr="00890102">
        <w:trPr>
          <w:trHeight w:val="29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A1E8" w14:textId="77777777" w:rsidR="00CF18C2" w:rsidRPr="00660FD0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19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</w:pPr>
            <w:r w:rsidRPr="00660FD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20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  <w:t>MAP1LC3B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725EA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63350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13.71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B4B79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27.84</w:t>
            </w:r>
          </w:p>
        </w:tc>
      </w:tr>
      <w:tr w:rsidR="00CF18C2" w:rsidRPr="0035287D" w14:paraId="091D3DD0" w14:textId="77777777" w:rsidTr="00890102">
        <w:trPr>
          <w:trHeight w:val="29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41124" w14:textId="77777777" w:rsidR="00CF18C2" w:rsidRPr="00660FD0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21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</w:pPr>
            <w:r w:rsidRPr="00660FD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22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  <w:t>MTOR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2773C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4F484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53CE1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15.08</w:t>
            </w:r>
          </w:p>
        </w:tc>
      </w:tr>
      <w:tr w:rsidR="00CF18C2" w:rsidRPr="0035287D" w14:paraId="237D76B1" w14:textId="77777777" w:rsidTr="00890102">
        <w:trPr>
          <w:trHeight w:val="29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FF46" w14:textId="77777777" w:rsidR="00CF18C2" w:rsidRPr="00660FD0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23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</w:pPr>
            <w:r w:rsidRPr="00660FD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24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  <w:t>SQSTM1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5E870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73.72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2D985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27.71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F8C12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25.79</w:t>
            </w:r>
          </w:p>
        </w:tc>
      </w:tr>
      <w:tr w:rsidR="00CF18C2" w:rsidRPr="0035287D" w14:paraId="6856BDEF" w14:textId="77777777" w:rsidTr="00890102">
        <w:trPr>
          <w:trHeight w:val="29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F2A36" w14:textId="77777777" w:rsidR="00CF18C2" w:rsidRPr="00660FD0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25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</w:pPr>
            <w:r w:rsidRPr="00660FD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26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  <w:t>ATG7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31F26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EE43A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63C5E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4.95</w:t>
            </w:r>
          </w:p>
        </w:tc>
      </w:tr>
      <w:tr w:rsidR="00CF18C2" w:rsidRPr="0035287D" w14:paraId="050E95CC" w14:textId="77777777" w:rsidTr="00890102">
        <w:trPr>
          <w:trHeight w:val="29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16738" w14:textId="77777777" w:rsidR="00CF18C2" w:rsidRPr="00660FD0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27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</w:pPr>
            <w:r w:rsidRPr="00660FD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28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  <w:t>BECN1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B0AD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3B4D0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C72D8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4.90</w:t>
            </w:r>
          </w:p>
        </w:tc>
      </w:tr>
      <w:tr w:rsidR="00CF18C2" w:rsidRPr="0035287D" w14:paraId="711696C3" w14:textId="77777777" w:rsidTr="00890102">
        <w:trPr>
          <w:trHeight w:val="29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577F9" w14:textId="77777777" w:rsidR="00CF18C2" w:rsidRPr="00660FD0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29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</w:pPr>
            <w:r w:rsidRPr="00660FD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30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  <w:t>BCL2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3C29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8CD48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1B93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0.54</w:t>
            </w:r>
          </w:p>
        </w:tc>
      </w:tr>
      <w:tr w:rsidR="00CF18C2" w:rsidRPr="0035287D" w14:paraId="1FB66A9F" w14:textId="77777777" w:rsidTr="00890102">
        <w:trPr>
          <w:trHeight w:val="29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2B82B" w14:textId="77777777" w:rsidR="00CF18C2" w:rsidRPr="00660FD0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31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</w:pPr>
            <w:r w:rsidRPr="00660FD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32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  <w:t>CAMKK2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010E1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4579D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1EDA4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7.42</w:t>
            </w:r>
          </w:p>
        </w:tc>
      </w:tr>
      <w:tr w:rsidR="00CF18C2" w:rsidRPr="0035287D" w14:paraId="5F9403C6" w14:textId="77777777" w:rsidTr="00890102">
        <w:trPr>
          <w:trHeight w:val="29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51886" w14:textId="77777777" w:rsidR="00CF18C2" w:rsidRPr="00660FD0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33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</w:pPr>
            <w:r w:rsidRPr="00660FD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34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  <w:t>MET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AA074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3877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4FB27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12.72</w:t>
            </w:r>
          </w:p>
        </w:tc>
      </w:tr>
      <w:tr w:rsidR="00CF18C2" w:rsidRPr="0035287D" w14:paraId="1D360072" w14:textId="77777777" w:rsidTr="00890102">
        <w:trPr>
          <w:trHeight w:val="292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19F64" w14:textId="77777777" w:rsidR="00CF18C2" w:rsidRPr="00660FD0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35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</w:pPr>
            <w:r w:rsidRPr="00660FD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36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  <w:t>EGFR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C9EB6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30.60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8EB9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D2A8B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6.23</w:t>
            </w:r>
          </w:p>
        </w:tc>
      </w:tr>
      <w:tr w:rsidR="00CF18C2" w:rsidRPr="0035287D" w14:paraId="10627C3F" w14:textId="77777777" w:rsidTr="00890102">
        <w:trPr>
          <w:trHeight w:val="292"/>
        </w:trPr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BE942" w14:textId="77777777" w:rsidR="00CF18C2" w:rsidRPr="00660FD0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37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</w:pPr>
            <w:r w:rsidRPr="00660FD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rPrChange w:id="38" w:author="Author" w:date="2019-06-07T13:44:00Z">
                  <w:rPr>
                    <w:rFonts w:ascii="Times New Roman" w:eastAsia="Times New Roman" w:hAnsi="Times New Roman" w:cs="Times New Roman"/>
                    <w:color w:val="000000"/>
                    <w:sz w:val="20"/>
                    <w:szCs w:val="20"/>
                  </w:rPr>
                </w:rPrChange>
              </w:rPr>
              <w:t>HIPK3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06CA2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44CA8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D9FA7" w14:textId="77777777" w:rsidR="00CF18C2" w:rsidRPr="0035287D" w:rsidRDefault="00CF18C2" w:rsidP="003528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52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6.63</w:t>
            </w:r>
          </w:p>
        </w:tc>
      </w:tr>
    </w:tbl>
    <w:p w14:paraId="2D4547AB" w14:textId="77777777" w:rsidR="00092956" w:rsidRDefault="00092956" w:rsidP="00A4655D">
      <w:pPr>
        <w:rPr>
          <w:rFonts w:ascii="Times New Roman" w:hAnsi="Times New Roman" w:cs="Times New Roman"/>
          <w:sz w:val="20"/>
          <w:szCs w:val="20"/>
        </w:rPr>
      </w:pPr>
    </w:p>
    <w:p w14:paraId="55DB293C" w14:textId="77777777" w:rsidR="00092956" w:rsidRDefault="0009295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53C9D2E4" w14:textId="7DC2B037" w:rsidR="008B7718" w:rsidRDefault="00092956" w:rsidP="00A4655D">
      <w:pPr>
        <w:rPr>
          <w:rFonts w:ascii="Times New Roman" w:hAnsi="Times New Roman" w:cs="Times New Roman"/>
          <w:sz w:val="20"/>
          <w:szCs w:val="20"/>
        </w:rPr>
      </w:pPr>
      <w:r w:rsidRPr="00092956">
        <w:rPr>
          <w:rFonts w:ascii="Times New Roman" w:hAnsi="Times New Roman" w:cs="Times New Roman"/>
          <w:b/>
          <w:sz w:val="20"/>
          <w:szCs w:val="20"/>
        </w:rPr>
        <w:t>Table S3</w:t>
      </w:r>
      <w:r w:rsidR="008B7718" w:rsidRPr="00092956">
        <w:rPr>
          <w:rFonts w:ascii="Times New Roman" w:hAnsi="Times New Roman" w:cs="Times New Roman"/>
          <w:b/>
          <w:sz w:val="20"/>
          <w:szCs w:val="20"/>
        </w:rPr>
        <w:t>.</w:t>
      </w:r>
      <w:r w:rsidR="008B7718">
        <w:rPr>
          <w:rFonts w:ascii="Times New Roman" w:hAnsi="Times New Roman" w:cs="Times New Roman"/>
          <w:sz w:val="20"/>
          <w:szCs w:val="20"/>
        </w:rPr>
        <w:t xml:space="preserve"> Baseline </w:t>
      </w:r>
      <w:r w:rsidR="00AD0392">
        <w:rPr>
          <w:rFonts w:ascii="Times New Roman" w:hAnsi="Times New Roman" w:cs="Times New Roman"/>
          <w:sz w:val="20"/>
          <w:szCs w:val="20"/>
        </w:rPr>
        <w:t>clinicopathological</w:t>
      </w:r>
      <w:r w:rsidR="008B7718">
        <w:rPr>
          <w:rFonts w:ascii="Times New Roman" w:hAnsi="Times New Roman" w:cs="Times New Roman"/>
          <w:sz w:val="20"/>
          <w:szCs w:val="20"/>
        </w:rPr>
        <w:t xml:space="preserve"> </w:t>
      </w:r>
      <w:r w:rsidR="00AD0392">
        <w:rPr>
          <w:rFonts w:ascii="Times New Roman" w:hAnsi="Times New Roman" w:cs="Times New Roman"/>
          <w:sz w:val="20"/>
          <w:szCs w:val="20"/>
        </w:rPr>
        <w:t>characteristics of</w:t>
      </w:r>
      <w:r w:rsidR="008B7718">
        <w:rPr>
          <w:rFonts w:ascii="Times New Roman" w:hAnsi="Times New Roman" w:cs="Times New Roman"/>
          <w:sz w:val="20"/>
          <w:szCs w:val="20"/>
        </w:rPr>
        <w:t xml:space="preserve"> 76 </w:t>
      </w:r>
      <w:r w:rsidR="00AD0392">
        <w:rPr>
          <w:rFonts w:ascii="Times New Roman" w:hAnsi="Times New Roman" w:cs="Times New Roman"/>
          <w:sz w:val="20"/>
          <w:szCs w:val="20"/>
        </w:rPr>
        <w:t>NSCLC patients</w:t>
      </w:r>
      <w:ins w:id="39" w:author="Author" w:date="2019-06-07T13:44:00Z">
        <w:r w:rsidR="006A4688">
          <w:rPr>
            <w:rFonts w:ascii="Times New Roman" w:hAnsi="Times New Roman" w:cs="Times New Roman"/>
            <w:sz w:val="20"/>
            <w:szCs w:val="20"/>
          </w:rPr>
          <w:t>.</w:t>
        </w:r>
      </w:ins>
    </w:p>
    <w:tbl>
      <w:tblPr>
        <w:tblW w:w="5900" w:type="dxa"/>
        <w:tblLook w:val="04A0" w:firstRow="1" w:lastRow="0" w:firstColumn="1" w:lastColumn="0" w:noHBand="0" w:noVBand="1"/>
      </w:tblPr>
      <w:tblGrid>
        <w:gridCol w:w="1180"/>
        <w:gridCol w:w="1180"/>
        <w:gridCol w:w="1180"/>
        <w:gridCol w:w="1180"/>
        <w:gridCol w:w="1180"/>
      </w:tblGrid>
      <w:tr w:rsidR="008B7718" w:rsidRPr="00C04766" w14:paraId="382EEF17" w14:textId="77777777" w:rsidTr="008B7718">
        <w:trPr>
          <w:trHeight w:val="187"/>
        </w:trPr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C447B" w14:textId="77777777" w:rsidR="008B7718" w:rsidRPr="00103BF0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03BF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BD961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03BF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F4F03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03BF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High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6CCFB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03BF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Low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27713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03BF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 value</w:t>
            </w:r>
          </w:p>
        </w:tc>
      </w:tr>
      <w:tr w:rsidR="008B7718" w:rsidRPr="00C04766" w14:paraId="4E50DCAC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7215D" w14:textId="77777777" w:rsidR="008B7718" w:rsidRPr="00103BF0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03BF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n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7EF15" w14:textId="77777777" w:rsidR="008B7718" w:rsidRPr="00C04766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BF40A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DDD67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393FB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7FC6140C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EA02F" w14:textId="77777777" w:rsidR="008B7718" w:rsidRPr="00103BF0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03BF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Age (%)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DB8E" w14:textId="77777777" w:rsidR="008B7718" w:rsidRPr="00C04766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A9E12" w14:textId="77777777" w:rsidR="008B7718" w:rsidRPr="00C04766" w:rsidRDefault="008B7718" w:rsidP="00937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66.2 (8.3)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ED6F4" w14:textId="77777777" w:rsidR="008B7718" w:rsidRPr="00C04766" w:rsidRDefault="008B7718" w:rsidP="009370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65.2 (10.2)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343F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0.671</w:t>
            </w:r>
          </w:p>
        </w:tc>
      </w:tr>
      <w:tr w:rsidR="008B7718" w:rsidRPr="00C04766" w14:paraId="12798071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C1548" w14:textId="77777777" w:rsidR="008B7718" w:rsidRPr="00103BF0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03BF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Sex (%)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94DFD" w14:textId="77777777" w:rsidR="008B7718" w:rsidRPr="00C04766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1ACDD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7ED6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BCECD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0.415</w:t>
            </w:r>
          </w:p>
        </w:tc>
      </w:tr>
      <w:tr w:rsidR="008B7718" w:rsidRPr="00C04766" w14:paraId="287F2CB4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12D2A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945B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Male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E1058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(48.0)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DD08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(35.3)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464F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1D1100EB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2AD5D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1968F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Female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9DA9F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(52.0)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C41A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(64.7)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F814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7E94D42C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CEF58" w14:textId="77777777" w:rsidR="008B7718" w:rsidRPr="00103BF0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03BF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Stage (%)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D0BE" w14:textId="77777777" w:rsidR="008B7718" w:rsidRPr="00C04766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2F7B2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52614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2B2DF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0.233</w:t>
            </w:r>
          </w:p>
        </w:tc>
      </w:tr>
      <w:tr w:rsidR="008B7718" w:rsidRPr="00C04766" w14:paraId="3E17F349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A0E9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C71D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46D6B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(68.0)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65918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(43.1)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C289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3CA5C533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D188D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3BBAE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3CF9E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(12.0)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085DC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(17.6)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423C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2D202B4E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B015B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FD300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EAA20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(16.0)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162AB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(29.4)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1A2E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28FECB34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A2BF2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4D03C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5682A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(4.0)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9C8FC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(9.8)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2817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1D5E4E99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6635B" w14:textId="77777777" w:rsidR="008B7718" w:rsidRPr="00103BF0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03BF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 (%)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E6F41" w14:textId="77777777" w:rsidR="008B7718" w:rsidRPr="00C04766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ED83E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AB53D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7C285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0.179</w:t>
            </w:r>
          </w:p>
        </w:tc>
      </w:tr>
      <w:tr w:rsidR="008B7718" w:rsidRPr="00C04766" w14:paraId="766ADAC5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F4CF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19001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E31EF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(64.0)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E60CF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(37.3)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CDDF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6958BE5B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7B3F2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F38D5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42F34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(24.0)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39FFA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(45.1)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D1B9A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6801A21E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99FB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EDB64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387CA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(4.0)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CF88C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(5.9)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D420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6E8EB5BA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55894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3ED06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CF0E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(8.0)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C17B0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(11.8)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59F58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554F07D4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E9AB3" w14:textId="77777777" w:rsidR="008B7718" w:rsidRPr="00103BF0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03BF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N (%)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C83A" w14:textId="77777777" w:rsidR="008B7718" w:rsidRPr="00C04766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3503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62B3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01FC1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0.172</w:t>
            </w:r>
          </w:p>
        </w:tc>
      </w:tr>
      <w:tr w:rsidR="008B7718" w:rsidRPr="00C04766" w14:paraId="185DE5C2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2C40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A8418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A5553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(80.0)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82B5E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(58.8)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4834D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4B59050C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1393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FCEE8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198B0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(8.0)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5BE6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(11.8)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156BA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06D62B67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7148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D9B6B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1D8F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(12.0)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A794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(29.4)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AE30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0600EB15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BB83A" w14:textId="77777777" w:rsidR="008B7718" w:rsidRPr="00103BF0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03BF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M (%)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708C" w14:textId="77777777" w:rsidR="008B7718" w:rsidRPr="00C04766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7EC8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82EA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370E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0.668</w:t>
            </w:r>
          </w:p>
        </w:tc>
      </w:tr>
      <w:tr w:rsidR="008B7718" w:rsidRPr="00C04766" w14:paraId="3D061705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733AE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69D1D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62199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(96.0)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3D009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 (90.2)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0D7DD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00CBEE68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DFD93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5B351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CE5C5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(4.0)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8B03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(9.8)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CC0C4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6C0D89C1" w14:textId="77777777" w:rsidTr="008B7718">
        <w:trPr>
          <w:trHeight w:val="187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5BF09" w14:textId="77777777" w:rsidR="008B7718" w:rsidRPr="00103BF0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03BF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Differentiation (%)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E7909" w14:textId="77777777" w:rsidR="008B7718" w:rsidRPr="00C04766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3F87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FD364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0.303</w:t>
            </w:r>
          </w:p>
        </w:tc>
      </w:tr>
      <w:tr w:rsidR="008B7718" w:rsidRPr="00C04766" w14:paraId="4D0DFA22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A9691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F106B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Well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5A73F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(16.0)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DF594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(32.0)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2F280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42B772F5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B7D4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612CF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Moderate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C8463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 (52.0)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FA719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(38.0)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A61D2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35B59865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1E74A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2C3E5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Poor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20301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(32.0)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1CE6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(30.0)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36DBC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103476E8" w14:textId="77777777" w:rsidTr="008B7718">
        <w:trPr>
          <w:trHeight w:val="187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1F07" w14:textId="77777777" w:rsidR="008B7718" w:rsidRPr="00103BF0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03BF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Therapy after OP (%)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71C32" w14:textId="77777777" w:rsidR="008B7718" w:rsidRPr="00C04766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17D08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6980F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0.324</w:t>
            </w:r>
          </w:p>
        </w:tc>
      </w:tr>
      <w:tr w:rsidR="008B7718" w:rsidRPr="00C04766" w14:paraId="198428EB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254B5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886F6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E51B9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(36.0)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2158D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 (51.0)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198EA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04F137D2" w14:textId="77777777" w:rsidTr="008B7718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8606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C9F66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BD26B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 (64.0)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3F57D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 (49.0)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D931B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44D12AB2" w14:textId="77777777" w:rsidTr="008B7718">
        <w:trPr>
          <w:trHeight w:val="187"/>
        </w:trPr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31EE" w14:textId="77777777" w:rsidR="008B7718" w:rsidRPr="00103BF0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103BF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Kras mutation (%)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4B9C" w14:textId="77777777" w:rsidR="008B7718" w:rsidRPr="00C04766" w:rsidRDefault="008B7718" w:rsidP="008B7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5279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0CBA5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8B7718" w:rsidRPr="00C04766" w14:paraId="21110B25" w14:textId="77777777" w:rsidTr="00972414">
        <w:trPr>
          <w:trHeight w:val="187"/>
        </w:trPr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FB985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CE867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Yes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7D06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(43.5)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54591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 (43.9)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AA538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8B7718" w:rsidRPr="00C04766" w14:paraId="1244C99F" w14:textId="77777777" w:rsidTr="00972414">
        <w:trPr>
          <w:trHeight w:val="187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54DF4" w14:textId="77777777" w:rsidR="008B7718" w:rsidRPr="00103BF0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C565D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A2DFD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(56.5)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31494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047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 (56.1)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97186" w14:textId="77777777" w:rsidR="008B7718" w:rsidRPr="00C04766" w:rsidRDefault="008B7718" w:rsidP="008B77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79BABE1D" w14:textId="0CDEEE1C" w:rsidR="000C53AD" w:rsidRDefault="00895D9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Stage: TNM Classification of Malignant Tumors, 7</w:t>
      </w:r>
      <w:r w:rsidRPr="00895D98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>
        <w:rPr>
          <w:rFonts w:ascii="Times New Roman" w:hAnsi="Times New Roman" w:cs="Times New Roman"/>
          <w:sz w:val="20"/>
          <w:szCs w:val="20"/>
        </w:rPr>
        <w:t xml:space="preserve"> Edition, NCC</w:t>
      </w:r>
    </w:p>
    <w:sectPr w:rsidR="000C53AD" w:rsidSect="000C53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125CB" w14:textId="77777777" w:rsidR="00673D68" w:rsidRDefault="00673D68" w:rsidP="00A4655D">
      <w:pPr>
        <w:spacing w:after="0" w:line="240" w:lineRule="auto"/>
      </w:pPr>
      <w:r>
        <w:separator/>
      </w:r>
    </w:p>
  </w:endnote>
  <w:endnote w:type="continuationSeparator" w:id="0">
    <w:p w14:paraId="26BEEEE1" w14:textId="77777777" w:rsidR="00673D68" w:rsidRDefault="00673D68" w:rsidP="00A4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9A6374" w14:textId="77777777" w:rsidR="00673D68" w:rsidRDefault="00673D68" w:rsidP="00A4655D">
      <w:pPr>
        <w:spacing w:after="0" w:line="240" w:lineRule="auto"/>
      </w:pPr>
      <w:r>
        <w:separator/>
      </w:r>
    </w:p>
  </w:footnote>
  <w:footnote w:type="continuationSeparator" w:id="0">
    <w:p w14:paraId="5C4F2A1D" w14:textId="77777777" w:rsidR="00673D68" w:rsidRDefault="00673D68" w:rsidP="00A465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bordersDoNotSurroundHeader/>
  <w:bordersDoNotSurroundFooter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A1"/>
    <w:rsid w:val="0002416D"/>
    <w:rsid w:val="0003424F"/>
    <w:rsid w:val="00044E72"/>
    <w:rsid w:val="00054F2D"/>
    <w:rsid w:val="00077E28"/>
    <w:rsid w:val="00092956"/>
    <w:rsid w:val="000A6AFA"/>
    <w:rsid w:val="000C53AD"/>
    <w:rsid w:val="000E18E1"/>
    <w:rsid w:val="00103BF0"/>
    <w:rsid w:val="0013642C"/>
    <w:rsid w:val="00163CB0"/>
    <w:rsid w:val="00170C14"/>
    <w:rsid w:val="00177289"/>
    <w:rsid w:val="002146C5"/>
    <w:rsid w:val="002376A1"/>
    <w:rsid w:val="002B3779"/>
    <w:rsid w:val="002C0F93"/>
    <w:rsid w:val="00322A11"/>
    <w:rsid w:val="0035287D"/>
    <w:rsid w:val="003960E1"/>
    <w:rsid w:val="003C7F64"/>
    <w:rsid w:val="00401297"/>
    <w:rsid w:val="004229C4"/>
    <w:rsid w:val="00455602"/>
    <w:rsid w:val="00521C46"/>
    <w:rsid w:val="0055661B"/>
    <w:rsid w:val="00590E15"/>
    <w:rsid w:val="005E7EAF"/>
    <w:rsid w:val="00660FD0"/>
    <w:rsid w:val="00673D68"/>
    <w:rsid w:val="006A4688"/>
    <w:rsid w:val="006C51E1"/>
    <w:rsid w:val="00702FFC"/>
    <w:rsid w:val="00807D34"/>
    <w:rsid w:val="00890102"/>
    <w:rsid w:val="00894D90"/>
    <w:rsid w:val="00895D98"/>
    <w:rsid w:val="008A3EEC"/>
    <w:rsid w:val="008B7718"/>
    <w:rsid w:val="009370EE"/>
    <w:rsid w:val="009660D9"/>
    <w:rsid w:val="0097100A"/>
    <w:rsid w:val="00972414"/>
    <w:rsid w:val="00986CBE"/>
    <w:rsid w:val="009C3F79"/>
    <w:rsid w:val="009E1D0F"/>
    <w:rsid w:val="009F6C8E"/>
    <w:rsid w:val="00A02235"/>
    <w:rsid w:val="00A4655D"/>
    <w:rsid w:val="00AC6D26"/>
    <w:rsid w:val="00AD0392"/>
    <w:rsid w:val="00B14E87"/>
    <w:rsid w:val="00B52DBC"/>
    <w:rsid w:val="00BA6F5D"/>
    <w:rsid w:val="00BE2610"/>
    <w:rsid w:val="00C04766"/>
    <w:rsid w:val="00C13DCC"/>
    <w:rsid w:val="00C23FFF"/>
    <w:rsid w:val="00C37485"/>
    <w:rsid w:val="00C45C36"/>
    <w:rsid w:val="00CE5AC2"/>
    <w:rsid w:val="00CF18C2"/>
    <w:rsid w:val="00E339F6"/>
    <w:rsid w:val="00E44D1A"/>
    <w:rsid w:val="00E74FBE"/>
    <w:rsid w:val="00E95BEA"/>
    <w:rsid w:val="00EA181D"/>
    <w:rsid w:val="00F7554E"/>
    <w:rsid w:val="00F8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4C16B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51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7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1">
    <w:name w:val="Plain Table 21"/>
    <w:basedOn w:val="TableNormal"/>
    <w:uiPriority w:val="42"/>
    <w:rsid w:val="002376A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2376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65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655D"/>
  </w:style>
  <w:style w:type="paragraph" w:styleId="Footer">
    <w:name w:val="footer"/>
    <w:basedOn w:val="Normal"/>
    <w:link w:val="FooterChar"/>
    <w:uiPriority w:val="99"/>
    <w:unhideWhenUsed/>
    <w:rsid w:val="00A465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655D"/>
  </w:style>
  <w:style w:type="paragraph" w:styleId="NormalWeb">
    <w:name w:val="Normal (Web)"/>
    <w:basedOn w:val="Normal"/>
    <w:uiPriority w:val="99"/>
    <w:semiHidden/>
    <w:unhideWhenUsed/>
    <w:rsid w:val="008B771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29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C53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53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53A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2019-06-07T17:45:00Z</dcterms:created>
  <dcterms:modified xsi:type="dcterms:W3CDTF">2019-06-07T17:45:00Z</dcterms:modified>
</cp:coreProperties>
</file>