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093F" w:rsidRPr="0093093F" w:rsidRDefault="0093093F" w:rsidP="0093093F">
      <w:pPr>
        <w:spacing w:after="160" w:line="360" w:lineRule="auto"/>
        <w:jc w:val="both"/>
        <w:rPr>
          <w:rFonts w:ascii="Times New Roman" w:eastAsia="Calibri" w:hAnsi="Times New Roman" w:cs="Times New Roman"/>
          <w:sz w:val="20"/>
          <w:szCs w:val="20"/>
        </w:rPr>
      </w:pPr>
      <w:r w:rsidRPr="0093093F">
        <w:rPr>
          <w:rFonts w:ascii="Times New Roman" w:eastAsia="Calibri" w:hAnsi="Times New Roman" w:cs="Times New Roman"/>
          <w:sz w:val="20"/>
          <w:szCs w:val="20"/>
        </w:rPr>
        <w:t>Appendix A:</w:t>
      </w:r>
    </w:p>
    <w:p w:rsidR="0093093F" w:rsidRPr="0093093F" w:rsidRDefault="0093093F" w:rsidP="0093093F">
      <w:pPr>
        <w:spacing w:after="160" w:line="360" w:lineRule="auto"/>
        <w:jc w:val="both"/>
        <w:rPr>
          <w:rFonts w:ascii="Times New Roman" w:eastAsia="Calibri" w:hAnsi="Times New Roman" w:cs="Times New Roman"/>
          <w:sz w:val="20"/>
          <w:szCs w:val="20"/>
        </w:rPr>
      </w:pPr>
      <w:r w:rsidRPr="0093093F">
        <w:rPr>
          <w:rFonts w:ascii="Times New Roman" w:eastAsia="Calibri" w:hAnsi="Times New Roman" w:cs="Times New Roman"/>
          <w:sz w:val="20"/>
          <w:szCs w:val="20"/>
        </w:rPr>
        <w:t>Cluster pattern: In this pattern, point combinations are focused on one or a number of areas and form clusters.</w:t>
      </w:r>
    </w:p>
    <w:p w:rsidR="0093093F" w:rsidRPr="0093093F" w:rsidRDefault="0093093F" w:rsidP="0093093F">
      <w:pPr>
        <w:spacing w:after="160" w:line="360" w:lineRule="auto"/>
        <w:jc w:val="both"/>
        <w:rPr>
          <w:rFonts w:ascii="Times New Roman" w:eastAsia="Calibri" w:hAnsi="Times New Roman" w:cs="Times New Roman"/>
          <w:sz w:val="20"/>
          <w:szCs w:val="20"/>
        </w:rPr>
      </w:pPr>
      <w:r w:rsidRPr="0093093F">
        <w:rPr>
          <w:rFonts w:ascii="Times New Roman" w:eastAsia="Calibri" w:hAnsi="Times New Roman" w:cs="Times New Roman"/>
          <w:sz w:val="20"/>
          <w:szCs w:val="20"/>
        </w:rPr>
        <w:t>Scatter pattern: Points are placed in almost regular and large distances from each other that form such shape.</w:t>
      </w:r>
    </w:p>
    <w:p w:rsidR="0093093F" w:rsidRPr="0093093F" w:rsidRDefault="0093093F" w:rsidP="0093093F">
      <w:pPr>
        <w:spacing w:after="160" w:line="360" w:lineRule="auto"/>
        <w:jc w:val="both"/>
        <w:rPr>
          <w:rFonts w:ascii="Times New Roman" w:eastAsia="Calibri" w:hAnsi="Times New Roman" w:cs="Times New Roman"/>
          <w:sz w:val="20"/>
          <w:szCs w:val="20"/>
        </w:rPr>
      </w:pPr>
      <w:r w:rsidRPr="0093093F">
        <w:rPr>
          <w:rFonts w:ascii="Times New Roman" w:eastAsia="Calibri" w:hAnsi="Times New Roman" w:cs="Times New Roman"/>
          <w:sz w:val="20"/>
          <w:szCs w:val="20"/>
        </w:rPr>
        <w:t xml:space="preserve">Random pattern: This pattern is when the distribution of phenomena does not have any clustered or scattered patterns. </w:t>
      </w:r>
    </w:p>
    <w:p w:rsidR="0093093F" w:rsidRPr="0093093F" w:rsidRDefault="0093093F" w:rsidP="0093093F">
      <w:pPr>
        <w:spacing w:after="160" w:line="360" w:lineRule="auto"/>
        <w:rPr>
          <w:rFonts w:ascii="Times New Roman" w:eastAsia="Calibri" w:hAnsi="Times New Roman" w:cs="Times New Roman"/>
          <w:sz w:val="20"/>
          <w:szCs w:val="20"/>
        </w:rPr>
      </w:pPr>
      <w:r w:rsidRPr="0093093F">
        <w:rPr>
          <w:rFonts w:ascii="Times New Roman" w:eastAsia="Calibri" w:hAnsi="Times New Roman" w:cs="Times New Roman"/>
          <w:sz w:val="20"/>
          <w:szCs w:val="20"/>
        </w:rPr>
        <w:t>Appendix B:</w:t>
      </w:r>
    </w:p>
    <w:p w:rsidR="0093093F" w:rsidRPr="0093093F" w:rsidRDefault="0093093F" w:rsidP="0093093F">
      <w:pPr>
        <w:spacing w:after="160" w:line="360" w:lineRule="auto"/>
        <w:jc w:val="both"/>
        <w:rPr>
          <w:rFonts w:ascii="Times New Roman" w:eastAsia="Calibri" w:hAnsi="Times New Roman" w:cs="Times New Roman"/>
          <w:sz w:val="20"/>
          <w:szCs w:val="20"/>
        </w:rPr>
      </w:pPr>
      <w:r w:rsidRPr="0093093F">
        <w:rPr>
          <w:rFonts w:ascii="Times New Roman" w:eastAsia="Calibri" w:hAnsi="Times New Roman" w:cs="Times New Roman"/>
          <w:sz w:val="20"/>
          <w:szCs w:val="20"/>
        </w:rPr>
        <w:t xml:space="preserve">In the first case (cluster), areas with high or low incidence of a variable are surrounded by other areas with similarly high or low (high-high, low-low) incidence, and in the second case (outlier data), regions with high rates of one variable are surrounded by other areas with low incidence (or vice versa) (high-low, low-high). In Moran’s index analyses, it can be stated that spatial arrangement of point combinations is one of the fundamental issues in spatial analysis of phenomena, because they form the location and position of the points and how they are positioned relative to others form their spatial construction process. </w:t>
      </w:r>
    </w:p>
    <w:p w:rsidR="0093093F" w:rsidRPr="0093093F" w:rsidRDefault="0093093F" w:rsidP="0093093F">
      <w:pPr>
        <w:spacing w:after="160" w:line="360" w:lineRule="auto"/>
        <w:rPr>
          <w:rFonts w:ascii="Times New Roman" w:eastAsia="Calibri" w:hAnsi="Times New Roman" w:cs="Times New Roman"/>
          <w:sz w:val="20"/>
          <w:szCs w:val="20"/>
        </w:rPr>
      </w:pPr>
      <w:r w:rsidRPr="0093093F">
        <w:rPr>
          <w:rFonts w:ascii="Times New Roman" w:eastAsia="Calibri" w:hAnsi="Times New Roman" w:cs="Times New Roman"/>
          <w:sz w:val="20"/>
          <w:szCs w:val="20"/>
        </w:rPr>
        <w:t>Appendix C:</w:t>
      </w:r>
    </w:p>
    <w:p w:rsidR="0093093F" w:rsidRPr="0093093F" w:rsidRDefault="0093093F" w:rsidP="0093093F">
      <w:pPr>
        <w:spacing w:after="160" w:line="360" w:lineRule="auto"/>
        <w:jc w:val="both"/>
        <w:rPr>
          <w:rFonts w:ascii="Times New Roman" w:eastAsia="Calibri" w:hAnsi="Times New Roman" w:cs="Times New Roman"/>
          <w:sz w:val="20"/>
          <w:szCs w:val="20"/>
        </w:rPr>
      </w:pPr>
      <w:r w:rsidRPr="0093093F">
        <w:rPr>
          <w:rFonts w:ascii="Times New Roman" w:eastAsia="Calibri" w:hAnsi="Times New Roman" w:cs="Times New Roman"/>
          <w:sz w:val="20"/>
          <w:szCs w:val="20"/>
        </w:rPr>
        <w:t xml:space="preserve">The results of the </w:t>
      </w:r>
      <w:proofErr w:type="spellStart"/>
      <w:r w:rsidRPr="0093093F">
        <w:rPr>
          <w:rFonts w:ascii="Times New Roman" w:eastAsia="Calibri" w:hAnsi="Times New Roman" w:cs="Times New Roman"/>
          <w:sz w:val="20"/>
          <w:szCs w:val="20"/>
        </w:rPr>
        <w:t>Getis</w:t>
      </w:r>
      <w:proofErr w:type="spellEnd"/>
      <w:r w:rsidRPr="0093093F">
        <w:rPr>
          <w:rFonts w:ascii="Times New Roman" w:eastAsia="Calibri" w:hAnsi="Times New Roman" w:cs="Times New Roman"/>
          <w:sz w:val="20"/>
          <w:szCs w:val="20"/>
        </w:rPr>
        <w:t xml:space="preserve"> index are interpreted according to H0. Null hypothesis for global G is that “There is no spatial clustering in the studied values ​​and attributes for the complications in the desired layer.” When the standard Z value is very large and P-value is very small and close to zero, then H0 is rejected. If H0 is rejected, then the standard Z score becomes important. If the presence of clusters is confirmed by rejection of H0, then the positive Z score values ​​indicate clustering of high points and the negative Z score values ​​represent clustering of low risk points. </w:t>
      </w:r>
    </w:p>
    <w:p w:rsidR="0093093F" w:rsidRPr="0093093F" w:rsidRDefault="0093093F" w:rsidP="0093093F">
      <w:pPr>
        <w:spacing w:after="160" w:line="360" w:lineRule="auto"/>
        <w:rPr>
          <w:rFonts w:ascii="Times New Roman" w:eastAsia="Calibri" w:hAnsi="Times New Roman" w:cs="Times New Roman"/>
          <w:sz w:val="20"/>
          <w:szCs w:val="20"/>
        </w:rPr>
      </w:pPr>
      <w:r w:rsidRPr="0093093F">
        <w:rPr>
          <w:rFonts w:ascii="Times New Roman" w:eastAsia="Calibri" w:hAnsi="Times New Roman" w:cs="Times New Roman"/>
          <w:sz w:val="20"/>
          <w:szCs w:val="20"/>
        </w:rPr>
        <w:t>Appendix D:</w:t>
      </w:r>
    </w:p>
    <w:p w:rsidR="0093093F" w:rsidRPr="0093093F" w:rsidRDefault="0093093F" w:rsidP="0093093F">
      <w:pPr>
        <w:spacing w:after="160" w:line="360" w:lineRule="auto"/>
        <w:jc w:val="both"/>
        <w:rPr>
          <w:rFonts w:ascii="Times New Roman" w:eastAsia="Calibri" w:hAnsi="Times New Roman" w:cs="Times New Roman"/>
          <w:sz w:val="20"/>
          <w:szCs w:val="20"/>
        </w:rPr>
      </w:pPr>
      <w:r w:rsidRPr="0093093F">
        <w:rPr>
          <w:rFonts w:ascii="Times New Roman" w:eastAsia="Calibri" w:hAnsi="Times New Roman" w:cs="Times New Roman"/>
          <w:sz w:val="20"/>
          <w:szCs w:val="20"/>
        </w:rPr>
        <w:t>The calculated Z score indicates where the data are clustered high or low. This index, in fact, looks at any geographic unit within its neighbors. A geographic unit with a high value is interesting and important, while it might not be a hot and statistically significant spot. For a geographic unit to be considered a hot spot and statistically significant, both the spot and the neighboring geographic unit should have high values. Local sum is a unit and its neighbors are compared relative to the total number of units. When a local sum exceeds the expected local population excessively and unexpectedly and the difference is so large that it cannot be considered the result of an accident, then Z score will be significant. Figure 2-3 shows the input and output of this analysis. By displaying Z score and P-value, hot spots or locations with clustered data can be displayed.</w:t>
      </w:r>
    </w:p>
    <w:p w:rsidR="0093093F" w:rsidRPr="0093093F" w:rsidRDefault="0093093F" w:rsidP="0093093F">
      <w:pPr>
        <w:spacing w:after="160" w:line="360" w:lineRule="auto"/>
        <w:rPr>
          <w:rFonts w:ascii="Times New Roman" w:eastAsia="Calibri" w:hAnsi="Times New Roman" w:cs="Times New Roman"/>
          <w:sz w:val="20"/>
          <w:szCs w:val="20"/>
        </w:rPr>
      </w:pPr>
    </w:p>
    <w:p w:rsidR="0093093F" w:rsidRPr="0093093F" w:rsidRDefault="0093093F" w:rsidP="0093093F">
      <w:pPr>
        <w:spacing w:after="160" w:line="360" w:lineRule="auto"/>
        <w:rPr>
          <w:rFonts w:ascii="Times New Roman" w:eastAsia="Calibri" w:hAnsi="Times New Roman" w:cs="Times New Roman"/>
          <w:sz w:val="20"/>
          <w:szCs w:val="20"/>
        </w:rPr>
      </w:pPr>
    </w:p>
    <w:p w:rsidR="0093093F" w:rsidRPr="0093093F" w:rsidRDefault="0093093F" w:rsidP="0093093F">
      <w:pPr>
        <w:spacing w:after="160" w:line="360" w:lineRule="auto"/>
        <w:rPr>
          <w:rFonts w:ascii="Times New Roman" w:eastAsia="Calibri" w:hAnsi="Times New Roman" w:cs="Times New Roman"/>
          <w:sz w:val="20"/>
          <w:szCs w:val="20"/>
        </w:rPr>
      </w:pPr>
    </w:p>
    <w:p w:rsidR="0093093F" w:rsidRPr="0093093F" w:rsidRDefault="0093093F" w:rsidP="0093093F">
      <w:pPr>
        <w:spacing w:after="160" w:line="360" w:lineRule="auto"/>
        <w:rPr>
          <w:rFonts w:ascii="Times New Roman" w:eastAsia="Calibri" w:hAnsi="Times New Roman" w:cs="Times New Roman"/>
          <w:sz w:val="20"/>
          <w:szCs w:val="20"/>
        </w:rPr>
      </w:pPr>
    </w:p>
    <w:p w:rsidR="0093093F" w:rsidRPr="0093093F" w:rsidRDefault="0093093F" w:rsidP="0093093F">
      <w:pPr>
        <w:spacing w:after="160" w:line="360" w:lineRule="auto"/>
        <w:rPr>
          <w:rFonts w:ascii="Times New Roman" w:eastAsia="Calibri" w:hAnsi="Times New Roman" w:cs="Times New Roman"/>
          <w:sz w:val="20"/>
          <w:szCs w:val="20"/>
        </w:rPr>
      </w:pPr>
    </w:p>
    <w:p w:rsidR="0093093F" w:rsidRPr="000D64B7" w:rsidRDefault="0093093F" w:rsidP="0093093F">
      <w:pPr>
        <w:autoSpaceDE w:val="0"/>
        <w:autoSpaceDN w:val="0"/>
        <w:adjustRightInd w:val="0"/>
        <w:spacing w:after="0" w:line="240" w:lineRule="auto"/>
        <w:rPr>
          <w:rFonts w:ascii="Tw Cen MT Condensed" w:eastAsia="Calibri" w:hAnsi="Tw Cen MT Condensed" w:cs="Tw Cen MT Condensed"/>
          <w:b/>
          <w:bCs/>
          <w:color w:val="231F20"/>
          <w:sz w:val="24"/>
          <w:szCs w:val="24"/>
        </w:rPr>
      </w:pPr>
      <w:r w:rsidRPr="000D64B7">
        <w:rPr>
          <w:rFonts w:ascii="Times New Roman" w:eastAsia="Calibri" w:hAnsi="Times New Roman" w:cs="Times New Roman"/>
          <w:sz w:val="24"/>
          <w:szCs w:val="24"/>
        </w:rPr>
        <w:t xml:space="preserve">Table </w:t>
      </w:r>
      <w:r>
        <w:rPr>
          <w:rFonts w:ascii="Times New Roman" w:eastAsia="Calibri" w:hAnsi="Times New Roman" w:cs="Times New Roman"/>
          <w:sz w:val="24"/>
          <w:szCs w:val="24"/>
        </w:rPr>
        <w:t>1</w:t>
      </w:r>
      <w:r w:rsidRPr="000D64B7">
        <w:rPr>
          <w:rFonts w:ascii="Times New Roman" w:eastAsia="Calibri" w:hAnsi="Times New Roman" w:cs="Times New Roman"/>
          <w:sz w:val="24"/>
          <w:szCs w:val="24"/>
        </w:rPr>
        <w:t xml:space="preserve">. </w:t>
      </w:r>
      <w:r w:rsidRPr="000D64B7">
        <w:rPr>
          <w:rFonts w:ascii="Times New Roman" w:eastAsia="Calibri" w:hAnsi="Times New Roman" w:cs="Times New Roman"/>
          <w:color w:val="231F20"/>
          <w:sz w:val="24"/>
          <w:szCs w:val="24"/>
        </w:rPr>
        <w:t>Rate of pedestrian deaths based on education and marital status of the people under the study during 2012-2013 in Iran</w:t>
      </w:r>
    </w:p>
    <w:tbl>
      <w:tblPr>
        <w:tblStyle w:val="TableGrid1"/>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0"/>
        <w:gridCol w:w="1870"/>
        <w:gridCol w:w="1870"/>
        <w:gridCol w:w="1870"/>
      </w:tblGrid>
      <w:tr w:rsidR="0093093F" w:rsidRPr="000D64B7" w:rsidTr="00302C01">
        <w:trPr>
          <w:trHeight w:val="600"/>
        </w:trPr>
        <w:tc>
          <w:tcPr>
            <w:tcW w:w="1870" w:type="dxa"/>
            <w:tcBorders>
              <w:bottom w:val="single" w:sz="4" w:space="0" w:color="auto"/>
            </w:tcBorders>
          </w:tcPr>
          <w:p w:rsidR="0093093F" w:rsidRPr="000D64B7" w:rsidRDefault="0093093F" w:rsidP="00302C01">
            <w:pPr>
              <w:spacing w:line="360" w:lineRule="auto"/>
              <w:jc w:val="center"/>
              <w:rPr>
                <w:rFonts w:ascii="Times New Roman" w:hAnsi="Times New Roman" w:cs="Times New Roman"/>
                <w:sz w:val="20"/>
                <w:szCs w:val="20"/>
                <w:lang w:bidi="fa-IR"/>
              </w:rPr>
            </w:pPr>
            <w:r w:rsidRPr="000D64B7">
              <w:rPr>
                <w:rFonts w:ascii="Times New Roman" w:hAnsi="Times New Roman" w:cs="Times New Roman"/>
                <w:sz w:val="20"/>
                <w:szCs w:val="20"/>
                <w:lang w:bidi="fa-IR"/>
              </w:rPr>
              <w:t>variable</w:t>
            </w:r>
          </w:p>
        </w:tc>
        <w:tc>
          <w:tcPr>
            <w:tcW w:w="1870" w:type="dxa"/>
            <w:tcBorders>
              <w:bottom w:val="single" w:sz="4" w:space="0" w:color="auto"/>
            </w:tcBorders>
          </w:tcPr>
          <w:p w:rsidR="0093093F" w:rsidRPr="000D64B7" w:rsidRDefault="0093093F" w:rsidP="00302C01">
            <w:pPr>
              <w:spacing w:line="360" w:lineRule="auto"/>
              <w:jc w:val="center"/>
              <w:rPr>
                <w:rFonts w:ascii="Times New Roman" w:hAnsi="Times New Roman" w:cs="Times New Roman"/>
                <w:sz w:val="20"/>
                <w:szCs w:val="20"/>
                <w:lang w:bidi="fa-IR"/>
              </w:rPr>
            </w:pPr>
            <w:r w:rsidRPr="000D64B7">
              <w:rPr>
                <w:rFonts w:ascii="Times New Roman" w:hAnsi="Times New Roman" w:cs="Times New Roman"/>
                <w:sz w:val="20"/>
                <w:szCs w:val="20"/>
                <w:lang w:bidi="fa-IR"/>
              </w:rPr>
              <w:t>Population</w:t>
            </w:r>
          </w:p>
        </w:tc>
        <w:tc>
          <w:tcPr>
            <w:tcW w:w="1870" w:type="dxa"/>
            <w:tcBorders>
              <w:bottom w:val="single" w:sz="4" w:space="0" w:color="auto"/>
            </w:tcBorders>
          </w:tcPr>
          <w:p w:rsidR="0093093F" w:rsidRPr="000D64B7" w:rsidRDefault="0093093F" w:rsidP="00302C01">
            <w:pPr>
              <w:spacing w:line="360" w:lineRule="auto"/>
              <w:jc w:val="center"/>
              <w:rPr>
                <w:rFonts w:ascii="Times New Roman" w:hAnsi="Times New Roman" w:cs="Times New Roman"/>
                <w:sz w:val="20"/>
                <w:szCs w:val="20"/>
                <w:lang w:bidi="fa-IR"/>
              </w:rPr>
            </w:pPr>
            <w:r w:rsidRPr="000D64B7">
              <w:rPr>
                <w:rFonts w:ascii="Times New Roman" w:hAnsi="Times New Roman" w:cs="Times New Roman"/>
                <w:sz w:val="20"/>
                <w:szCs w:val="20"/>
                <w:lang w:bidi="fa-IR"/>
              </w:rPr>
              <w:t>N (%)</w:t>
            </w:r>
          </w:p>
        </w:tc>
        <w:tc>
          <w:tcPr>
            <w:tcW w:w="1870" w:type="dxa"/>
            <w:tcBorders>
              <w:bottom w:val="single" w:sz="4" w:space="0" w:color="auto"/>
            </w:tcBorders>
          </w:tcPr>
          <w:p w:rsidR="0093093F" w:rsidRPr="000D64B7" w:rsidRDefault="0093093F" w:rsidP="00302C01">
            <w:pPr>
              <w:autoSpaceDE w:val="0"/>
              <w:autoSpaceDN w:val="0"/>
              <w:adjustRightInd w:val="0"/>
              <w:spacing w:line="360" w:lineRule="auto"/>
              <w:jc w:val="center"/>
              <w:rPr>
                <w:rFonts w:ascii="Times New Roman" w:hAnsi="Times New Roman" w:cs="Times New Roman"/>
                <w:sz w:val="20"/>
                <w:szCs w:val="20"/>
                <w:lang w:bidi="fa-IR"/>
              </w:rPr>
            </w:pPr>
            <w:r w:rsidRPr="000D64B7">
              <w:rPr>
                <w:rFonts w:ascii="Times New Roman" w:hAnsi="Times New Roman" w:cs="Times New Roman"/>
                <w:sz w:val="20"/>
                <w:szCs w:val="20"/>
                <w:lang w:bidi="fa-IR"/>
              </w:rPr>
              <w:t>Rate (/100,000</w:t>
            </w:r>
          </w:p>
          <w:p w:rsidR="0093093F" w:rsidRPr="000D64B7" w:rsidRDefault="0093093F" w:rsidP="00302C01">
            <w:pPr>
              <w:spacing w:line="360" w:lineRule="auto"/>
              <w:jc w:val="center"/>
              <w:rPr>
                <w:rFonts w:ascii="Times New Roman" w:hAnsi="Times New Roman" w:cs="Times New Roman"/>
                <w:sz w:val="20"/>
                <w:szCs w:val="20"/>
                <w:lang w:bidi="fa-IR"/>
              </w:rPr>
            </w:pPr>
            <w:r w:rsidRPr="000D64B7">
              <w:rPr>
                <w:rFonts w:ascii="Times New Roman" w:hAnsi="Times New Roman" w:cs="Times New Roman"/>
                <w:sz w:val="20"/>
                <w:szCs w:val="20"/>
                <w:lang w:bidi="fa-IR"/>
              </w:rPr>
              <w:t>people)</w:t>
            </w:r>
          </w:p>
        </w:tc>
      </w:tr>
      <w:tr w:rsidR="0093093F" w:rsidRPr="000D64B7" w:rsidTr="00302C01">
        <w:tc>
          <w:tcPr>
            <w:tcW w:w="1870" w:type="dxa"/>
          </w:tcPr>
          <w:p w:rsidR="0093093F" w:rsidRPr="000D64B7" w:rsidRDefault="0093093F" w:rsidP="00302C01">
            <w:pPr>
              <w:spacing w:line="360" w:lineRule="auto"/>
              <w:jc w:val="center"/>
              <w:rPr>
                <w:rFonts w:ascii="Times New Roman" w:hAnsi="Times New Roman" w:cs="Times New Roman"/>
                <w:sz w:val="20"/>
                <w:szCs w:val="20"/>
                <w:rtl/>
                <w:lang w:bidi="fa-IR"/>
              </w:rPr>
            </w:pPr>
            <w:r w:rsidRPr="000D64B7">
              <w:rPr>
                <w:rFonts w:ascii="Times New Roman" w:hAnsi="Times New Roman" w:cs="Times New Roman"/>
                <w:sz w:val="20"/>
                <w:szCs w:val="20"/>
                <w:lang w:bidi="fa-IR"/>
              </w:rPr>
              <w:t>Education</w:t>
            </w:r>
          </w:p>
        </w:tc>
        <w:tc>
          <w:tcPr>
            <w:tcW w:w="1870" w:type="dxa"/>
          </w:tcPr>
          <w:p w:rsidR="0093093F" w:rsidRPr="000D64B7" w:rsidRDefault="0093093F" w:rsidP="00302C01">
            <w:pPr>
              <w:spacing w:line="360" w:lineRule="auto"/>
              <w:jc w:val="center"/>
              <w:rPr>
                <w:rFonts w:ascii="Times New Roman" w:hAnsi="Times New Roman" w:cs="Times New Roman"/>
                <w:sz w:val="20"/>
                <w:szCs w:val="20"/>
                <w:lang w:bidi="fa-IR"/>
              </w:rPr>
            </w:pPr>
          </w:p>
        </w:tc>
        <w:tc>
          <w:tcPr>
            <w:tcW w:w="1870" w:type="dxa"/>
          </w:tcPr>
          <w:p w:rsidR="0093093F" w:rsidRPr="000D64B7" w:rsidRDefault="0093093F" w:rsidP="00302C01">
            <w:pPr>
              <w:spacing w:line="360" w:lineRule="auto"/>
              <w:jc w:val="center"/>
              <w:rPr>
                <w:rFonts w:ascii="Times New Roman" w:hAnsi="Times New Roman" w:cs="Times New Roman"/>
                <w:sz w:val="20"/>
                <w:szCs w:val="20"/>
                <w:lang w:bidi="fa-IR"/>
              </w:rPr>
            </w:pPr>
          </w:p>
        </w:tc>
        <w:tc>
          <w:tcPr>
            <w:tcW w:w="1870" w:type="dxa"/>
          </w:tcPr>
          <w:p w:rsidR="0093093F" w:rsidRPr="000D64B7" w:rsidRDefault="0093093F" w:rsidP="00302C01">
            <w:pPr>
              <w:spacing w:line="360" w:lineRule="auto"/>
              <w:jc w:val="center"/>
              <w:rPr>
                <w:rFonts w:ascii="Times New Roman" w:hAnsi="Times New Roman" w:cs="Times New Roman"/>
                <w:sz w:val="20"/>
                <w:szCs w:val="20"/>
                <w:lang w:bidi="fa-IR"/>
              </w:rPr>
            </w:pPr>
          </w:p>
        </w:tc>
      </w:tr>
      <w:tr w:rsidR="0093093F" w:rsidRPr="000D64B7" w:rsidTr="00302C01">
        <w:tc>
          <w:tcPr>
            <w:tcW w:w="1870" w:type="dxa"/>
          </w:tcPr>
          <w:p w:rsidR="0093093F" w:rsidRPr="000D64B7" w:rsidRDefault="0093093F" w:rsidP="00302C01">
            <w:pPr>
              <w:spacing w:line="360" w:lineRule="auto"/>
              <w:jc w:val="center"/>
              <w:rPr>
                <w:rFonts w:ascii="Times New Roman" w:hAnsi="Times New Roman" w:cs="Times New Roman"/>
                <w:sz w:val="20"/>
                <w:szCs w:val="20"/>
                <w:lang w:bidi="fa-IR"/>
              </w:rPr>
            </w:pPr>
            <w:r w:rsidRPr="000D64B7">
              <w:rPr>
                <w:rFonts w:ascii="Times New Roman" w:hAnsi="Times New Roman" w:cs="Times New Roman"/>
                <w:sz w:val="20"/>
                <w:szCs w:val="20"/>
                <w:lang w:bidi="fa-IR"/>
              </w:rPr>
              <w:t>Illiterate</w:t>
            </w:r>
          </w:p>
        </w:tc>
        <w:tc>
          <w:tcPr>
            <w:tcW w:w="1870" w:type="dxa"/>
          </w:tcPr>
          <w:p w:rsidR="0093093F" w:rsidRPr="000D64B7" w:rsidRDefault="0093093F" w:rsidP="00302C01">
            <w:pPr>
              <w:spacing w:line="360" w:lineRule="auto"/>
              <w:jc w:val="center"/>
              <w:rPr>
                <w:rFonts w:ascii="Times New Roman" w:hAnsi="Times New Roman" w:cs="Times New Roman"/>
                <w:sz w:val="20"/>
                <w:szCs w:val="20"/>
                <w:lang w:bidi="fa-IR"/>
              </w:rPr>
            </w:pPr>
            <w:r w:rsidRPr="000D64B7">
              <w:rPr>
                <w:rFonts w:ascii="Times New Roman" w:hAnsi="Times New Roman" w:cs="Times New Roman"/>
                <w:sz w:val="20"/>
                <w:szCs w:val="20"/>
                <w:lang w:bidi="fa-IR"/>
              </w:rPr>
              <w:t>11783636</w:t>
            </w:r>
          </w:p>
        </w:tc>
        <w:tc>
          <w:tcPr>
            <w:tcW w:w="1870" w:type="dxa"/>
          </w:tcPr>
          <w:p w:rsidR="0093093F" w:rsidRPr="000D64B7" w:rsidRDefault="0093093F" w:rsidP="00302C01">
            <w:pPr>
              <w:spacing w:line="360" w:lineRule="auto"/>
              <w:jc w:val="center"/>
              <w:rPr>
                <w:rFonts w:ascii="Times New Roman" w:hAnsi="Times New Roman" w:cs="Times New Roman"/>
                <w:sz w:val="20"/>
                <w:szCs w:val="20"/>
                <w:lang w:bidi="fa-IR"/>
              </w:rPr>
            </w:pPr>
            <w:r w:rsidRPr="000D64B7">
              <w:rPr>
                <w:rFonts w:ascii="Times New Roman" w:hAnsi="Times New Roman" w:cs="Times New Roman"/>
                <w:sz w:val="20"/>
                <w:szCs w:val="20"/>
                <w:lang w:bidi="fa-IR"/>
              </w:rPr>
              <w:t>1926 (44.5)</w:t>
            </w:r>
          </w:p>
        </w:tc>
        <w:tc>
          <w:tcPr>
            <w:tcW w:w="1870" w:type="dxa"/>
          </w:tcPr>
          <w:p w:rsidR="0093093F" w:rsidRPr="000D64B7" w:rsidRDefault="0093093F" w:rsidP="00302C01">
            <w:pPr>
              <w:spacing w:line="360" w:lineRule="auto"/>
              <w:jc w:val="center"/>
              <w:rPr>
                <w:rFonts w:ascii="Times New Roman" w:hAnsi="Times New Roman" w:cs="Times New Roman"/>
                <w:sz w:val="20"/>
                <w:szCs w:val="20"/>
                <w:lang w:bidi="fa-IR"/>
              </w:rPr>
            </w:pPr>
            <w:r w:rsidRPr="000D64B7">
              <w:rPr>
                <w:rFonts w:ascii="Times New Roman" w:hAnsi="Times New Roman" w:cs="Times New Roman"/>
                <w:sz w:val="20"/>
                <w:szCs w:val="20"/>
                <w:lang w:bidi="fa-IR"/>
              </w:rPr>
              <w:t>19.7</w:t>
            </w:r>
          </w:p>
        </w:tc>
      </w:tr>
      <w:tr w:rsidR="0093093F" w:rsidRPr="000D64B7" w:rsidTr="00302C01">
        <w:tc>
          <w:tcPr>
            <w:tcW w:w="1870" w:type="dxa"/>
          </w:tcPr>
          <w:p w:rsidR="0093093F" w:rsidRPr="000D64B7" w:rsidRDefault="0093093F" w:rsidP="00302C01">
            <w:pPr>
              <w:spacing w:line="360" w:lineRule="auto"/>
              <w:jc w:val="center"/>
              <w:rPr>
                <w:rFonts w:ascii="Times New Roman" w:hAnsi="Times New Roman" w:cs="Times New Roman"/>
                <w:sz w:val="20"/>
                <w:szCs w:val="20"/>
                <w:lang w:bidi="fa-IR"/>
              </w:rPr>
            </w:pPr>
            <w:r w:rsidRPr="000D64B7">
              <w:rPr>
                <w:rFonts w:ascii="Times New Roman" w:hAnsi="Times New Roman" w:cs="Times New Roman"/>
                <w:sz w:val="20"/>
                <w:szCs w:val="20"/>
                <w:lang w:bidi="fa-IR"/>
              </w:rPr>
              <w:t>Primary school</w:t>
            </w:r>
          </w:p>
        </w:tc>
        <w:tc>
          <w:tcPr>
            <w:tcW w:w="1870" w:type="dxa"/>
          </w:tcPr>
          <w:p w:rsidR="0093093F" w:rsidRPr="000D64B7" w:rsidRDefault="0093093F" w:rsidP="00302C01">
            <w:pPr>
              <w:spacing w:line="360" w:lineRule="auto"/>
              <w:jc w:val="center"/>
              <w:rPr>
                <w:rFonts w:ascii="Times New Roman" w:hAnsi="Times New Roman" w:cs="Times New Roman"/>
                <w:sz w:val="20"/>
                <w:szCs w:val="20"/>
                <w:lang w:bidi="fa-IR"/>
              </w:rPr>
            </w:pPr>
            <w:r w:rsidRPr="000D64B7">
              <w:rPr>
                <w:rFonts w:ascii="Times New Roman" w:hAnsi="Times New Roman" w:cs="Times New Roman"/>
                <w:sz w:val="20"/>
                <w:szCs w:val="20"/>
                <w:lang w:bidi="fa-IR"/>
              </w:rPr>
              <w:t>16966245</w:t>
            </w:r>
          </w:p>
        </w:tc>
        <w:tc>
          <w:tcPr>
            <w:tcW w:w="1870" w:type="dxa"/>
          </w:tcPr>
          <w:p w:rsidR="0093093F" w:rsidRPr="000D64B7" w:rsidRDefault="0093093F" w:rsidP="00302C01">
            <w:pPr>
              <w:spacing w:line="360" w:lineRule="auto"/>
              <w:jc w:val="center"/>
              <w:rPr>
                <w:rFonts w:ascii="Times New Roman" w:hAnsi="Times New Roman" w:cs="Times New Roman"/>
                <w:sz w:val="20"/>
                <w:szCs w:val="20"/>
                <w:lang w:bidi="fa-IR"/>
              </w:rPr>
            </w:pPr>
            <w:r w:rsidRPr="000D64B7">
              <w:rPr>
                <w:rFonts w:ascii="Times New Roman" w:hAnsi="Times New Roman" w:cs="Times New Roman"/>
                <w:sz w:val="20"/>
                <w:szCs w:val="20"/>
                <w:lang w:bidi="fa-IR"/>
              </w:rPr>
              <w:t>1162 (26.7)</w:t>
            </w:r>
          </w:p>
        </w:tc>
        <w:tc>
          <w:tcPr>
            <w:tcW w:w="1870" w:type="dxa"/>
          </w:tcPr>
          <w:p w:rsidR="0093093F" w:rsidRPr="000D64B7" w:rsidRDefault="0093093F" w:rsidP="00302C01">
            <w:pPr>
              <w:spacing w:line="360" w:lineRule="auto"/>
              <w:jc w:val="center"/>
              <w:rPr>
                <w:rFonts w:ascii="Times New Roman" w:hAnsi="Times New Roman" w:cs="Times New Roman"/>
                <w:sz w:val="20"/>
                <w:szCs w:val="20"/>
                <w:lang w:bidi="fa-IR"/>
              </w:rPr>
            </w:pPr>
            <w:r w:rsidRPr="000D64B7">
              <w:rPr>
                <w:rFonts w:ascii="Times New Roman" w:hAnsi="Times New Roman" w:cs="Times New Roman"/>
                <w:sz w:val="20"/>
                <w:szCs w:val="20"/>
                <w:lang w:bidi="fa-IR"/>
              </w:rPr>
              <w:t>7.7</w:t>
            </w:r>
          </w:p>
        </w:tc>
      </w:tr>
      <w:tr w:rsidR="0093093F" w:rsidRPr="000D64B7" w:rsidTr="00302C01">
        <w:tc>
          <w:tcPr>
            <w:tcW w:w="1870" w:type="dxa"/>
          </w:tcPr>
          <w:p w:rsidR="0093093F" w:rsidRPr="000D64B7" w:rsidRDefault="0093093F" w:rsidP="00302C01">
            <w:pPr>
              <w:spacing w:line="360" w:lineRule="auto"/>
              <w:jc w:val="center"/>
              <w:rPr>
                <w:rFonts w:ascii="Times New Roman" w:hAnsi="Times New Roman" w:cs="Times New Roman"/>
                <w:sz w:val="20"/>
                <w:szCs w:val="20"/>
                <w:lang w:bidi="fa-IR"/>
              </w:rPr>
            </w:pPr>
            <w:r w:rsidRPr="000D64B7">
              <w:rPr>
                <w:rFonts w:ascii="Times New Roman" w:hAnsi="Times New Roman" w:cs="Times New Roman"/>
                <w:sz w:val="20"/>
                <w:szCs w:val="20"/>
                <w:lang w:bidi="fa-IR"/>
              </w:rPr>
              <w:t>Junior high school</w:t>
            </w:r>
          </w:p>
        </w:tc>
        <w:tc>
          <w:tcPr>
            <w:tcW w:w="1870" w:type="dxa"/>
          </w:tcPr>
          <w:p w:rsidR="0093093F" w:rsidRPr="000D64B7" w:rsidRDefault="0093093F" w:rsidP="00302C01">
            <w:pPr>
              <w:spacing w:line="360" w:lineRule="auto"/>
              <w:jc w:val="center"/>
              <w:rPr>
                <w:rFonts w:ascii="Times New Roman" w:hAnsi="Times New Roman" w:cs="Times New Roman"/>
                <w:sz w:val="20"/>
                <w:szCs w:val="20"/>
                <w:lang w:bidi="fa-IR"/>
              </w:rPr>
            </w:pPr>
            <w:r w:rsidRPr="000D64B7">
              <w:rPr>
                <w:rFonts w:ascii="Times New Roman" w:hAnsi="Times New Roman" w:cs="Times New Roman"/>
                <w:sz w:val="20"/>
                <w:szCs w:val="20"/>
                <w:lang w:bidi="fa-IR"/>
              </w:rPr>
              <w:t>14400201</w:t>
            </w:r>
          </w:p>
        </w:tc>
        <w:tc>
          <w:tcPr>
            <w:tcW w:w="1870" w:type="dxa"/>
          </w:tcPr>
          <w:p w:rsidR="0093093F" w:rsidRPr="000D64B7" w:rsidRDefault="0093093F" w:rsidP="00302C01">
            <w:pPr>
              <w:spacing w:line="360" w:lineRule="auto"/>
              <w:jc w:val="center"/>
              <w:rPr>
                <w:rFonts w:ascii="Times New Roman" w:hAnsi="Times New Roman" w:cs="Times New Roman"/>
                <w:sz w:val="20"/>
                <w:szCs w:val="20"/>
                <w:lang w:bidi="fa-IR"/>
              </w:rPr>
            </w:pPr>
            <w:r w:rsidRPr="000D64B7">
              <w:rPr>
                <w:rFonts w:ascii="Times New Roman" w:hAnsi="Times New Roman" w:cs="Times New Roman"/>
                <w:sz w:val="20"/>
                <w:szCs w:val="20"/>
                <w:lang w:bidi="fa-IR"/>
              </w:rPr>
              <w:t>521 (11.8)</w:t>
            </w:r>
          </w:p>
        </w:tc>
        <w:tc>
          <w:tcPr>
            <w:tcW w:w="1870" w:type="dxa"/>
          </w:tcPr>
          <w:p w:rsidR="0093093F" w:rsidRPr="000D64B7" w:rsidRDefault="0093093F" w:rsidP="00302C01">
            <w:pPr>
              <w:spacing w:line="360" w:lineRule="auto"/>
              <w:jc w:val="center"/>
              <w:rPr>
                <w:rFonts w:ascii="Times New Roman" w:hAnsi="Times New Roman" w:cs="Times New Roman"/>
                <w:sz w:val="20"/>
                <w:szCs w:val="20"/>
                <w:lang w:bidi="fa-IR"/>
              </w:rPr>
            </w:pPr>
            <w:r w:rsidRPr="000D64B7">
              <w:rPr>
                <w:rFonts w:ascii="Times New Roman" w:hAnsi="Times New Roman" w:cs="Times New Roman"/>
                <w:sz w:val="20"/>
                <w:szCs w:val="20"/>
                <w:lang w:bidi="fa-IR"/>
              </w:rPr>
              <w:t>4.1</w:t>
            </w:r>
          </w:p>
        </w:tc>
      </w:tr>
      <w:tr w:rsidR="0093093F" w:rsidRPr="000D64B7" w:rsidTr="00302C01">
        <w:tc>
          <w:tcPr>
            <w:tcW w:w="1870" w:type="dxa"/>
          </w:tcPr>
          <w:p w:rsidR="0093093F" w:rsidRPr="000D64B7" w:rsidRDefault="0093093F" w:rsidP="00302C01">
            <w:pPr>
              <w:spacing w:line="360" w:lineRule="auto"/>
              <w:jc w:val="center"/>
              <w:rPr>
                <w:rFonts w:ascii="Times New Roman" w:hAnsi="Times New Roman" w:cs="Times New Roman"/>
                <w:sz w:val="20"/>
                <w:szCs w:val="20"/>
                <w:lang w:bidi="fa-IR"/>
              </w:rPr>
            </w:pPr>
            <w:r w:rsidRPr="000D64B7">
              <w:rPr>
                <w:rFonts w:ascii="Times New Roman" w:hAnsi="Times New Roman" w:cs="Times New Roman"/>
                <w:sz w:val="20"/>
                <w:szCs w:val="20"/>
                <w:lang w:bidi="fa-IR"/>
              </w:rPr>
              <w:t>High school and diploma</w:t>
            </w:r>
          </w:p>
        </w:tc>
        <w:tc>
          <w:tcPr>
            <w:tcW w:w="1870" w:type="dxa"/>
          </w:tcPr>
          <w:p w:rsidR="0093093F" w:rsidRPr="000D64B7" w:rsidRDefault="0093093F" w:rsidP="00302C01">
            <w:pPr>
              <w:spacing w:line="360" w:lineRule="auto"/>
              <w:jc w:val="center"/>
              <w:rPr>
                <w:rFonts w:ascii="Times New Roman" w:hAnsi="Times New Roman" w:cs="Times New Roman"/>
                <w:sz w:val="20"/>
                <w:szCs w:val="20"/>
                <w:lang w:bidi="fa-IR"/>
              </w:rPr>
            </w:pPr>
            <w:r w:rsidRPr="000D64B7">
              <w:rPr>
                <w:rFonts w:ascii="Times New Roman" w:hAnsi="Times New Roman" w:cs="Times New Roman"/>
                <w:sz w:val="20"/>
                <w:szCs w:val="20"/>
                <w:lang w:bidi="fa-IR"/>
              </w:rPr>
              <w:t>19416461</w:t>
            </w:r>
          </w:p>
        </w:tc>
        <w:tc>
          <w:tcPr>
            <w:tcW w:w="1870" w:type="dxa"/>
          </w:tcPr>
          <w:p w:rsidR="0093093F" w:rsidRPr="000D64B7" w:rsidRDefault="0093093F" w:rsidP="00302C01">
            <w:pPr>
              <w:spacing w:line="360" w:lineRule="auto"/>
              <w:jc w:val="center"/>
              <w:rPr>
                <w:rFonts w:ascii="Times New Roman" w:hAnsi="Times New Roman" w:cs="Times New Roman"/>
                <w:sz w:val="20"/>
                <w:szCs w:val="20"/>
                <w:lang w:bidi="fa-IR"/>
              </w:rPr>
            </w:pPr>
            <w:r w:rsidRPr="000D64B7">
              <w:rPr>
                <w:rFonts w:ascii="Times New Roman" w:hAnsi="Times New Roman" w:cs="Times New Roman"/>
                <w:sz w:val="20"/>
                <w:szCs w:val="20"/>
                <w:lang w:bidi="fa-IR"/>
              </w:rPr>
              <w:t>536 (12.1)</w:t>
            </w:r>
          </w:p>
        </w:tc>
        <w:tc>
          <w:tcPr>
            <w:tcW w:w="1870" w:type="dxa"/>
          </w:tcPr>
          <w:p w:rsidR="0093093F" w:rsidRPr="000D64B7" w:rsidRDefault="0093093F" w:rsidP="00302C01">
            <w:pPr>
              <w:spacing w:line="360" w:lineRule="auto"/>
              <w:jc w:val="center"/>
              <w:rPr>
                <w:rFonts w:ascii="Times New Roman" w:hAnsi="Times New Roman" w:cs="Times New Roman"/>
                <w:sz w:val="20"/>
                <w:szCs w:val="20"/>
                <w:lang w:bidi="fa-IR"/>
              </w:rPr>
            </w:pPr>
            <w:r w:rsidRPr="000D64B7">
              <w:rPr>
                <w:rFonts w:ascii="Times New Roman" w:hAnsi="Times New Roman" w:cs="Times New Roman"/>
                <w:sz w:val="20"/>
                <w:szCs w:val="20"/>
                <w:lang w:bidi="fa-IR"/>
              </w:rPr>
              <w:t>3</w:t>
            </w:r>
          </w:p>
        </w:tc>
      </w:tr>
      <w:tr w:rsidR="0093093F" w:rsidRPr="000D64B7" w:rsidTr="00302C01">
        <w:tc>
          <w:tcPr>
            <w:tcW w:w="1870" w:type="dxa"/>
          </w:tcPr>
          <w:p w:rsidR="0093093F" w:rsidRPr="000D64B7" w:rsidRDefault="0093093F" w:rsidP="00302C01">
            <w:pPr>
              <w:spacing w:line="360" w:lineRule="auto"/>
              <w:jc w:val="center"/>
              <w:rPr>
                <w:rFonts w:ascii="Times New Roman" w:hAnsi="Times New Roman" w:cs="Times New Roman"/>
                <w:sz w:val="20"/>
                <w:szCs w:val="20"/>
                <w:lang w:bidi="fa-IR"/>
              </w:rPr>
            </w:pPr>
            <w:r w:rsidRPr="000D64B7">
              <w:rPr>
                <w:rFonts w:ascii="Times New Roman" w:hAnsi="Times New Roman" w:cs="Times New Roman"/>
                <w:sz w:val="20"/>
                <w:szCs w:val="20"/>
                <w:lang w:bidi="fa-IR"/>
              </w:rPr>
              <w:t>High education</w:t>
            </w:r>
          </w:p>
        </w:tc>
        <w:tc>
          <w:tcPr>
            <w:tcW w:w="1870" w:type="dxa"/>
          </w:tcPr>
          <w:p w:rsidR="0093093F" w:rsidRPr="000D64B7" w:rsidRDefault="0093093F" w:rsidP="00302C01">
            <w:pPr>
              <w:spacing w:line="360" w:lineRule="auto"/>
              <w:jc w:val="center"/>
              <w:rPr>
                <w:rFonts w:ascii="Times New Roman" w:hAnsi="Times New Roman" w:cs="Times New Roman"/>
                <w:sz w:val="20"/>
                <w:szCs w:val="20"/>
                <w:lang w:bidi="fa-IR"/>
              </w:rPr>
            </w:pPr>
            <w:r w:rsidRPr="000D64B7">
              <w:rPr>
                <w:rFonts w:ascii="Times New Roman" w:hAnsi="Times New Roman" w:cs="Times New Roman"/>
                <w:sz w:val="20"/>
                <w:szCs w:val="20"/>
                <w:lang w:bidi="fa-IR"/>
              </w:rPr>
              <w:t>12583128</w:t>
            </w:r>
          </w:p>
        </w:tc>
        <w:tc>
          <w:tcPr>
            <w:tcW w:w="1870" w:type="dxa"/>
          </w:tcPr>
          <w:p w:rsidR="0093093F" w:rsidRPr="000D64B7" w:rsidRDefault="0093093F" w:rsidP="00302C01">
            <w:pPr>
              <w:spacing w:line="360" w:lineRule="auto"/>
              <w:jc w:val="center"/>
              <w:rPr>
                <w:rFonts w:ascii="Times New Roman" w:hAnsi="Times New Roman" w:cs="Times New Roman"/>
                <w:sz w:val="20"/>
                <w:szCs w:val="20"/>
                <w:lang w:bidi="fa-IR"/>
              </w:rPr>
            </w:pPr>
            <w:r w:rsidRPr="000D64B7">
              <w:rPr>
                <w:rFonts w:ascii="Times New Roman" w:hAnsi="Times New Roman" w:cs="Times New Roman"/>
                <w:sz w:val="20"/>
                <w:szCs w:val="20"/>
                <w:lang w:bidi="fa-IR"/>
              </w:rPr>
              <w:t>226 (4.9)</w:t>
            </w:r>
          </w:p>
        </w:tc>
        <w:tc>
          <w:tcPr>
            <w:tcW w:w="1870" w:type="dxa"/>
          </w:tcPr>
          <w:p w:rsidR="0093093F" w:rsidRPr="000D64B7" w:rsidRDefault="0093093F" w:rsidP="00302C01">
            <w:pPr>
              <w:spacing w:line="360" w:lineRule="auto"/>
              <w:jc w:val="center"/>
              <w:rPr>
                <w:rFonts w:ascii="Times New Roman" w:hAnsi="Times New Roman" w:cs="Times New Roman"/>
                <w:sz w:val="20"/>
                <w:szCs w:val="20"/>
                <w:lang w:bidi="fa-IR"/>
              </w:rPr>
            </w:pPr>
            <w:r w:rsidRPr="000D64B7">
              <w:rPr>
                <w:rFonts w:ascii="Times New Roman" w:hAnsi="Times New Roman" w:cs="Times New Roman"/>
                <w:sz w:val="20"/>
                <w:szCs w:val="20"/>
                <w:lang w:bidi="fa-IR"/>
              </w:rPr>
              <w:t>2</w:t>
            </w:r>
          </w:p>
        </w:tc>
      </w:tr>
      <w:tr w:rsidR="0093093F" w:rsidRPr="000D64B7" w:rsidTr="00302C01">
        <w:tc>
          <w:tcPr>
            <w:tcW w:w="1870" w:type="dxa"/>
          </w:tcPr>
          <w:p w:rsidR="0093093F" w:rsidRPr="000D64B7" w:rsidRDefault="0093093F" w:rsidP="00302C01">
            <w:pPr>
              <w:spacing w:line="360" w:lineRule="auto"/>
              <w:jc w:val="center"/>
              <w:rPr>
                <w:rFonts w:ascii="Times New Roman" w:hAnsi="Times New Roman" w:cs="Times New Roman"/>
                <w:sz w:val="20"/>
                <w:szCs w:val="20"/>
                <w:lang w:bidi="fa-IR"/>
              </w:rPr>
            </w:pPr>
            <w:r w:rsidRPr="000D64B7">
              <w:rPr>
                <w:rFonts w:ascii="Times New Roman" w:hAnsi="Times New Roman" w:cs="Times New Roman"/>
                <w:sz w:val="20"/>
                <w:szCs w:val="20"/>
                <w:lang w:bidi="fa-IR"/>
              </w:rPr>
              <w:t>Marital status</w:t>
            </w:r>
          </w:p>
        </w:tc>
        <w:tc>
          <w:tcPr>
            <w:tcW w:w="1870" w:type="dxa"/>
          </w:tcPr>
          <w:p w:rsidR="0093093F" w:rsidRPr="000D64B7" w:rsidRDefault="0093093F" w:rsidP="00302C01">
            <w:pPr>
              <w:spacing w:line="360" w:lineRule="auto"/>
              <w:jc w:val="center"/>
              <w:rPr>
                <w:rFonts w:ascii="Times New Roman" w:hAnsi="Times New Roman" w:cs="Times New Roman"/>
                <w:sz w:val="20"/>
                <w:szCs w:val="20"/>
                <w:lang w:bidi="fa-IR"/>
              </w:rPr>
            </w:pPr>
          </w:p>
        </w:tc>
        <w:tc>
          <w:tcPr>
            <w:tcW w:w="1870" w:type="dxa"/>
          </w:tcPr>
          <w:p w:rsidR="0093093F" w:rsidRPr="000D64B7" w:rsidRDefault="0093093F" w:rsidP="00302C01">
            <w:pPr>
              <w:spacing w:line="360" w:lineRule="auto"/>
              <w:jc w:val="center"/>
              <w:rPr>
                <w:rFonts w:ascii="Times New Roman" w:hAnsi="Times New Roman" w:cs="Times New Roman"/>
                <w:sz w:val="20"/>
                <w:szCs w:val="20"/>
                <w:lang w:bidi="fa-IR"/>
              </w:rPr>
            </w:pPr>
          </w:p>
        </w:tc>
        <w:tc>
          <w:tcPr>
            <w:tcW w:w="1870" w:type="dxa"/>
          </w:tcPr>
          <w:p w:rsidR="0093093F" w:rsidRPr="000D64B7" w:rsidRDefault="0093093F" w:rsidP="00302C01">
            <w:pPr>
              <w:spacing w:line="360" w:lineRule="auto"/>
              <w:jc w:val="center"/>
              <w:rPr>
                <w:rFonts w:ascii="Times New Roman" w:hAnsi="Times New Roman" w:cs="Times New Roman"/>
                <w:sz w:val="20"/>
                <w:szCs w:val="20"/>
                <w:lang w:bidi="fa-IR"/>
              </w:rPr>
            </w:pPr>
          </w:p>
        </w:tc>
      </w:tr>
      <w:tr w:rsidR="0093093F" w:rsidRPr="000D64B7" w:rsidTr="00302C01">
        <w:tc>
          <w:tcPr>
            <w:tcW w:w="1870" w:type="dxa"/>
          </w:tcPr>
          <w:p w:rsidR="0093093F" w:rsidRPr="000D64B7" w:rsidRDefault="0093093F" w:rsidP="00302C01">
            <w:pPr>
              <w:spacing w:line="360" w:lineRule="auto"/>
              <w:jc w:val="center"/>
              <w:rPr>
                <w:rFonts w:ascii="Times New Roman" w:hAnsi="Times New Roman" w:cs="Times New Roman"/>
                <w:sz w:val="20"/>
                <w:szCs w:val="20"/>
                <w:lang w:bidi="fa-IR"/>
              </w:rPr>
            </w:pPr>
            <w:r w:rsidRPr="000D64B7">
              <w:rPr>
                <w:rFonts w:ascii="Times New Roman" w:hAnsi="Times New Roman" w:cs="Times New Roman"/>
                <w:sz w:val="20"/>
                <w:szCs w:val="20"/>
                <w:lang w:bidi="fa-IR"/>
              </w:rPr>
              <w:t>&lt;10 years*</w:t>
            </w:r>
          </w:p>
        </w:tc>
        <w:tc>
          <w:tcPr>
            <w:tcW w:w="1870" w:type="dxa"/>
          </w:tcPr>
          <w:p w:rsidR="0093093F" w:rsidRPr="000D64B7" w:rsidRDefault="0093093F" w:rsidP="00302C01">
            <w:pPr>
              <w:spacing w:line="360" w:lineRule="auto"/>
              <w:jc w:val="center"/>
              <w:rPr>
                <w:rFonts w:ascii="Times New Roman" w:hAnsi="Times New Roman" w:cs="Times New Roman"/>
                <w:sz w:val="20"/>
                <w:szCs w:val="20"/>
                <w:lang w:bidi="fa-IR"/>
              </w:rPr>
            </w:pPr>
            <w:r w:rsidRPr="000D64B7">
              <w:rPr>
                <w:rFonts w:ascii="Times New Roman" w:hAnsi="Times New Roman" w:cs="Times New Roman"/>
                <w:sz w:val="20"/>
                <w:szCs w:val="20"/>
                <w:lang w:bidi="fa-IR"/>
              </w:rPr>
              <w:t>11691593</w:t>
            </w:r>
          </w:p>
        </w:tc>
        <w:tc>
          <w:tcPr>
            <w:tcW w:w="1870" w:type="dxa"/>
          </w:tcPr>
          <w:p w:rsidR="0093093F" w:rsidRPr="000D64B7" w:rsidRDefault="0093093F" w:rsidP="00302C01">
            <w:pPr>
              <w:spacing w:line="360" w:lineRule="auto"/>
              <w:jc w:val="center"/>
              <w:rPr>
                <w:rFonts w:ascii="Times New Roman" w:hAnsi="Times New Roman" w:cs="Times New Roman"/>
                <w:sz w:val="20"/>
                <w:szCs w:val="20"/>
                <w:lang w:bidi="fa-IR"/>
              </w:rPr>
            </w:pPr>
            <w:r w:rsidRPr="000D64B7">
              <w:rPr>
                <w:rFonts w:ascii="Times New Roman" w:hAnsi="Times New Roman" w:cs="Times New Roman"/>
                <w:sz w:val="20"/>
                <w:szCs w:val="20"/>
                <w:lang w:bidi="fa-IR"/>
              </w:rPr>
              <w:t>585 (13.6)</w:t>
            </w:r>
          </w:p>
        </w:tc>
        <w:tc>
          <w:tcPr>
            <w:tcW w:w="1870" w:type="dxa"/>
          </w:tcPr>
          <w:p w:rsidR="0093093F" w:rsidRPr="000D64B7" w:rsidRDefault="0093093F" w:rsidP="00302C01">
            <w:pPr>
              <w:spacing w:line="360" w:lineRule="auto"/>
              <w:jc w:val="center"/>
              <w:rPr>
                <w:rFonts w:ascii="Times New Roman" w:hAnsi="Times New Roman" w:cs="Times New Roman"/>
                <w:sz w:val="20"/>
                <w:szCs w:val="20"/>
                <w:lang w:bidi="fa-IR"/>
              </w:rPr>
            </w:pPr>
            <w:r w:rsidRPr="000D64B7">
              <w:rPr>
                <w:rFonts w:ascii="Times New Roman" w:hAnsi="Times New Roman" w:cs="Times New Roman"/>
                <w:sz w:val="20"/>
                <w:szCs w:val="20"/>
                <w:lang w:bidi="fa-IR"/>
              </w:rPr>
              <w:t>4.9</w:t>
            </w:r>
          </w:p>
        </w:tc>
      </w:tr>
      <w:tr w:rsidR="0093093F" w:rsidRPr="000D64B7" w:rsidTr="00302C01">
        <w:tc>
          <w:tcPr>
            <w:tcW w:w="1870" w:type="dxa"/>
          </w:tcPr>
          <w:p w:rsidR="0093093F" w:rsidRPr="000D64B7" w:rsidRDefault="0093093F" w:rsidP="00302C01">
            <w:pPr>
              <w:spacing w:line="360" w:lineRule="auto"/>
              <w:jc w:val="center"/>
              <w:rPr>
                <w:rFonts w:ascii="Times New Roman" w:hAnsi="Times New Roman" w:cs="Times New Roman"/>
                <w:sz w:val="20"/>
                <w:szCs w:val="20"/>
                <w:lang w:bidi="fa-IR"/>
              </w:rPr>
            </w:pPr>
            <w:r w:rsidRPr="000D64B7">
              <w:rPr>
                <w:rFonts w:ascii="Times New Roman" w:hAnsi="Times New Roman" w:cs="Times New Roman"/>
                <w:sz w:val="20"/>
                <w:szCs w:val="20"/>
                <w:lang w:bidi="fa-IR"/>
              </w:rPr>
              <w:t>Single</w:t>
            </w:r>
          </w:p>
        </w:tc>
        <w:tc>
          <w:tcPr>
            <w:tcW w:w="1870" w:type="dxa"/>
          </w:tcPr>
          <w:p w:rsidR="0093093F" w:rsidRPr="000D64B7" w:rsidRDefault="0093093F" w:rsidP="00302C01">
            <w:pPr>
              <w:spacing w:line="360" w:lineRule="auto"/>
              <w:jc w:val="center"/>
              <w:rPr>
                <w:rFonts w:ascii="Times New Roman" w:hAnsi="Times New Roman" w:cs="Times New Roman"/>
                <w:sz w:val="20"/>
                <w:szCs w:val="20"/>
                <w:lang w:bidi="fa-IR"/>
              </w:rPr>
            </w:pPr>
            <w:r w:rsidRPr="000D64B7">
              <w:rPr>
                <w:rFonts w:ascii="Times New Roman" w:hAnsi="Times New Roman" w:cs="Times New Roman"/>
                <w:sz w:val="20"/>
                <w:szCs w:val="20"/>
                <w:lang w:bidi="fa-IR"/>
              </w:rPr>
              <w:t>21844379</w:t>
            </w:r>
          </w:p>
        </w:tc>
        <w:tc>
          <w:tcPr>
            <w:tcW w:w="1870" w:type="dxa"/>
          </w:tcPr>
          <w:p w:rsidR="0093093F" w:rsidRPr="000D64B7" w:rsidRDefault="0093093F" w:rsidP="00302C01">
            <w:pPr>
              <w:spacing w:line="360" w:lineRule="auto"/>
              <w:jc w:val="center"/>
              <w:rPr>
                <w:rFonts w:ascii="Times New Roman" w:hAnsi="Times New Roman" w:cs="Times New Roman"/>
                <w:sz w:val="20"/>
                <w:szCs w:val="20"/>
                <w:lang w:bidi="fa-IR"/>
              </w:rPr>
            </w:pPr>
            <w:r w:rsidRPr="000D64B7">
              <w:rPr>
                <w:rFonts w:ascii="Times New Roman" w:hAnsi="Times New Roman" w:cs="Times New Roman"/>
                <w:sz w:val="20"/>
                <w:szCs w:val="20"/>
                <w:lang w:bidi="fa-IR"/>
              </w:rPr>
              <w:t>825 (18.5)</w:t>
            </w:r>
          </w:p>
        </w:tc>
        <w:tc>
          <w:tcPr>
            <w:tcW w:w="1870" w:type="dxa"/>
          </w:tcPr>
          <w:p w:rsidR="0093093F" w:rsidRPr="000D64B7" w:rsidRDefault="0093093F" w:rsidP="00302C01">
            <w:pPr>
              <w:spacing w:line="360" w:lineRule="auto"/>
              <w:jc w:val="center"/>
              <w:rPr>
                <w:rFonts w:ascii="Times New Roman" w:hAnsi="Times New Roman" w:cs="Times New Roman"/>
                <w:sz w:val="20"/>
                <w:szCs w:val="20"/>
                <w:lang w:bidi="fa-IR"/>
              </w:rPr>
            </w:pPr>
            <w:r w:rsidRPr="000D64B7">
              <w:rPr>
                <w:rFonts w:ascii="Times New Roman" w:hAnsi="Times New Roman" w:cs="Times New Roman"/>
                <w:sz w:val="20"/>
                <w:szCs w:val="20"/>
                <w:lang w:bidi="fa-IR"/>
              </w:rPr>
              <w:t>3.7</w:t>
            </w:r>
          </w:p>
        </w:tc>
      </w:tr>
      <w:tr w:rsidR="0093093F" w:rsidRPr="000D64B7" w:rsidTr="00302C01">
        <w:tc>
          <w:tcPr>
            <w:tcW w:w="1870" w:type="dxa"/>
          </w:tcPr>
          <w:p w:rsidR="0093093F" w:rsidRPr="000D64B7" w:rsidRDefault="0093093F" w:rsidP="00302C01">
            <w:pPr>
              <w:spacing w:line="360" w:lineRule="auto"/>
              <w:jc w:val="center"/>
              <w:rPr>
                <w:rFonts w:ascii="Times New Roman" w:hAnsi="Times New Roman" w:cs="Times New Roman"/>
                <w:sz w:val="20"/>
                <w:szCs w:val="20"/>
                <w:lang w:bidi="fa-IR"/>
              </w:rPr>
            </w:pPr>
            <w:r w:rsidRPr="000D64B7">
              <w:rPr>
                <w:rFonts w:ascii="Times New Roman" w:hAnsi="Times New Roman" w:cs="Times New Roman"/>
                <w:sz w:val="20"/>
                <w:szCs w:val="20"/>
                <w:lang w:bidi="fa-IR"/>
              </w:rPr>
              <w:t>Married</w:t>
            </w:r>
          </w:p>
        </w:tc>
        <w:tc>
          <w:tcPr>
            <w:tcW w:w="1870" w:type="dxa"/>
          </w:tcPr>
          <w:p w:rsidR="0093093F" w:rsidRPr="000D64B7" w:rsidRDefault="0093093F" w:rsidP="00302C01">
            <w:pPr>
              <w:spacing w:line="360" w:lineRule="auto"/>
              <w:jc w:val="center"/>
              <w:rPr>
                <w:rFonts w:ascii="Times New Roman" w:hAnsi="Times New Roman" w:cs="Times New Roman"/>
                <w:sz w:val="20"/>
                <w:szCs w:val="20"/>
                <w:lang w:bidi="fa-IR"/>
              </w:rPr>
            </w:pPr>
            <w:r w:rsidRPr="000D64B7">
              <w:rPr>
                <w:rFonts w:ascii="Times New Roman" w:hAnsi="Times New Roman" w:cs="Times New Roman"/>
                <w:sz w:val="20"/>
                <w:szCs w:val="20"/>
                <w:lang w:bidi="fa-IR"/>
              </w:rPr>
              <w:t>41613697</w:t>
            </w:r>
          </w:p>
        </w:tc>
        <w:tc>
          <w:tcPr>
            <w:tcW w:w="1870" w:type="dxa"/>
          </w:tcPr>
          <w:p w:rsidR="0093093F" w:rsidRPr="000D64B7" w:rsidRDefault="0093093F" w:rsidP="00302C01">
            <w:pPr>
              <w:spacing w:line="360" w:lineRule="auto"/>
              <w:jc w:val="center"/>
              <w:rPr>
                <w:rFonts w:ascii="Times New Roman" w:hAnsi="Times New Roman" w:cs="Times New Roman"/>
                <w:sz w:val="20"/>
                <w:szCs w:val="20"/>
                <w:lang w:bidi="fa-IR"/>
              </w:rPr>
            </w:pPr>
            <w:r w:rsidRPr="000D64B7">
              <w:rPr>
                <w:rFonts w:ascii="Times New Roman" w:hAnsi="Times New Roman" w:cs="Times New Roman"/>
                <w:sz w:val="20"/>
                <w:szCs w:val="20"/>
                <w:lang w:bidi="fa-IR"/>
              </w:rPr>
              <w:t>2961 (67.9)</w:t>
            </w:r>
          </w:p>
        </w:tc>
        <w:tc>
          <w:tcPr>
            <w:tcW w:w="1870" w:type="dxa"/>
          </w:tcPr>
          <w:p w:rsidR="0093093F" w:rsidRPr="000D64B7" w:rsidRDefault="0093093F" w:rsidP="00302C01">
            <w:pPr>
              <w:spacing w:line="360" w:lineRule="auto"/>
              <w:jc w:val="center"/>
              <w:rPr>
                <w:rFonts w:ascii="Times New Roman" w:hAnsi="Times New Roman" w:cs="Times New Roman"/>
                <w:sz w:val="20"/>
                <w:szCs w:val="20"/>
                <w:lang w:bidi="fa-IR"/>
              </w:rPr>
            </w:pPr>
            <w:r w:rsidRPr="000D64B7">
              <w:rPr>
                <w:rFonts w:ascii="Times New Roman" w:hAnsi="Times New Roman" w:cs="Times New Roman"/>
                <w:sz w:val="20"/>
                <w:szCs w:val="20"/>
                <w:lang w:bidi="fa-IR"/>
              </w:rPr>
              <w:t>7.1</w:t>
            </w:r>
          </w:p>
        </w:tc>
      </w:tr>
    </w:tbl>
    <w:p w:rsidR="0093093F" w:rsidRDefault="0093093F" w:rsidP="0093093F"/>
    <w:p w:rsidR="0093093F" w:rsidRPr="006E050C" w:rsidRDefault="00B427D5" w:rsidP="006E050C">
      <w:pPr>
        <w:spacing w:after="160" w:line="360" w:lineRule="auto"/>
        <w:jc w:val="both"/>
        <w:rPr>
          <w:rFonts w:ascii="Tw Cen MT Condensed" w:eastAsia="Calibri" w:hAnsi="Tw Cen MT Condensed" w:cs="Tw Cen MT Condensed"/>
          <w:b/>
          <w:bCs/>
          <w:color w:val="231F20"/>
          <w:sz w:val="24"/>
          <w:szCs w:val="24"/>
        </w:rPr>
      </w:pPr>
      <w:r>
        <w:rPr>
          <w:rFonts w:ascii="Times New Roman" w:eastAsia="Calibri" w:hAnsi="Times New Roman" w:cs="Times New Roman"/>
          <w:color w:val="231F20"/>
          <w:sz w:val="24"/>
          <w:szCs w:val="24"/>
        </w:rPr>
        <w:t xml:space="preserve">Table 2. </w:t>
      </w:r>
      <w:r w:rsidR="006E050C" w:rsidRPr="006E050C">
        <w:rPr>
          <w:rFonts w:ascii="Times New Roman" w:eastAsia="Calibri" w:hAnsi="Times New Roman" w:cs="Times New Roman"/>
          <w:color w:val="231F20"/>
          <w:sz w:val="24"/>
          <w:szCs w:val="24"/>
        </w:rPr>
        <w:t xml:space="preserve">Incidence rate </w:t>
      </w:r>
      <w:r w:rsidR="006E050C" w:rsidRPr="006E050C">
        <w:rPr>
          <w:rFonts w:ascii="Times New Roman" w:eastAsia="Calibri" w:hAnsi="Times New Roman" w:cs="Times New Roman"/>
          <w:sz w:val="24"/>
          <w:szCs w:val="24"/>
        </w:rPr>
        <w:t>and</w:t>
      </w:r>
      <w:r w:rsidR="006E050C" w:rsidRPr="006E050C">
        <w:rPr>
          <w:rFonts w:ascii="Times New Roman" w:eastAsia="Calibri" w:hAnsi="Times New Roman" w:cs="Times New Roman"/>
          <w:color w:val="231F20"/>
          <w:sz w:val="24"/>
          <w:szCs w:val="24"/>
        </w:rPr>
        <w:t xml:space="preserve"> </w:t>
      </w:r>
      <w:r w:rsidR="006E050C" w:rsidRPr="006E050C">
        <w:rPr>
          <w:rFonts w:ascii="Times New Roman" w:eastAsia="Calibri" w:hAnsi="Times New Roman" w:cs="Times New Roman"/>
          <w:sz w:val="24"/>
          <w:szCs w:val="24"/>
        </w:rPr>
        <w:t xml:space="preserve">frequency </w:t>
      </w:r>
      <w:r w:rsidR="006E050C" w:rsidRPr="006E050C">
        <w:rPr>
          <w:rFonts w:ascii="Times New Roman" w:eastAsia="Calibri" w:hAnsi="Times New Roman" w:cs="Times New Roman"/>
          <w:color w:val="231F20"/>
          <w:sz w:val="24"/>
          <w:szCs w:val="24"/>
        </w:rPr>
        <w:t>of</w:t>
      </w:r>
      <w:r w:rsidR="006E050C" w:rsidRPr="006E050C">
        <w:rPr>
          <w:rFonts w:ascii="Times New Roman" w:eastAsia="Calibri" w:hAnsi="Times New Roman" w:cs="Times New Roman"/>
          <w:sz w:val="24"/>
          <w:szCs w:val="24"/>
        </w:rPr>
        <w:t xml:space="preserve"> pedestrian deaths based</w:t>
      </w:r>
      <w:r w:rsidR="006E050C" w:rsidRPr="006E050C">
        <w:rPr>
          <w:rFonts w:ascii="Times New Roman" w:eastAsia="Calibri" w:hAnsi="Times New Roman" w:cs="Times New Roman" w:hint="cs"/>
          <w:sz w:val="24"/>
          <w:szCs w:val="24"/>
          <w:rtl/>
        </w:rPr>
        <w:t xml:space="preserve"> </w:t>
      </w:r>
      <w:r w:rsidR="006E050C" w:rsidRPr="006E050C">
        <w:rPr>
          <w:rFonts w:ascii="Times New Roman" w:eastAsia="Calibri" w:hAnsi="Times New Roman" w:cs="Times New Roman"/>
          <w:sz w:val="24"/>
          <w:szCs w:val="24"/>
        </w:rPr>
        <w:t>on demographic variables and the incidence rate and frequency of pedestrian deaths in provinces of Iran in 2012</w:t>
      </w:r>
    </w:p>
    <w:tbl>
      <w:tblPr>
        <w:tblStyle w:val="TableGrid3"/>
        <w:tblW w:w="11341" w:type="dxa"/>
        <w:tblInd w:w="-998" w:type="dxa"/>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25"/>
        <w:gridCol w:w="1081"/>
        <w:gridCol w:w="1097"/>
        <w:gridCol w:w="1134"/>
        <w:gridCol w:w="1418"/>
        <w:gridCol w:w="992"/>
        <w:gridCol w:w="1134"/>
        <w:gridCol w:w="1134"/>
        <w:gridCol w:w="992"/>
        <w:gridCol w:w="1134"/>
      </w:tblGrid>
      <w:tr w:rsidR="004F7083" w:rsidRPr="004F7083" w:rsidTr="00766625">
        <w:trPr>
          <w:trHeight w:val="1635"/>
        </w:trPr>
        <w:tc>
          <w:tcPr>
            <w:tcW w:w="1225" w:type="dxa"/>
            <w:tcBorders>
              <w:bottom w:val="single" w:sz="4" w:space="0" w:color="auto"/>
            </w:tcBorders>
          </w:tcPr>
          <w:p w:rsidR="004F7083" w:rsidRPr="004F7083" w:rsidRDefault="004F7083" w:rsidP="004F7083">
            <w:pPr>
              <w:spacing w:after="160" w:line="360" w:lineRule="auto"/>
              <w:rPr>
                <w:rFonts w:ascii="Times New Roman" w:hAnsi="Times New Roman" w:cs="Times New Roman"/>
                <w:b/>
                <w:bCs/>
                <w:sz w:val="20"/>
                <w:szCs w:val="20"/>
                <w:lang w:bidi="fa-IR"/>
              </w:rPr>
            </w:pPr>
            <w:r w:rsidRPr="004F7083">
              <w:rPr>
                <w:rFonts w:ascii="Times New Roman" w:hAnsi="Times New Roman" w:cs="Times New Roman"/>
                <w:b/>
                <w:bCs/>
                <w:sz w:val="20"/>
                <w:szCs w:val="20"/>
                <w:lang w:bidi="fa-IR"/>
              </w:rPr>
              <w:t>Variables</w:t>
            </w:r>
          </w:p>
        </w:tc>
        <w:tc>
          <w:tcPr>
            <w:tcW w:w="1081" w:type="dxa"/>
            <w:tcBorders>
              <w:bottom w:val="single" w:sz="4" w:space="0" w:color="auto"/>
            </w:tcBorders>
          </w:tcPr>
          <w:p w:rsidR="004F7083" w:rsidRPr="004F7083" w:rsidRDefault="004F7083" w:rsidP="004F7083">
            <w:pPr>
              <w:bidi/>
              <w:spacing w:after="160" w:line="360" w:lineRule="auto"/>
              <w:rPr>
                <w:rFonts w:ascii="Times New Roman" w:hAnsi="Times New Roman" w:cs="Times New Roman"/>
                <w:b/>
                <w:bCs/>
                <w:sz w:val="20"/>
                <w:szCs w:val="20"/>
                <w:lang w:bidi="fa-IR"/>
              </w:rPr>
            </w:pPr>
            <w:r w:rsidRPr="004F7083">
              <w:rPr>
                <w:rFonts w:ascii="Times New Roman" w:hAnsi="Times New Roman" w:cs="Times New Roman"/>
                <w:b/>
                <w:bCs/>
                <w:sz w:val="20"/>
                <w:szCs w:val="20"/>
                <w:lang w:bidi="fa-IR"/>
              </w:rPr>
              <w:t>Number (percent)</w:t>
            </w:r>
          </w:p>
        </w:tc>
        <w:tc>
          <w:tcPr>
            <w:tcW w:w="1097" w:type="dxa"/>
            <w:tcBorders>
              <w:bottom w:val="single" w:sz="4" w:space="0" w:color="auto"/>
            </w:tcBorders>
          </w:tcPr>
          <w:p w:rsidR="004F7083" w:rsidRPr="004F7083" w:rsidRDefault="004F7083" w:rsidP="004F7083">
            <w:pPr>
              <w:spacing w:after="160" w:line="360" w:lineRule="auto"/>
              <w:rPr>
                <w:rFonts w:ascii="Times New Roman" w:hAnsi="Times New Roman" w:cs="Times New Roman"/>
                <w:b/>
                <w:bCs/>
                <w:sz w:val="20"/>
                <w:szCs w:val="20"/>
                <w:lang w:bidi="fa-IR"/>
              </w:rPr>
            </w:pPr>
            <w:r w:rsidRPr="004F7083">
              <w:rPr>
                <w:rFonts w:ascii="Times New Roman" w:hAnsi="Times New Roman" w:cs="Times New Roman"/>
                <w:b/>
                <w:bCs/>
                <w:sz w:val="20"/>
                <w:szCs w:val="20"/>
                <w:lang w:bidi="fa-IR"/>
              </w:rPr>
              <w:t>Standard Mortality Rate (per 100000 people)</w:t>
            </w:r>
          </w:p>
        </w:tc>
        <w:tc>
          <w:tcPr>
            <w:tcW w:w="1134" w:type="dxa"/>
            <w:tcBorders>
              <w:bottom w:val="single" w:sz="4" w:space="0" w:color="auto"/>
            </w:tcBorders>
          </w:tcPr>
          <w:p w:rsidR="004F7083" w:rsidRPr="004F7083" w:rsidRDefault="004F7083" w:rsidP="004F7083">
            <w:pPr>
              <w:spacing w:after="160" w:line="360" w:lineRule="auto"/>
              <w:rPr>
                <w:rFonts w:ascii="Times New Roman" w:hAnsi="Times New Roman" w:cs="Times New Roman"/>
                <w:b/>
                <w:bCs/>
                <w:sz w:val="20"/>
                <w:szCs w:val="20"/>
                <w:lang w:bidi="fa-IR"/>
              </w:rPr>
            </w:pPr>
            <w:r w:rsidRPr="004F7083">
              <w:rPr>
                <w:rFonts w:ascii="Times New Roman" w:hAnsi="Times New Roman" w:cs="Times New Roman"/>
                <w:b/>
                <w:bCs/>
                <w:sz w:val="20"/>
                <w:szCs w:val="20"/>
                <w:lang w:bidi="fa-IR"/>
              </w:rPr>
              <w:t>Population</w:t>
            </w:r>
          </w:p>
        </w:tc>
        <w:tc>
          <w:tcPr>
            <w:tcW w:w="1418" w:type="dxa"/>
            <w:tcBorders>
              <w:bottom w:val="single" w:sz="4" w:space="0" w:color="auto"/>
            </w:tcBorders>
          </w:tcPr>
          <w:p w:rsidR="004F7083" w:rsidRPr="004F7083" w:rsidRDefault="004F7083" w:rsidP="004F7083">
            <w:pPr>
              <w:spacing w:after="160" w:line="360" w:lineRule="auto"/>
              <w:rPr>
                <w:rFonts w:ascii="Times New Roman" w:hAnsi="Times New Roman" w:cs="Times New Roman"/>
                <w:b/>
                <w:bCs/>
                <w:sz w:val="20"/>
                <w:szCs w:val="20"/>
                <w:lang w:bidi="fa-IR"/>
              </w:rPr>
            </w:pPr>
            <w:r w:rsidRPr="004F7083">
              <w:rPr>
                <w:rFonts w:ascii="Times New Roman" w:hAnsi="Times New Roman" w:cs="Times New Roman"/>
                <w:b/>
                <w:bCs/>
                <w:sz w:val="20"/>
                <w:szCs w:val="20"/>
                <w:lang w:bidi="fa-IR"/>
              </w:rPr>
              <w:t>Variables</w:t>
            </w:r>
          </w:p>
        </w:tc>
        <w:tc>
          <w:tcPr>
            <w:tcW w:w="992" w:type="dxa"/>
            <w:tcBorders>
              <w:bottom w:val="single" w:sz="4" w:space="0" w:color="auto"/>
            </w:tcBorders>
          </w:tcPr>
          <w:p w:rsidR="004F7083" w:rsidRPr="004F7083" w:rsidRDefault="004F7083" w:rsidP="004F7083">
            <w:pPr>
              <w:bidi/>
              <w:spacing w:after="160" w:line="360" w:lineRule="auto"/>
              <w:rPr>
                <w:rFonts w:ascii="Times New Roman" w:hAnsi="Times New Roman" w:cs="Times New Roman"/>
                <w:b/>
                <w:bCs/>
                <w:sz w:val="20"/>
                <w:szCs w:val="20"/>
                <w:lang w:bidi="fa-IR"/>
              </w:rPr>
            </w:pPr>
            <w:r w:rsidRPr="004F7083">
              <w:rPr>
                <w:rFonts w:ascii="Times New Roman" w:hAnsi="Times New Roman" w:cs="Times New Roman"/>
                <w:b/>
                <w:bCs/>
                <w:sz w:val="20"/>
                <w:szCs w:val="20"/>
                <w:lang w:bidi="fa-IR"/>
              </w:rPr>
              <w:t>Number (percent)</w:t>
            </w:r>
          </w:p>
        </w:tc>
        <w:tc>
          <w:tcPr>
            <w:tcW w:w="1134" w:type="dxa"/>
            <w:tcBorders>
              <w:bottom w:val="single" w:sz="4" w:space="0" w:color="auto"/>
            </w:tcBorders>
          </w:tcPr>
          <w:p w:rsidR="004F7083" w:rsidRPr="004F7083" w:rsidRDefault="004F7083" w:rsidP="004F7083">
            <w:pPr>
              <w:spacing w:after="160" w:line="360" w:lineRule="auto"/>
              <w:rPr>
                <w:rFonts w:ascii="Times New Roman" w:hAnsi="Times New Roman" w:cs="Times New Roman"/>
                <w:b/>
                <w:bCs/>
                <w:sz w:val="20"/>
                <w:szCs w:val="20"/>
                <w:lang w:bidi="fa-IR"/>
              </w:rPr>
            </w:pPr>
            <w:r w:rsidRPr="004F7083">
              <w:rPr>
                <w:rFonts w:ascii="Times New Roman" w:hAnsi="Times New Roman" w:cs="Times New Roman"/>
                <w:b/>
                <w:bCs/>
                <w:sz w:val="20"/>
                <w:szCs w:val="20"/>
                <w:lang w:bidi="fa-IR"/>
              </w:rPr>
              <w:t>Standard Mortality Rate (per 100000 people)</w:t>
            </w:r>
          </w:p>
        </w:tc>
        <w:tc>
          <w:tcPr>
            <w:tcW w:w="1134" w:type="dxa"/>
            <w:tcBorders>
              <w:bottom w:val="single" w:sz="4" w:space="0" w:color="auto"/>
            </w:tcBorders>
          </w:tcPr>
          <w:p w:rsidR="004F7083" w:rsidRPr="004F7083" w:rsidRDefault="004F7083" w:rsidP="004F7083">
            <w:pPr>
              <w:spacing w:after="160" w:line="360" w:lineRule="auto"/>
              <w:rPr>
                <w:rFonts w:ascii="Times New Roman" w:hAnsi="Times New Roman" w:cs="Times New Roman"/>
                <w:b/>
                <w:bCs/>
                <w:sz w:val="20"/>
                <w:szCs w:val="20"/>
                <w:lang w:bidi="fa-IR"/>
              </w:rPr>
            </w:pPr>
            <w:r w:rsidRPr="004F7083">
              <w:rPr>
                <w:rFonts w:ascii="Times New Roman" w:hAnsi="Times New Roman" w:cs="Times New Roman"/>
                <w:b/>
                <w:bCs/>
                <w:sz w:val="20"/>
                <w:szCs w:val="20"/>
                <w:lang w:bidi="fa-IR"/>
              </w:rPr>
              <w:t>Population</w:t>
            </w:r>
          </w:p>
        </w:tc>
        <w:tc>
          <w:tcPr>
            <w:tcW w:w="2126" w:type="dxa"/>
            <w:gridSpan w:val="2"/>
            <w:tcBorders>
              <w:bottom w:val="single" w:sz="4" w:space="0" w:color="auto"/>
            </w:tcBorders>
          </w:tcPr>
          <w:p w:rsidR="004F7083" w:rsidRPr="004F7083" w:rsidRDefault="004F7083" w:rsidP="004F7083">
            <w:pPr>
              <w:spacing w:after="160" w:line="360" w:lineRule="auto"/>
              <w:rPr>
                <w:rFonts w:ascii="Times New Roman" w:hAnsi="Times New Roman" w:cs="Times New Roman"/>
                <w:b/>
                <w:bCs/>
                <w:sz w:val="20"/>
                <w:szCs w:val="20"/>
                <w:lang w:bidi="fa-IR"/>
              </w:rPr>
            </w:pPr>
            <w:r w:rsidRPr="004F7083">
              <w:rPr>
                <w:rFonts w:ascii="Times New Roman" w:hAnsi="Times New Roman" w:cs="Times New Roman"/>
                <w:b/>
                <w:bCs/>
                <w:sz w:val="20"/>
                <w:szCs w:val="20"/>
                <w:lang w:bidi="fa-IR"/>
              </w:rPr>
              <w:t>Standard population weight</w:t>
            </w:r>
          </w:p>
        </w:tc>
      </w:tr>
      <w:tr w:rsidR="004F7083" w:rsidRPr="004F7083" w:rsidTr="00766625">
        <w:trPr>
          <w:trHeight w:val="461"/>
        </w:trPr>
        <w:tc>
          <w:tcPr>
            <w:tcW w:w="1225" w:type="dxa"/>
          </w:tcPr>
          <w:p w:rsidR="004F7083" w:rsidRPr="004F7083" w:rsidRDefault="004F7083" w:rsidP="004F7083">
            <w:pPr>
              <w:spacing w:line="360" w:lineRule="auto"/>
              <w:rPr>
                <w:rFonts w:ascii="Times New Roman" w:hAnsi="Times New Roman" w:cs="Times New Roman"/>
                <w:sz w:val="20"/>
                <w:szCs w:val="20"/>
                <w:rtl/>
                <w:lang w:bidi="fa-IR"/>
              </w:rPr>
            </w:pPr>
            <w:r w:rsidRPr="004F7083">
              <w:rPr>
                <w:rFonts w:ascii="Times New Roman" w:hAnsi="Times New Roman" w:cs="Times New Roman"/>
                <w:sz w:val="20"/>
                <w:szCs w:val="20"/>
                <w:lang w:bidi="fa-IR"/>
              </w:rPr>
              <w:t>Age</w:t>
            </w:r>
          </w:p>
        </w:tc>
        <w:tc>
          <w:tcPr>
            <w:tcW w:w="1081" w:type="dxa"/>
          </w:tcPr>
          <w:p w:rsidR="004F7083" w:rsidRPr="004F7083" w:rsidRDefault="004F7083" w:rsidP="004F7083">
            <w:pPr>
              <w:spacing w:line="360" w:lineRule="auto"/>
              <w:rPr>
                <w:rFonts w:ascii="Times New Roman" w:hAnsi="Times New Roman" w:cs="Times New Roman"/>
                <w:sz w:val="20"/>
                <w:szCs w:val="20"/>
                <w:lang w:bidi="fa-IR"/>
              </w:rPr>
            </w:pPr>
          </w:p>
        </w:tc>
        <w:tc>
          <w:tcPr>
            <w:tcW w:w="1097" w:type="dxa"/>
          </w:tcPr>
          <w:p w:rsidR="004F7083" w:rsidRPr="004F7083" w:rsidRDefault="004F7083" w:rsidP="004F7083">
            <w:pPr>
              <w:bidi/>
              <w:spacing w:line="360" w:lineRule="auto"/>
              <w:rPr>
                <w:rFonts w:ascii="Times New Roman" w:hAnsi="Times New Roman" w:cs="Times New Roman"/>
                <w:sz w:val="20"/>
                <w:szCs w:val="20"/>
                <w:lang w:bidi="fa-IR"/>
              </w:rPr>
            </w:pPr>
          </w:p>
        </w:tc>
        <w:tc>
          <w:tcPr>
            <w:tcW w:w="1134" w:type="dxa"/>
          </w:tcPr>
          <w:p w:rsidR="004F7083" w:rsidRPr="004F7083" w:rsidRDefault="004F7083" w:rsidP="004F7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0"/>
                <w:szCs w:val="20"/>
                <w:lang w:bidi="fa-IR"/>
              </w:rPr>
            </w:pPr>
          </w:p>
        </w:tc>
        <w:tc>
          <w:tcPr>
            <w:tcW w:w="1418" w:type="dxa"/>
          </w:tcPr>
          <w:p w:rsidR="004F7083" w:rsidRPr="004F7083" w:rsidRDefault="004F7083" w:rsidP="004F7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North Khorasan</w:t>
            </w:r>
          </w:p>
        </w:tc>
        <w:tc>
          <w:tcPr>
            <w:tcW w:w="992"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44 (1)</w:t>
            </w:r>
          </w:p>
        </w:tc>
        <w:tc>
          <w:tcPr>
            <w:tcW w:w="1134"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6.8</w:t>
            </w:r>
          </w:p>
        </w:tc>
        <w:tc>
          <w:tcPr>
            <w:tcW w:w="1134"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867425</w:t>
            </w:r>
          </w:p>
        </w:tc>
        <w:tc>
          <w:tcPr>
            <w:tcW w:w="992"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0-4</w:t>
            </w:r>
          </w:p>
        </w:tc>
        <w:tc>
          <w:tcPr>
            <w:tcW w:w="1134" w:type="dxa"/>
          </w:tcPr>
          <w:p w:rsidR="004F7083" w:rsidRPr="004F7083" w:rsidRDefault="004F7083" w:rsidP="004F7083">
            <w:pPr>
              <w:spacing w:line="360" w:lineRule="auto"/>
              <w:rPr>
                <w:rFonts w:ascii="Times New Roman" w:hAnsi="Times New Roman" w:cs="Times New Roman"/>
                <w:sz w:val="20"/>
                <w:szCs w:val="20"/>
                <w:rtl/>
                <w:lang w:bidi="fa-IR"/>
              </w:rPr>
            </w:pPr>
            <w:r w:rsidRPr="004F7083">
              <w:rPr>
                <w:rFonts w:ascii="Times New Roman" w:hAnsi="Times New Roman" w:cs="Times New Roman"/>
                <w:sz w:val="20"/>
                <w:szCs w:val="20"/>
                <w:lang w:bidi="fa-IR"/>
              </w:rPr>
              <w:t>8.86</w:t>
            </w:r>
          </w:p>
        </w:tc>
      </w:tr>
      <w:tr w:rsidR="004F7083" w:rsidRPr="004F7083" w:rsidTr="00766625">
        <w:trPr>
          <w:trHeight w:val="237"/>
        </w:trPr>
        <w:tc>
          <w:tcPr>
            <w:tcW w:w="1225"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&lt;15</w:t>
            </w:r>
          </w:p>
        </w:tc>
        <w:tc>
          <w:tcPr>
            <w:tcW w:w="1081" w:type="dxa"/>
          </w:tcPr>
          <w:p w:rsidR="004F7083" w:rsidRPr="004F7083" w:rsidRDefault="004F7083" w:rsidP="004F7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732 (16.8)</w:t>
            </w:r>
          </w:p>
        </w:tc>
        <w:tc>
          <w:tcPr>
            <w:tcW w:w="1097"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4.2</w:t>
            </w:r>
          </w:p>
        </w:tc>
        <w:tc>
          <w:tcPr>
            <w:tcW w:w="1134"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17561778</w:t>
            </w:r>
          </w:p>
        </w:tc>
        <w:tc>
          <w:tcPr>
            <w:tcW w:w="1418" w:type="dxa"/>
          </w:tcPr>
          <w:p w:rsidR="004F7083" w:rsidRPr="004F7083" w:rsidRDefault="004F7083" w:rsidP="004F7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Khuzestan</w:t>
            </w:r>
          </w:p>
        </w:tc>
        <w:tc>
          <w:tcPr>
            <w:tcW w:w="992"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217 (5)</w:t>
            </w:r>
          </w:p>
        </w:tc>
        <w:tc>
          <w:tcPr>
            <w:tcW w:w="1134"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6.2</w:t>
            </w:r>
          </w:p>
        </w:tc>
        <w:tc>
          <w:tcPr>
            <w:tcW w:w="1134"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4530902</w:t>
            </w:r>
          </w:p>
        </w:tc>
        <w:tc>
          <w:tcPr>
            <w:tcW w:w="992" w:type="dxa"/>
          </w:tcPr>
          <w:p w:rsidR="004F7083" w:rsidRPr="004F7083" w:rsidRDefault="004F7083" w:rsidP="004F7083">
            <w:pPr>
              <w:spacing w:line="360" w:lineRule="auto"/>
              <w:rPr>
                <w:rFonts w:ascii="Times New Roman" w:hAnsi="Times New Roman" w:cs="Times New Roman"/>
                <w:sz w:val="20"/>
                <w:szCs w:val="20"/>
                <w:rtl/>
                <w:lang w:bidi="fa-IR"/>
              </w:rPr>
            </w:pPr>
            <w:r w:rsidRPr="004F7083">
              <w:rPr>
                <w:rFonts w:ascii="Times New Roman" w:hAnsi="Times New Roman" w:cs="Times New Roman"/>
                <w:sz w:val="20"/>
                <w:szCs w:val="20"/>
                <w:lang w:bidi="fa-IR"/>
              </w:rPr>
              <w:t>5-9</w:t>
            </w:r>
          </w:p>
        </w:tc>
        <w:tc>
          <w:tcPr>
            <w:tcW w:w="1134" w:type="dxa"/>
          </w:tcPr>
          <w:p w:rsidR="004F7083" w:rsidRPr="004F7083" w:rsidRDefault="004F7083" w:rsidP="004F7083">
            <w:pPr>
              <w:spacing w:line="360" w:lineRule="auto"/>
              <w:rPr>
                <w:rFonts w:ascii="Times New Roman" w:hAnsi="Times New Roman" w:cs="Times New Roman"/>
                <w:sz w:val="20"/>
                <w:szCs w:val="20"/>
                <w:rtl/>
                <w:lang w:bidi="fa-IR"/>
              </w:rPr>
            </w:pPr>
            <w:r w:rsidRPr="004F7083">
              <w:rPr>
                <w:rFonts w:ascii="Times New Roman" w:hAnsi="Times New Roman" w:cs="Times New Roman"/>
                <w:sz w:val="20"/>
                <w:szCs w:val="20"/>
                <w:lang w:bidi="fa-IR"/>
              </w:rPr>
              <w:t>8.69</w:t>
            </w:r>
          </w:p>
        </w:tc>
      </w:tr>
      <w:tr w:rsidR="004F7083" w:rsidRPr="004F7083" w:rsidTr="00766625">
        <w:trPr>
          <w:trHeight w:val="237"/>
        </w:trPr>
        <w:tc>
          <w:tcPr>
            <w:tcW w:w="1225" w:type="dxa"/>
          </w:tcPr>
          <w:p w:rsidR="004F7083" w:rsidRPr="004F7083" w:rsidRDefault="004F7083" w:rsidP="004F7083">
            <w:pPr>
              <w:spacing w:line="360" w:lineRule="auto"/>
              <w:rPr>
                <w:rFonts w:ascii="Times New Roman" w:hAnsi="Times New Roman" w:cs="Times New Roman"/>
                <w:sz w:val="20"/>
                <w:szCs w:val="20"/>
                <w:rtl/>
                <w:lang w:bidi="fa-IR"/>
              </w:rPr>
            </w:pPr>
            <w:r w:rsidRPr="004F7083">
              <w:rPr>
                <w:rFonts w:ascii="Times New Roman" w:hAnsi="Times New Roman" w:cs="Times New Roman"/>
                <w:sz w:val="20"/>
                <w:szCs w:val="20"/>
                <w:lang w:bidi="fa-IR"/>
              </w:rPr>
              <w:t>15-24</w:t>
            </w:r>
          </w:p>
        </w:tc>
        <w:tc>
          <w:tcPr>
            <w:tcW w:w="1081" w:type="dxa"/>
          </w:tcPr>
          <w:p w:rsidR="004F7083" w:rsidRPr="004F7083" w:rsidRDefault="004F7083" w:rsidP="004F7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335 (7.7)</w:t>
            </w:r>
          </w:p>
        </w:tc>
        <w:tc>
          <w:tcPr>
            <w:tcW w:w="1097"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2.2</w:t>
            </w:r>
          </w:p>
        </w:tc>
        <w:tc>
          <w:tcPr>
            <w:tcW w:w="1134"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15021540</w:t>
            </w:r>
          </w:p>
        </w:tc>
        <w:tc>
          <w:tcPr>
            <w:tcW w:w="1418" w:type="dxa"/>
          </w:tcPr>
          <w:p w:rsidR="004F7083" w:rsidRPr="004F7083" w:rsidRDefault="004F7083" w:rsidP="004F7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0"/>
                <w:szCs w:val="20"/>
                <w:lang w:bidi="fa-IR"/>
              </w:rPr>
            </w:pPr>
            <w:proofErr w:type="spellStart"/>
            <w:r w:rsidRPr="004F7083">
              <w:rPr>
                <w:rFonts w:ascii="Times New Roman" w:hAnsi="Times New Roman" w:cs="Times New Roman"/>
                <w:sz w:val="20"/>
                <w:szCs w:val="20"/>
                <w:lang w:bidi="fa-IR"/>
              </w:rPr>
              <w:t>Zanjan</w:t>
            </w:r>
            <w:proofErr w:type="spellEnd"/>
          </w:p>
        </w:tc>
        <w:tc>
          <w:tcPr>
            <w:tcW w:w="992"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48 (1.1)</w:t>
            </w:r>
          </w:p>
        </w:tc>
        <w:tc>
          <w:tcPr>
            <w:tcW w:w="1134"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5.2</w:t>
            </w:r>
          </w:p>
        </w:tc>
        <w:tc>
          <w:tcPr>
            <w:tcW w:w="1134"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1015104</w:t>
            </w:r>
          </w:p>
        </w:tc>
        <w:tc>
          <w:tcPr>
            <w:tcW w:w="992" w:type="dxa"/>
          </w:tcPr>
          <w:p w:rsidR="004F7083" w:rsidRPr="004F7083" w:rsidRDefault="004F7083" w:rsidP="004F7083">
            <w:pPr>
              <w:spacing w:line="360" w:lineRule="auto"/>
              <w:rPr>
                <w:rFonts w:ascii="Times New Roman" w:hAnsi="Times New Roman" w:cs="Times New Roman"/>
                <w:sz w:val="20"/>
                <w:szCs w:val="20"/>
                <w:rtl/>
                <w:lang w:bidi="fa-IR"/>
              </w:rPr>
            </w:pPr>
            <w:r w:rsidRPr="004F7083">
              <w:rPr>
                <w:rFonts w:ascii="Times New Roman" w:hAnsi="Times New Roman" w:cs="Times New Roman"/>
                <w:sz w:val="20"/>
                <w:szCs w:val="20"/>
                <w:lang w:bidi="fa-IR"/>
              </w:rPr>
              <w:t>10-14</w:t>
            </w:r>
          </w:p>
        </w:tc>
        <w:tc>
          <w:tcPr>
            <w:tcW w:w="1134" w:type="dxa"/>
          </w:tcPr>
          <w:p w:rsidR="004F7083" w:rsidRPr="004F7083" w:rsidRDefault="004F7083" w:rsidP="004F7083">
            <w:pPr>
              <w:spacing w:line="360" w:lineRule="auto"/>
              <w:rPr>
                <w:rFonts w:ascii="Times New Roman" w:hAnsi="Times New Roman" w:cs="Times New Roman"/>
                <w:sz w:val="20"/>
                <w:szCs w:val="20"/>
                <w:rtl/>
                <w:lang w:bidi="fa-IR"/>
              </w:rPr>
            </w:pPr>
            <w:r w:rsidRPr="004F7083">
              <w:rPr>
                <w:rFonts w:ascii="Times New Roman" w:hAnsi="Times New Roman" w:cs="Times New Roman"/>
                <w:sz w:val="20"/>
                <w:szCs w:val="20"/>
                <w:lang w:bidi="fa-IR"/>
              </w:rPr>
              <w:t>8.6</w:t>
            </w:r>
          </w:p>
        </w:tc>
      </w:tr>
      <w:tr w:rsidR="004F7083" w:rsidRPr="004F7083" w:rsidTr="00766625">
        <w:trPr>
          <w:trHeight w:val="223"/>
        </w:trPr>
        <w:tc>
          <w:tcPr>
            <w:tcW w:w="1225"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25-34</w:t>
            </w:r>
          </w:p>
        </w:tc>
        <w:tc>
          <w:tcPr>
            <w:tcW w:w="1081" w:type="dxa"/>
          </w:tcPr>
          <w:p w:rsidR="004F7083" w:rsidRPr="004F7083" w:rsidRDefault="004F7083" w:rsidP="004F7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393 (9)</w:t>
            </w:r>
          </w:p>
        </w:tc>
        <w:tc>
          <w:tcPr>
            <w:tcW w:w="1097"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2.5</w:t>
            </w:r>
          </w:p>
        </w:tc>
        <w:tc>
          <w:tcPr>
            <w:tcW w:w="1134"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15644578</w:t>
            </w:r>
          </w:p>
        </w:tc>
        <w:tc>
          <w:tcPr>
            <w:tcW w:w="1418" w:type="dxa"/>
          </w:tcPr>
          <w:p w:rsidR="004F7083" w:rsidRPr="004F7083" w:rsidRDefault="004F7083" w:rsidP="004F7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Semnan</w:t>
            </w:r>
          </w:p>
        </w:tc>
        <w:tc>
          <w:tcPr>
            <w:tcW w:w="992"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33 (0.7)</w:t>
            </w:r>
          </w:p>
        </w:tc>
        <w:tc>
          <w:tcPr>
            <w:tcW w:w="1134"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5.7</w:t>
            </w:r>
          </w:p>
        </w:tc>
        <w:tc>
          <w:tcPr>
            <w:tcW w:w="1134"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628645</w:t>
            </w:r>
          </w:p>
        </w:tc>
        <w:tc>
          <w:tcPr>
            <w:tcW w:w="992" w:type="dxa"/>
          </w:tcPr>
          <w:p w:rsidR="004F7083" w:rsidRPr="004F7083" w:rsidRDefault="004F7083" w:rsidP="004F7083">
            <w:pPr>
              <w:spacing w:line="360" w:lineRule="auto"/>
              <w:rPr>
                <w:rFonts w:ascii="Times New Roman" w:hAnsi="Times New Roman" w:cs="Times New Roman"/>
                <w:sz w:val="20"/>
                <w:szCs w:val="20"/>
                <w:rtl/>
                <w:lang w:bidi="fa-IR"/>
              </w:rPr>
            </w:pPr>
            <w:r w:rsidRPr="004F7083">
              <w:rPr>
                <w:rFonts w:ascii="Times New Roman" w:hAnsi="Times New Roman" w:cs="Times New Roman"/>
                <w:sz w:val="20"/>
                <w:szCs w:val="20"/>
                <w:lang w:bidi="fa-IR"/>
              </w:rPr>
              <w:t>15-19</w:t>
            </w:r>
          </w:p>
        </w:tc>
        <w:tc>
          <w:tcPr>
            <w:tcW w:w="1134" w:type="dxa"/>
          </w:tcPr>
          <w:p w:rsidR="004F7083" w:rsidRPr="004F7083" w:rsidRDefault="004F7083" w:rsidP="004F7083">
            <w:pPr>
              <w:spacing w:line="360" w:lineRule="auto"/>
              <w:rPr>
                <w:rFonts w:ascii="Times New Roman" w:hAnsi="Times New Roman" w:cs="Times New Roman"/>
                <w:sz w:val="20"/>
                <w:szCs w:val="20"/>
                <w:rtl/>
                <w:lang w:bidi="fa-IR"/>
              </w:rPr>
            </w:pPr>
            <w:r w:rsidRPr="004F7083">
              <w:rPr>
                <w:rFonts w:ascii="Times New Roman" w:hAnsi="Times New Roman" w:cs="Times New Roman"/>
                <w:sz w:val="20"/>
                <w:szCs w:val="20"/>
                <w:lang w:bidi="fa-IR"/>
              </w:rPr>
              <w:t>8.47</w:t>
            </w:r>
          </w:p>
        </w:tc>
      </w:tr>
      <w:tr w:rsidR="004F7083" w:rsidRPr="004F7083" w:rsidTr="00766625">
        <w:trPr>
          <w:trHeight w:val="461"/>
        </w:trPr>
        <w:tc>
          <w:tcPr>
            <w:tcW w:w="1225"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35-64</w:t>
            </w:r>
          </w:p>
        </w:tc>
        <w:tc>
          <w:tcPr>
            <w:tcW w:w="1081" w:type="dxa"/>
          </w:tcPr>
          <w:p w:rsidR="004F7083" w:rsidRPr="004F7083" w:rsidRDefault="004F7083" w:rsidP="004F7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1445 (33.1)</w:t>
            </w:r>
          </w:p>
        </w:tc>
        <w:tc>
          <w:tcPr>
            <w:tcW w:w="1097"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6.9</w:t>
            </w:r>
          </w:p>
        </w:tc>
        <w:tc>
          <w:tcPr>
            <w:tcW w:w="1134"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22578682</w:t>
            </w:r>
          </w:p>
        </w:tc>
        <w:tc>
          <w:tcPr>
            <w:tcW w:w="1418" w:type="dxa"/>
          </w:tcPr>
          <w:p w:rsidR="004F7083" w:rsidRPr="004F7083" w:rsidRDefault="004F7083" w:rsidP="004F7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0"/>
                <w:szCs w:val="20"/>
                <w:lang w:bidi="fa-IR"/>
              </w:rPr>
            </w:pPr>
            <w:proofErr w:type="spellStart"/>
            <w:r w:rsidRPr="004F7083">
              <w:rPr>
                <w:rFonts w:ascii="Times New Roman" w:hAnsi="Times New Roman" w:cs="Times New Roman"/>
                <w:sz w:val="20"/>
                <w:szCs w:val="20"/>
                <w:lang w:bidi="fa-IR"/>
              </w:rPr>
              <w:t>Sistan</w:t>
            </w:r>
            <w:proofErr w:type="spellEnd"/>
            <w:r w:rsidRPr="004F7083">
              <w:rPr>
                <w:rFonts w:ascii="Times New Roman" w:hAnsi="Times New Roman" w:cs="Times New Roman"/>
                <w:sz w:val="20"/>
                <w:szCs w:val="20"/>
                <w:lang w:bidi="fa-IR"/>
              </w:rPr>
              <w:t xml:space="preserve"> and </w:t>
            </w:r>
            <w:proofErr w:type="spellStart"/>
            <w:r w:rsidRPr="004F7083">
              <w:rPr>
                <w:rFonts w:ascii="Times New Roman" w:hAnsi="Times New Roman" w:cs="Times New Roman"/>
                <w:sz w:val="20"/>
                <w:szCs w:val="20"/>
                <w:lang w:bidi="fa-IR"/>
              </w:rPr>
              <w:t>Baluchestan</w:t>
            </w:r>
            <w:proofErr w:type="spellEnd"/>
          </w:p>
        </w:tc>
        <w:tc>
          <w:tcPr>
            <w:tcW w:w="992"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101 (2.3)</w:t>
            </w:r>
          </w:p>
        </w:tc>
        <w:tc>
          <w:tcPr>
            <w:tcW w:w="1134"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5.1</w:t>
            </w:r>
          </w:p>
        </w:tc>
        <w:tc>
          <w:tcPr>
            <w:tcW w:w="1134"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2533821</w:t>
            </w:r>
          </w:p>
        </w:tc>
        <w:tc>
          <w:tcPr>
            <w:tcW w:w="992" w:type="dxa"/>
          </w:tcPr>
          <w:p w:rsidR="004F7083" w:rsidRPr="004F7083" w:rsidRDefault="004F7083" w:rsidP="004F7083">
            <w:pPr>
              <w:spacing w:line="360" w:lineRule="auto"/>
              <w:rPr>
                <w:rFonts w:ascii="Times New Roman" w:hAnsi="Times New Roman" w:cs="Times New Roman"/>
                <w:sz w:val="20"/>
                <w:szCs w:val="20"/>
                <w:rtl/>
                <w:lang w:bidi="fa-IR"/>
              </w:rPr>
            </w:pPr>
            <w:r w:rsidRPr="004F7083">
              <w:rPr>
                <w:rFonts w:ascii="Times New Roman" w:hAnsi="Times New Roman" w:cs="Times New Roman"/>
                <w:sz w:val="20"/>
                <w:szCs w:val="20"/>
                <w:lang w:bidi="fa-IR"/>
              </w:rPr>
              <w:t>20-24</w:t>
            </w:r>
          </w:p>
        </w:tc>
        <w:tc>
          <w:tcPr>
            <w:tcW w:w="1134" w:type="dxa"/>
          </w:tcPr>
          <w:p w:rsidR="004F7083" w:rsidRPr="004F7083" w:rsidRDefault="004F7083" w:rsidP="004F7083">
            <w:pPr>
              <w:spacing w:line="360" w:lineRule="auto"/>
              <w:rPr>
                <w:rFonts w:ascii="Times New Roman" w:hAnsi="Times New Roman" w:cs="Times New Roman"/>
                <w:sz w:val="20"/>
                <w:szCs w:val="20"/>
                <w:rtl/>
                <w:lang w:bidi="fa-IR"/>
              </w:rPr>
            </w:pPr>
            <w:r w:rsidRPr="004F7083">
              <w:rPr>
                <w:rFonts w:ascii="Times New Roman" w:hAnsi="Times New Roman" w:cs="Times New Roman"/>
                <w:sz w:val="20"/>
                <w:szCs w:val="20"/>
                <w:lang w:bidi="fa-IR"/>
              </w:rPr>
              <w:t>8.22</w:t>
            </w:r>
          </w:p>
        </w:tc>
      </w:tr>
      <w:tr w:rsidR="004F7083" w:rsidRPr="004F7083" w:rsidTr="00766625">
        <w:trPr>
          <w:trHeight w:val="237"/>
        </w:trPr>
        <w:tc>
          <w:tcPr>
            <w:tcW w:w="1225"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≥65</w:t>
            </w:r>
          </w:p>
        </w:tc>
        <w:tc>
          <w:tcPr>
            <w:tcW w:w="1081" w:type="dxa"/>
          </w:tcPr>
          <w:p w:rsidR="004F7083" w:rsidRPr="004F7083" w:rsidRDefault="004F7083" w:rsidP="004F7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1460 (33.4)</w:t>
            </w:r>
          </w:p>
        </w:tc>
        <w:tc>
          <w:tcPr>
            <w:tcW w:w="1097"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32.7</w:t>
            </w:r>
          </w:p>
        </w:tc>
        <w:tc>
          <w:tcPr>
            <w:tcW w:w="1134"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4296769</w:t>
            </w:r>
          </w:p>
        </w:tc>
        <w:tc>
          <w:tcPr>
            <w:tcW w:w="1418" w:type="dxa"/>
          </w:tcPr>
          <w:p w:rsidR="004F7083" w:rsidRPr="004F7083" w:rsidRDefault="004F7083" w:rsidP="004F7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Fars</w:t>
            </w:r>
          </w:p>
        </w:tc>
        <w:tc>
          <w:tcPr>
            <w:tcW w:w="992"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279 (6.4)</w:t>
            </w:r>
          </w:p>
        </w:tc>
        <w:tc>
          <w:tcPr>
            <w:tcW w:w="1134"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8.7</w:t>
            </w:r>
          </w:p>
        </w:tc>
        <w:tc>
          <w:tcPr>
            <w:tcW w:w="1134"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4592632</w:t>
            </w:r>
          </w:p>
        </w:tc>
        <w:tc>
          <w:tcPr>
            <w:tcW w:w="992" w:type="dxa"/>
          </w:tcPr>
          <w:p w:rsidR="004F7083" w:rsidRPr="004F7083" w:rsidRDefault="004F7083" w:rsidP="004F7083">
            <w:pPr>
              <w:spacing w:line="360" w:lineRule="auto"/>
              <w:rPr>
                <w:rFonts w:ascii="Times New Roman" w:hAnsi="Times New Roman" w:cs="Times New Roman"/>
                <w:sz w:val="20"/>
                <w:szCs w:val="20"/>
                <w:rtl/>
                <w:lang w:bidi="fa-IR"/>
              </w:rPr>
            </w:pPr>
            <w:r w:rsidRPr="004F7083">
              <w:rPr>
                <w:rFonts w:ascii="Times New Roman" w:hAnsi="Times New Roman" w:cs="Times New Roman"/>
                <w:sz w:val="20"/>
                <w:szCs w:val="20"/>
                <w:lang w:bidi="fa-IR"/>
              </w:rPr>
              <w:t>25-29</w:t>
            </w:r>
          </w:p>
        </w:tc>
        <w:tc>
          <w:tcPr>
            <w:tcW w:w="1134" w:type="dxa"/>
          </w:tcPr>
          <w:p w:rsidR="004F7083" w:rsidRPr="004F7083" w:rsidRDefault="004F7083" w:rsidP="004F7083">
            <w:pPr>
              <w:spacing w:line="360" w:lineRule="auto"/>
              <w:rPr>
                <w:rFonts w:ascii="Times New Roman" w:hAnsi="Times New Roman" w:cs="Times New Roman"/>
                <w:sz w:val="20"/>
                <w:szCs w:val="20"/>
                <w:rtl/>
                <w:lang w:bidi="fa-IR"/>
              </w:rPr>
            </w:pPr>
            <w:r w:rsidRPr="004F7083">
              <w:rPr>
                <w:rFonts w:ascii="Times New Roman" w:hAnsi="Times New Roman" w:cs="Times New Roman"/>
                <w:sz w:val="20"/>
                <w:szCs w:val="20"/>
                <w:lang w:bidi="fa-IR"/>
              </w:rPr>
              <w:t>7.93</w:t>
            </w:r>
          </w:p>
        </w:tc>
      </w:tr>
      <w:tr w:rsidR="004F7083" w:rsidRPr="004F7083" w:rsidTr="00766625">
        <w:trPr>
          <w:trHeight w:val="237"/>
        </w:trPr>
        <w:tc>
          <w:tcPr>
            <w:tcW w:w="1225"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Total</w:t>
            </w:r>
          </w:p>
        </w:tc>
        <w:tc>
          <w:tcPr>
            <w:tcW w:w="1081" w:type="dxa"/>
          </w:tcPr>
          <w:p w:rsidR="004F7083" w:rsidRPr="004F7083" w:rsidRDefault="004F7083" w:rsidP="004F7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4365 (100)</w:t>
            </w:r>
          </w:p>
        </w:tc>
        <w:tc>
          <w:tcPr>
            <w:tcW w:w="1097"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6</w:t>
            </w:r>
            <w:r w:rsidRPr="004F7083">
              <w:rPr>
                <w:rFonts w:ascii="Times New Roman" w:hAnsi="Times New Roman" w:cs="Times New Roman" w:hint="cs"/>
                <w:sz w:val="20"/>
                <w:szCs w:val="20"/>
                <w:rtl/>
                <w:lang w:bidi="fa-IR"/>
              </w:rPr>
              <w:t>.</w:t>
            </w:r>
            <w:r w:rsidRPr="004F7083">
              <w:rPr>
                <w:rFonts w:ascii="Times New Roman" w:hAnsi="Times New Roman" w:cs="Times New Roman"/>
                <w:sz w:val="20"/>
                <w:szCs w:val="20"/>
                <w:lang w:bidi="fa-IR"/>
              </w:rPr>
              <w:t>8</w:t>
            </w:r>
          </w:p>
        </w:tc>
        <w:tc>
          <w:tcPr>
            <w:tcW w:w="1134"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75103347</w:t>
            </w:r>
          </w:p>
        </w:tc>
        <w:tc>
          <w:tcPr>
            <w:tcW w:w="1418" w:type="dxa"/>
          </w:tcPr>
          <w:p w:rsidR="004F7083" w:rsidRPr="004F7083" w:rsidRDefault="004F7083" w:rsidP="004F7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Qazvin</w:t>
            </w:r>
          </w:p>
        </w:tc>
        <w:tc>
          <w:tcPr>
            <w:tcW w:w="992"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86 (2)</w:t>
            </w:r>
          </w:p>
        </w:tc>
        <w:tc>
          <w:tcPr>
            <w:tcW w:w="1134"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8.5</w:t>
            </w:r>
          </w:p>
        </w:tc>
        <w:tc>
          <w:tcPr>
            <w:tcW w:w="1134"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1201363</w:t>
            </w:r>
          </w:p>
        </w:tc>
        <w:tc>
          <w:tcPr>
            <w:tcW w:w="992" w:type="dxa"/>
          </w:tcPr>
          <w:p w:rsidR="004F7083" w:rsidRPr="004F7083" w:rsidRDefault="004F7083" w:rsidP="004F7083">
            <w:pPr>
              <w:spacing w:line="360" w:lineRule="auto"/>
              <w:rPr>
                <w:rFonts w:ascii="Times New Roman" w:hAnsi="Times New Roman" w:cs="Times New Roman"/>
                <w:sz w:val="20"/>
                <w:szCs w:val="20"/>
                <w:rtl/>
                <w:lang w:bidi="fa-IR"/>
              </w:rPr>
            </w:pPr>
            <w:r w:rsidRPr="004F7083">
              <w:rPr>
                <w:rFonts w:ascii="Times New Roman" w:hAnsi="Times New Roman" w:cs="Times New Roman"/>
                <w:sz w:val="20"/>
                <w:szCs w:val="20"/>
                <w:lang w:bidi="fa-IR"/>
              </w:rPr>
              <w:t>30-34</w:t>
            </w:r>
          </w:p>
        </w:tc>
        <w:tc>
          <w:tcPr>
            <w:tcW w:w="1134" w:type="dxa"/>
          </w:tcPr>
          <w:p w:rsidR="004F7083" w:rsidRPr="004F7083" w:rsidRDefault="004F7083" w:rsidP="004F7083">
            <w:pPr>
              <w:spacing w:line="360" w:lineRule="auto"/>
              <w:rPr>
                <w:rFonts w:ascii="Times New Roman" w:hAnsi="Times New Roman" w:cs="Times New Roman"/>
                <w:sz w:val="20"/>
                <w:szCs w:val="20"/>
                <w:rtl/>
                <w:lang w:bidi="fa-IR"/>
              </w:rPr>
            </w:pPr>
            <w:r w:rsidRPr="004F7083">
              <w:rPr>
                <w:rFonts w:ascii="Times New Roman" w:hAnsi="Times New Roman" w:cs="Times New Roman"/>
                <w:sz w:val="20"/>
                <w:szCs w:val="20"/>
                <w:lang w:bidi="fa-IR"/>
              </w:rPr>
              <w:t>7.61</w:t>
            </w:r>
          </w:p>
        </w:tc>
      </w:tr>
      <w:tr w:rsidR="004F7083" w:rsidRPr="004F7083" w:rsidTr="00766625">
        <w:trPr>
          <w:trHeight w:val="282"/>
        </w:trPr>
        <w:tc>
          <w:tcPr>
            <w:tcW w:w="1225"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lastRenderedPageBreak/>
              <w:t>Sex</w:t>
            </w:r>
          </w:p>
        </w:tc>
        <w:tc>
          <w:tcPr>
            <w:tcW w:w="1081" w:type="dxa"/>
          </w:tcPr>
          <w:p w:rsidR="004F7083" w:rsidRPr="004F7083" w:rsidRDefault="004F7083" w:rsidP="004F7083">
            <w:pPr>
              <w:spacing w:line="360" w:lineRule="auto"/>
              <w:rPr>
                <w:rFonts w:ascii="Times New Roman" w:hAnsi="Times New Roman" w:cs="Times New Roman"/>
                <w:sz w:val="20"/>
                <w:szCs w:val="20"/>
                <w:lang w:bidi="fa-IR"/>
              </w:rPr>
            </w:pPr>
          </w:p>
        </w:tc>
        <w:tc>
          <w:tcPr>
            <w:tcW w:w="1097" w:type="dxa"/>
          </w:tcPr>
          <w:p w:rsidR="004F7083" w:rsidRPr="004F7083" w:rsidRDefault="004F7083" w:rsidP="004F7083">
            <w:pPr>
              <w:bidi/>
              <w:spacing w:line="360" w:lineRule="auto"/>
              <w:rPr>
                <w:rFonts w:ascii="Times New Roman" w:hAnsi="Times New Roman" w:cs="Times New Roman"/>
                <w:sz w:val="20"/>
                <w:szCs w:val="20"/>
                <w:rtl/>
                <w:lang w:bidi="fa-IR"/>
              </w:rPr>
            </w:pPr>
          </w:p>
        </w:tc>
        <w:tc>
          <w:tcPr>
            <w:tcW w:w="1134" w:type="dxa"/>
          </w:tcPr>
          <w:p w:rsidR="004F7083" w:rsidRPr="004F7083" w:rsidRDefault="004F7083" w:rsidP="004F7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0"/>
                <w:szCs w:val="20"/>
                <w:lang w:bidi="fa-IR"/>
              </w:rPr>
            </w:pPr>
          </w:p>
        </w:tc>
        <w:tc>
          <w:tcPr>
            <w:tcW w:w="1418" w:type="dxa"/>
          </w:tcPr>
          <w:p w:rsidR="004F7083" w:rsidRPr="004F7083" w:rsidRDefault="004F7083" w:rsidP="004F7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Qom</w:t>
            </w:r>
          </w:p>
        </w:tc>
        <w:tc>
          <w:tcPr>
            <w:tcW w:w="992"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80 (1.8)</w:t>
            </w:r>
          </w:p>
        </w:tc>
        <w:tc>
          <w:tcPr>
            <w:tcW w:w="1134"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9.1</w:t>
            </w:r>
          </w:p>
        </w:tc>
        <w:tc>
          <w:tcPr>
            <w:tcW w:w="1134"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1151502</w:t>
            </w:r>
          </w:p>
        </w:tc>
        <w:tc>
          <w:tcPr>
            <w:tcW w:w="992" w:type="dxa"/>
          </w:tcPr>
          <w:p w:rsidR="004F7083" w:rsidRPr="004F7083" w:rsidRDefault="004F7083" w:rsidP="004F7083">
            <w:pPr>
              <w:spacing w:line="360" w:lineRule="auto"/>
              <w:rPr>
                <w:rFonts w:ascii="Times New Roman" w:hAnsi="Times New Roman" w:cs="Times New Roman"/>
                <w:sz w:val="20"/>
                <w:szCs w:val="20"/>
                <w:rtl/>
                <w:lang w:bidi="fa-IR"/>
              </w:rPr>
            </w:pPr>
            <w:r w:rsidRPr="004F7083">
              <w:rPr>
                <w:rFonts w:ascii="Times New Roman" w:hAnsi="Times New Roman" w:cs="Times New Roman"/>
                <w:sz w:val="20"/>
                <w:szCs w:val="20"/>
                <w:lang w:bidi="fa-IR"/>
              </w:rPr>
              <w:t>35-39</w:t>
            </w:r>
          </w:p>
        </w:tc>
        <w:tc>
          <w:tcPr>
            <w:tcW w:w="1134" w:type="dxa"/>
          </w:tcPr>
          <w:p w:rsidR="004F7083" w:rsidRPr="004F7083" w:rsidRDefault="004F7083" w:rsidP="004F7083">
            <w:pPr>
              <w:spacing w:line="360" w:lineRule="auto"/>
              <w:rPr>
                <w:rFonts w:ascii="Times New Roman" w:hAnsi="Times New Roman" w:cs="Times New Roman"/>
                <w:sz w:val="20"/>
                <w:szCs w:val="20"/>
                <w:rtl/>
                <w:lang w:bidi="fa-IR"/>
              </w:rPr>
            </w:pPr>
            <w:r w:rsidRPr="004F7083">
              <w:rPr>
                <w:rFonts w:ascii="Times New Roman" w:hAnsi="Times New Roman" w:cs="Times New Roman"/>
                <w:sz w:val="20"/>
                <w:szCs w:val="20"/>
                <w:lang w:bidi="fa-IR"/>
              </w:rPr>
              <w:t>7.15</w:t>
            </w:r>
          </w:p>
        </w:tc>
      </w:tr>
      <w:tr w:rsidR="004F7083" w:rsidRPr="004F7083" w:rsidTr="00766625">
        <w:trPr>
          <w:trHeight w:val="237"/>
        </w:trPr>
        <w:tc>
          <w:tcPr>
            <w:tcW w:w="1225"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Male</w:t>
            </w:r>
          </w:p>
        </w:tc>
        <w:tc>
          <w:tcPr>
            <w:tcW w:w="1081" w:type="dxa"/>
          </w:tcPr>
          <w:p w:rsidR="004F7083" w:rsidRPr="004F7083" w:rsidRDefault="004F7083" w:rsidP="004F7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0"/>
                <w:szCs w:val="20"/>
                <w:rtl/>
                <w:lang w:bidi="fa-IR"/>
              </w:rPr>
            </w:pPr>
            <w:r w:rsidRPr="004F7083">
              <w:rPr>
                <w:rFonts w:ascii="Times New Roman" w:hAnsi="Times New Roman" w:cs="Times New Roman"/>
                <w:sz w:val="20"/>
                <w:szCs w:val="20"/>
                <w:lang w:bidi="fa-IR"/>
              </w:rPr>
              <w:t>3201 (73.2)</w:t>
            </w:r>
          </w:p>
        </w:tc>
        <w:tc>
          <w:tcPr>
            <w:tcW w:w="1097" w:type="dxa"/>
          </w:tcPr>
          <w:p w:rsidR="004F7083" w:rsidRPr="004F7083" w:rsidRDefault="004F7083" w:rsidP="004F7083">
            <w:pPr>
              <w:spacing w:line="360" w:lineRule="auto"/>
              <w:rPr>
                <w:rFonts w:ascii="Times New Roman" w:hAnsi="Times New Roman" w:cs="Times New Roman"/>
                <w:sz w:val="20"/>
                <w:szCs w:val="20"/>
                <w:rtl/>
                <w:lang w:bidi="fa-IR"/>
              </w:rPr>
            </w:pPr>
            <w:r w:rsidRPr="004F7083">
              <w:rPr>
                <w:rFonts w:ascii="Times New Roman" w:hAnsi="Times New Roman" w:cs="Times New Roman"/>
                <w:sz w:val="20"/>
                <w:szCs w:val="20"/>
                <w:lang w:bidi="fa-IR"/>
              </w:rPr>
              <w:t>6.9</w:t>
            </w:r>
          </w:p>
        </w:tc>
        <w:tc>
          <w:tcPr>
            <w:tcW w:w="1134"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37877151</w:t>
            </w:r>
          </w:p>
        </w:tc>
        <w:tc>
          <w:tcPr>
            <w:tcW w:w="1418" w:type="dxa"/>
          </w:tcPr>
          <w:p w:rsidR="004F7083" w:rsidRPr="004F7083" w:rsidRDefault="004F7083" w:rsidP="004F7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Kurdistan</w:t>
            </w:r>
          </w:p>
        </w:tc>
        <w:tc>
          <w:tcPr>
            <w:tcW w:w="992"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57 (1.3)</w:t>
            </w:r>
          </w:p>
        </w:tc>
        <w:tc>
          <w:tcPr>
            <w:tcW w:w="1134"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4.7</w:t>
            </w:r>
          </w:p>
        </w:tc>
        <w:tc>
          <w:tcPr>
            <w:tcW w:w="1134"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1493520</w:t>
            </w:r>
          </w:p>
        </w:tc>
        <w:tc>
          <w:tcPr>
            <w:tcW w:w="992" w:type="dxa"/>
          </w:tcPr>
          <w:p w:rsidR="004F7083" w:rsidRPr="004F7083" w:rsidRDefault="004F7083" w:rsidP="004F7083">
            <w:pPr>
              <w:spacing w:line="360" w:lineRule="auto"/>
              <w:rPr>
                <w:rFonts w:ascii="Times New Roman" w:hAnsi="Times New Roman" w:cs="Times New Roman"/>
                <w:sz w:val="20"/>
                <w:szCs w:val="20"/>
                <w:rtl/>
                <w:lang w:bidi="fa-IR"/>
              </w:rPr>
            </w:pPr>
            <w:r w:rsidRPr="004F7083">
              <w:rPr>
                <w:rFonts w:ascii="Times New Roman" w:hAnsi="Times New Roman" w:cs="Times New Roman"/>
                <w:sz w:val="20"/>
                <w:szCs w:val="20"/>
                <w:lang w:bidi="fa-IR"/>
              </w:rPr>
              <w:t>40-44</w:t>
            </w:r>
          </w:p>
        </w:tc>
        <w:tc>
          <w:tcPr>
            <w:tcW w:w="1134" w:type="dxa"/>
          </w:tcPr>
          <w:p w:rsidR="004F7083" w:rsidRPr="004F7083" w:rsidRDefault="004F7083" w:rsidP="004F7083">
            <w:pPr>
              <w:spacing w:line="360" w:lineRule="auto"/>
              <w:rPr>
                <w:rFonts w:ascii="Times New Roman" w:hAnsi="Times New Roman" w:cs="Times New Roman"/>
                <w:sz w:val="20"/>
                <w:szCs w:val="20"/>
                <w:rtl/>
                <w:lang w:bidi="fa-IR"/>
              </w:rPr>
            </w:pPr>
            <w:r w:rsidRPr="004F7083">
              <w:rPr>
                <w:rFonts w:ascii="Times New Roman" w:hAnsi="Times New Roman" w:cs="Times New Roman"/>
                <w:sz w:val="20"/>
                <w:szCs w:val="20"/>
                <w:lang w:bidi="fa-IR"/>
              </w:rPr>
              <w:t>6.59</w:t>
            </w:r>
          </w:p>
        </w:tc>
      </w:tr>
      <w:tr w:rsidR="004F7083" w:rsidRPr="004F7083" w:rsidTr="00766625">
        <w:trPr>
          <w:trHeight w:val="237"/>
        </w:trPr>
        <w:tc>
          <w:tcPr>
            <w:tcW w:w="1225" w:type="dxa"/>
          </w:tcPr>
          <w:p w:rsidR="004F7083" w:rsidRPr="004F7083" w:rsidRDefault="004F7083" w:rsidP="004F7083">
            <w:pPr>
              <w:spacing w:line="360" w:lineRule="auto"/>
              <w:rPr>
                <w:rFonts w:ascii="Times New Roman" w:hAnsi="Times New Roman" w:cs="Times New Roman"/>
                <w:sz w:val="20"/>
                <w:szCs w:val="20"/>
                <w:rtl/>
                <w:lang w:bidi="fa-IR"/>
              </w:rPr>
            </w:pPr>
            <w:r w:rsidRPr="004F7083">
              <w:rPr>
                <w:rFonts w:ascii="Times New Roman" w:hAnsi="Times New Roman" w:cs="Times New Roman"/>
                <w:sz w:val="20"/>
                <w:szCs w:val="20"/>
                <w:lang w:bidi="fa-IR"/>
              </w:rPr>
              <w:t>Female</w:t>
            </w:r>
          </w:p>
        </w:tc>
        <w:tc>
          <w:tcPr>
            <w:tcW w:w="1081" w:type="dxa"/>
          </w:tcPr>
          <w:p w:rsidR="004F7083" w:rsidRPr="004F7083" w:rsidRDefault="004F7083" w:rsidP="004F7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0"/>
                <w:szCs w:val="20"/>
                <w:rtl/>
                <w:lang w:bidi="fa-IR"/>
              </w:rPr>
            </w:pPr>
            <w:r w:rsidRPr="004F7083">
              <w:rPr>
                <w:rFonts w:ascii="Times New Roman" w:hAnsi="Times New Roman" w:cs="Times New Roman"/>
                <w:sz w:val="20"/>
                <w:szCs w:val="20"/>
                <w:lang w:bidi="fa-IR"/>
              </w:rPr>
              <w:t>1170 (27.8)</w:t>
            </w:r>
          </w:p>
        </w:tc>
        <w:tc>
          <w:tcPr>
            <w:tcW w:w="1097" w:type="dxa"/>
          </w:tcPr>
          <w:p w:rsidR="004F7083" w:rsidRPr="004F7083" w:rsidRDefault="004F7083" w:rsidP="004F7083">
            <w:pPr>
              <w:spacing w:line="360" w:lineRule="auto"/>
              <w:rPr>
                <w:rFonts w:ascii="Times New Roman" w:hAnsi="Times New Roman" w:cs="Times New Roman"/>
                <w:sz w:val="20"/>
                <w:szCs w:val="20"/>
                <w:rtl/>
                <w:lang w:bidi="fa-IR"/>
              </w:rPr>
            </w:pPr>
            <w:r w:rsidRPr="004F7083">
              <w:rPr>
                <w:rFonts w:ascii="Times New Roman" w:hAnsi="Times New Roman" w:cs="Times New Roman"/>
                <w:sz w:val="20"/>
                <w:szCs w:val="20"/>
                <w:lang w:bidi="fa-IR"/>
              </w:rPr>
              <w:t>3.7</w:t>
            </w:r>
          </w:p>
        </w:tc>
        <w:tc>
          <w:tcPr>
            <w:tcW w:w="1134"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37226196</w:t>
            </w:r>
          </w:p>
        </w:tc>
        <w:tc>
          <w:tcPr>
            <w:tcW w:w="1418" w:type="dxa"/>
          </w:tcPr>
          <w:p w:rsidR="004F7083" w:rsidRPr="004F7083" w:rsidRDefault="004F7083" w:rsidP="004F7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Kerman</w:t>
            </w:r>
          </w:p>
        </w:tc>
        <w:tc>
          <w:tcPr>
            <w:tcW w:w="992"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172 (3.9)</w:t>
            </w:r>
          </w:p>
        </w:tc>
        <w:tc>
          <w:tcPr>
            <w:tcW w:w="1134"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7.1</w:t>
            </w:r>
          </w:p>
        </w:tc>
        <w:tc>
          <w:tcPr>
            <w:tcW w:w="1134"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2938259</w:t>
            </w:r>
          </w:p>
        </w:tc>
        <w:tc>
          <w:tcPr>
            <w:tcW w:w="992" w:type="dxa"/>
          </w:tcPr>
          <w:p w:rsidR="004F7083" w:rsidRPr="004F7083" w:rsidRDefault="004F7083" w:rsidP="004F7083">
            <w:pPr>
              <w:spacing w:line="360" w:lineRule="auto"/>
              <w:rPr>
                <w:rFonts w:ascii="Times New Roman" w:hAnsi="Times New Roman" w:cs="Times New Roman"/>
                <w:sz w:val="20"/>
                <w:szCs w:val="20"/>
                <w:rtl/>
                <w:lang w:bidi="fa-IR"/>
              </w:rPr>
            </w:pPr>
            <w:r w:rsidRPr="004F7083">
              <w:rPr>
                <w:rFonts w:ascii="Times New Roman" w:hAnsi="Times New Roman" w:cs="Times New Roman"/>
                <w:sz w:val="20"/>
                <w:szCs w:val="20"/>
                <w:lang w:bidi="fa-IR"/>
              </w:rPr>
              <w:t>45-49</w:t>
            </w:r>
          </w:p>
        </w:tc>
        <w:tc>
          <w:tcPr>
            <w:tcW w:w="1134" w:type="dxa"/>
          </w:tcPr>
          <w:p w:rsidR="004F7083" w:rsidRPr="004F7083" w:rsidRDefault="004F7083" w:rsidP="004F7083">
            <w:pPr>
              <w:spacing w:line="360" w:lineRule="auto"/>
              <w:rPr>
                <w:rFonts w:ascii="Times New Roman" w:hAnsi="Times New Roman" w:cs="Times New Roman"/>
                <w:sz w:val="20"/>
                <w:szCs w:val="20"/>
                <w:rtl/>
                <w:lang w:bidi="fa-IR"/>
              </w:rPr>
            </w:pPr>
            <w:r w:rsidRPr="004F7083">
              <w:rPr>
                <w:rFonts w:ascii="Times New Roman" w:hAnsi="Times New Roman" w:cs="Times New Roman"/>
                <w:sz w:val="20"/>
                <w:szCs w:val="20"/>
                <w:lang w:bidi="fa-IR"/>
              </w:rPr>
              <w:t>6.04</w:t>
            </w:r>
          </w:p>
        </w:tc>
      </w:tr>
      <w:tr w:rsidR="004F7083" w:rsidRPr="004F7083" w:rsidTr="00766625">
        <w:trPr>
          <w:trHeight w:val="446"/>
        </w:trPr>
        <w:tc>
          <w:tcPr>
            <w:tcW w:w="1225"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East Azerbaijan</w:t>
            </w:r>
          </w:p>
        </w:tc>
        <w:tc>
          <w:tcPr>
            <w:tcW w:w="1081"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206 (4.7)</w:t>
            </w:r>
          </w:p>
        </w:tc>
        <w:tc>
          <w:tcPr>
            <w:tcW w:w="1097"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6</w:t>
            </w:r>
          </w:p>
        </w:tc>
        <w:tc>
          <w:tcPr>
            <w:tcW w:w="1134"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3724011</w:t>
            </w:r>
          </w:p>
        </w:tc>
        <w:tc>
          <w:tcPr>
            <w:tcW w:w="1418"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Kermanshah</w:t>
            </w:r>
          </w:p>
        </w:tc>
        <w:tc>
          <w:tcPr>
            <w:tcW w:w="992"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142 (3.2)</w:t>
            </w:r>
          </w:p>
        </w:tc>
        <w:tc>
          <w:tcPr>
            <w:tcW w:w="1134"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8.3</w:t>
            </w:r>
          </w:p>
        </w:tc>
        <w:tc>
          <w:tcPr>
            <w:tcW w:w="1134"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1944797</w:t>
            </w:r>
          </w:p>
        </w:tc>
        <w:tc>
          <w:tcPr>
            <w:tcW w:w="992" w:type="dxa"/>
          </w:tcPr>
          <w:p w:rsidR="004F7083" w:rsidRPr="004F7083" w:rsidRDefault="004F7083" w:rsidP="004F7083">
            <w:pPr>
              <w:spacing w:line="360" w:lineRule="auto"/>
              <w:rPr>
                <w:rFonts w:ascii="Times New Roman" w:hAnsi="Times New Roman" w:cs="Times New Roman"/>
                <w:sz w:val="20"/>
                <w:szCs w:val="20"/>
                <w:rtl/>
                <w:lang w:bidi="fa-IR"/>
              </w:rPr>
            </w:pPr>
            <w:r w:rsidRPr="004F7083">
              <w:rPr>
                <w:rFonts w:ascii="Times New Roman" w:hAnsi="Times New Roman" w:cs="Times New Roman"/>
                <w:sz w:val="20"/>
                <w:szCs w:val="20"/>
                <w:lang w:bidi="fa-IR"/>
              </w:rPr>
              <w:t>50-54</w:t>
            </w:r>
          </w:p>
        </w:tc>
        <w:tc>
          <w:tcPr>
            <w:tcW w:w="1134" w:type="dxa"/>
          </w:tcPr>
          <w:p w:rsidR="004F7083" w:rsidRPr="004F7083" w:rsidRDefault="004F7083" w:rsidP="004F7083">
            <w:pPr>
              <w:spacing w:line="360" w:lineRule="auto"/>
              <w:rPr>
                <w:rFonts w:ascii="Times New Roman" w:hAnsi="Times New Roman" w:cs="Times New Roman"/>
                <w:sz w:val="20"/>
                <w:szCs w:val="20"/>
                <w:rtl/>
                <w:lang w:bidi="fa-IR"/>
              </w:rPr>
            </w:pPr>
            <w:r w:rsidRPr="004F7083">
              <w:rPr>
                <w:rFonts w:ascii="Times New Roman" w:hAnsi="Times New Roman" w:cs="Times New Roman"/>
                <w:sz w:val="20"/>
                <w:szCs w:val="20"/>
                <w:lang w:bidi="fa-IR"/>
              </w:rPr>
              <w:t>5.37</w:t>
            </w:r>
          </w:p>
        </w:tc>
      </w:tr>
      <w:tr w:rsidR="004F7083" w:rsidRPr="004F7083" w:rsidTr="00766625">
        <w:trPr>
          <w:trHeight w:val="461"/>
        </w:trPr>
        <w:tc>
          <w:tcPr>
            <w:tcW w:w="1225"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West Azerbaijan</w:t>
            </w:r>
          </w:p>
        </w:tc>
        <w:tc>
          <w:tcPr>
            <w:tcW w:w="1081"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177 (4)</w:t>
            </w:r>
          </w:p>
        </w:tc>
        <w:tc>
          <w:tcPr>
            <w:tcW w:w="1097"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6.8</w:t>
            </w:r>
          </w:p>
        </w:tc>
        <w:tc>
          <w:tcPr>
            <w:tcW w:w="1134" w:type="dxa"/>
          </w:tcPr>
          <w:p w:rsidR="004F7083" w:rsidRPr="004F7083" w:rsidRDefault="004F7083" w:rsidP="004F7083">
            <w:pPr>
              <w:bidi/>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3079948</w:t>
            </w:r>
          </w:p>
        </w:tc>
        <w:tc>
          <w:tcPr>
            <w:tcW w:w="1418" w:type="dxa"/>
          </w:tcPr>
          <w:p w:rsidR="004F7083" w:rsidRPr="004F7083" w:rsidRDefault="004F7083" w:rsidP="004F7083">
            <w:pPr>
              <w:spacing w:line="360" w:lineRule="auto"/>
              <w:rPr>
                <w:rFonts w:ascii="Times New Roman" w:hAnsi="Times New Roman" w:cs="Times New Roman"/>
                <w:sz w:val="20"/>
                <w:szCs w:val="20"/>
                <w:lang w:bidi="fa-IR"/>
              </w:rPr>
            </w:pPr>
            <w:proofErr w:type="spellStart"/>
            <w:r w:rsidRPr="004F7083">
              <w:rPr>
                <w:rFonts w:ascii="Times New Roman" w:hAnsi="Times New Roman" w:cs="Times New Roman"/>
                <w:sz w:val="20"/>
                <w:szCs w:val="20"/>
                <w:lang w:bidi="fa-IR"/>
              </w:rPr>
              <w:t>Kohkilouye</w:t>
            </w:r>
            <w:proofErr w:type="spellEnd"/>
            <w:r w:rsidRPr="004F7083">
              <w:rPr>
                <w:rFonts w:ascii="Times New Roman" w:hAnsi="Times New Roman" w:cs="Times New Roman"/>
                <w:sz w:val="20"/>
                <w:szCs w:val="20"/>
                <w:lang w:bidi="fa-IR"/>
              </w:rPr>
              <w:t xml:space="preserve"> &amp; </w:t>
            </w:r>
            <w:proofErr w:type="spellStart"/>
            <w:r w:rsidRPr="004F7083">
              <w:rPr>
                <w:rFonts w:ascii="Times New Roman" w:hAnsi="Times New Roman" w:cs="Times New Roman"/>
                <w:sz w:val="20"/>
                <w:szCs w:val="20"/>
                <w:lang w:bidi="fa-IR"/>
              </w:rPr>
              <w:t>Boyerahmad</w:t>
            </w:r>
            <w:proofErr w:type="spellEnd"/>
          </w:p>
        </w:tc>
        <w:tc>
          <w:tcPr>
            <w:tcW w:w="992"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38 (0.9)</w:t>
            </w:r>
          </w:p>
        </w:tc>
        <w:tc>
          <w:tcPr>
            <w:tcW w:w="1134"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7.1</w:t>
            </w:r>
          </w:p>
        </w:tc>
        <w:tc>
          <w:tcPr>
            <w:tcW w:w="1134"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658576</w:t>
            </w:r>
          </w:p>
        </w:tc>
        <w:tc>
          <w:tcPr>
            <w:tcW w:w="992" w:type="dxa"/>
          </w:tcPr>
          <w:p w:rsidR="004F7083" w:rsidRPr="004F7083" w:rsidRDefault="004F7083" w:rsidP="004F7083">
            <w:pPr>
              <w:spacing w:line="360" w:lineRule="auto"/>
              <w:rPr>
                <w:rFonts w:ascii="Times New Roman" w:hAnsi="Times New Roman" w:cs="Times New Roman"/>
                <w:sz w:val="20"/>
                <w:szCs w:val="20"/>
                <w:rtl/>
                <w:lang w:bidi="fa-IR"/>
              </w:rPr>
            </w:pPr>
            <w:r w:rsidRPr="004F7083">
              <w:rPr>
                <w:rFonts w:ascii="Times New Roman" w:hAnsi="Times New Roman" w:cs="Times New Roman"/>
                <w:sz w:val="20"/>
                <w:szCs w:val="20"/>
                <w:lang w:bidi="fa-IR"/>
              </w:rPr>
              <w:t>55-59</w:t>
            </w:r>
          </w:p>
        </w:tc>
        <w:tc>
          <w:tcPr>
            <w:tcW w:w="1134" w:type="dxa"/>
          </w:tcPr>
          <w:p w:rsidR="004F7083" w:rsidRPr="004F7083" w:rsidRDefault="004F7083" w:rsidP="004F7083">
            <w:pPr>
              <w:spacing w:line="360" w:lineRule="auto"/>
              <w:rPr>
                <w:rFonts w:ascii="Times New Roman" w:hAnsi="Times New Roman" w:cs="Times New Roman"/>
                <w:sz w:val="20"/>
                <w:szCs w:val="20"/>
                <w:rtl/>
                <w:lang w:bidi="fa-IR"/>
              </w:rPr>
            </w:pPr>
            <w:r w:rsidRPr="004F7083">
              <w:rPr>
                <w:rFonts w:ascii="Times New Roman" w:hAnsi="Times New Roman" w:cs="Times New Roman"/>
                <w:sz w:val="20"/>
                <w:szCs w:val="20"/>
                <w:lang w:bidi="fa-IR"/>
              </w:rPr>
              <w:t>4.55</w:t>
            </w:r>
          </w:p>
        </w:tc>
      </w:tr>
      <w:tr w:rsidR="004F7083" w:rsidRPr="004F7083" w:rsidTr="00766625">
        <w:trPr>
          <w:trHeight w:val="252"/>
        </w:trPr>
        <w:tc>
          <w:tcPr>
            <w:tcW w:w="1225"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Ardabil</w:t>
            </w:r>
          </w:p>
        </w:tc>
        <w:tc>
          <w:tcPr>
            <w:tcW w:w="1081"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48 (1.1)</w:t>
            </w:r>
          </w:p>
        </w:tc>
        <w:tc>
          <w:tcPr>
            <w:tcW w:w="1097"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4.5</w:t>
            </w:r>
          </w:p>
        </w:tc>
        <w:tc>
          <w:tcPr>
            <w:tcW w:w="1134"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1248389</w:t>
            </w:r>
          </w:p>
        </w:tc>
        <w:tc>
          <w:tcPr>
            <w:tcW w:w="1418"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Golestan</w:t>
            </w:r>
          </w:p>
        </w:tc>
        <w:tc>
          <w:tcPr>
            <w:tcW w:w="992"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118 (2.7)</w:t>
            </w:r>
          </w:p>
        </w:tc>
        <w:tc>
          <w:tcPr>
            <w:tcW w:w="1134"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8.6</w:t>
            </w:r>
          </w:p>
        </w:tc>
        <w:tc>
          <w:tcPr>
            <w:tcW w:w="1134"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1774975</w:t>
            </w:r>
          </w:p>
        </w:tc>
        <w:tc>
          <w:tcPr>
            <w:tcW w:w="992" w:type="dxa"/>
          </w:tcPr>
          <w:p w:rsidR="004F7083" w:rsidRPr="004F7083" w:rsidRDefault="004F7083" w:rsidP="004F7083">
            <w:pPr>
              <w:spacing w:line="360" w:lineRule="auto"/>
              <w:rPr>
                <w:rFonts w:ascii="Times New Roman" w:hAnsi="Times New Roman" w:cs="Times New Roman"/>
                <w:sz w:val="20"/>
                <w:szCs w:val="20"/>
                <w:rtl/>
                <w:lang w:bidi="fa-IR"/>
              </w:rPr>
            </w:pPr>
            <w:r w:rsidRPr="004F7083">
              <w:rPr>
                <w:rFonts w:ascii="Times New Roman" w:hAnsi="Times New Roman" w:cs="Times New Roman"/>
                <w:sz w:val="20"/>
                <w:szCs w:val="20"/>
                <w:lang w:bidi="fa-IR"/>
              </w:rPr>
              <w:t>60-64</w:t>
            </w:r>
          </w:p>
        </w:tc>
        <w:tc>
          <w:tcPr>
            <w:tcW w:w="1134" w:type="dxa"/>
          </w:tcPr>
          <w:p w:rsidR="004F7083" w:rsidRPr="004F7083" w:rsidRDefault="004F7083" w:rsidP="004F7083">
            <w:pPr>
              <w:spacing w:line="360" w:lineRule="auto"/>
              <w:rPr>
                <w:rFonts w:ascii="Times New Roman" w:hAnsi="Times New Roman" w:cs="Times New Roman"/>
                <w:sz w:val="20"/>
                <w:szCs w:val="20"/>
                <w:rtl/>
                <w:lang w:bidi="fa-IR"/>
              </w:rPr>
            </w:pPr>
            <w:r w:rsidRPr="004F7083">
              <w:rPr>
                <w:rFonts w:ascii="Times New Roman" w:hAnsi="Times New Roman" w:cs="Times New Roman"/>
                <w:sz w:val="20"/>
                <w:szCs w:val="20"/>
                <w:lang w:bidi="fa-IR"/>
              </w:rPr>
              <w:t>3.72</w:t>
            </w:r>
          </w:p>
        </w:tc>
      </w:tr>
      <w:tr w:rsidR="004F7083" w:rsidRPr="004F7083" w:rsidTr="00766625">
        <w:trPr>
          <w:trHeight w:val="267"/>
        </w:trPr>
        <w:tc>
          <w:tcPr>
            <w:tcW w:w="1225"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Isfahan</w:t>
            </w:r>
          </w:p>
        </w:tc>
        <w:tc>
          <w:tcPr>
            <w:tcW w:w="1081"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226 (5.2)</w:t>
            </w:r>
          </w:p>
        </w:tc>
        <w:tc>
          <w:tcPr>
            <w:tcW w:w="1097"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5.2</w:t>
            </w:r>
          </w:p>
        </w:tc>
        <w:tc>
          <w:tcPr>
            <w:tcW w:w="1134"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4878465</w:t>
            </w:r>
          </w:p>
        </w:tc>
        <w:tc>
          <w:tcPr>
            <w:tcW w:w="1418" w:type="dxa"/>
          </w:tcPr>
          <w:p w:rsidR="004F7083" w:rsidRPr="004F7083" w:rsidRDefault="004F7083" w:rsidP="004F7083">
            <w:pPr>
              <w:spacing w:line="360" w:lineRule="auto"/>
              <w:rPr>
                <w:rFonts w:ascii="Times New Roman" w:hAnsi="Times New Roman" w:cs="Times New Roman"/>
                <w:sz w:val="20"/>
                <w:szCs w:val="20"/>
                <w:lang w:bidi="fa-IR"/>
              </w:rPr>
            </w:pPr>
            <w:proofErr w:type="spellStart"/>
            <w:r w:rsidRPr="004F7083">
              <w:rPr>
                <w:rFonts w:ascii="Times New Roman" w:hAnsi="Times New Roman" w:cs="Times New Roman"/>
                <w:sz w:val="20"/>
                <w:szCs w:val="20"/>
                <w:lang w:bidi="fa-IR"/>
              </w:rPr>
              <w:t>Gilan</w:t>
            </w:r>
            <w:proofErr w:type="spellEnd"/>
          </w:p>
        </w:tc>
        <w:tc>
          <w:tcPr>
            <w:tcW w:w="992"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275 (6.3)</w:t>
            </w:r>
          </w:p>
        </w:tc>
        <w:tc>
          <w:tcPr>
            <w:tcW w:w="1134"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11.1</w:t>
            </w:r>
          </w:p>
        </w:tc>
        <w:tc>
          <w:tcPr>
            <w:tcW w:w="1134"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2480632</w:t>
            </w:r>
          </w:p>
        </w:tc>
        <w:tc>
          <w:tcPr>
            <w:tcW w:w="992" w:type="dxa"/>
          </w:tcPr>
          <w:p w:rsidR="004F7083" w:rsidRPr="004F7083" w:rsidRDefault="004F7083" w:rsidP="004F7083">
            <w:pPr>
              <w:spacing w:line="360" w:lineRule="auto"/>
              <w:rPr>
                <w:rFonts w:ascii="Times New Roman" w:hAnsi="Times New Roman" w:cs="Times New Roman"/>
                <w:sz w:val="20"/>
                <w:szCs w:val="20"/>
                <w:rtl/>
                <w:lang w:bidi="fa-IR"/>
              </w:rPr>
            </w:pPr>
            <w:r w:rsidRPr="004F7083">
              <w:rPr>
                <w:rFonts w:ascii="Times New Roman" w:hAnsi="Times New Roman" w:cs="Times New Roman"/>
                <w:sz w:val="20"/>
                <w:szCs w:val="20"/>
                <w:lang w:bidi="fa-IR"/>
              </w:rPr>
              <w:t>65-69</w:t>
            </w:r>
          </w:p>
        </w:tc>
        <w:tc>
          <w:tcPr>
            <w:tcW w:w="1134" w:type="dxa"/>
          </w:tcPr>
          <w:p w:rsidR="004F7083" w:rsidRPr="004F7083" w:rsidRDefault="004F7083" w:rsidP="004F7083">
            <w:pPr>
              <w:spacing w:line="360" w:lineRule="auto"/>
              <w:rPr>
                <w:rFonts w:ascii="Times New Roman" w:hAnsi="Times New Roman" w:cs="Times New Roman"/>
                <w:sz w:val="20"/>
                <w:szCs w:val="20"/>
                <w:rtl/>
                <w:lang w:bidi="fa-IR"/>
              </w:rPr>
            </w:pPr>
            <w:r w:rsidRPr="004F7083">
              <w:rPr>
                <w:rFonts w:ascii="Times New Roman" w:hAnsi="Times New Roman" w:cs="Times New Roman"/>
                <w:sz w:val="20"/>
                <w:szCs w:val="20"/>
                <w:lang w:bidi="fa-IR"/>
              </w:rPr>
              <w:t>2.96</w:t>
            </w:r>
          </w:p>
        </w:tc>
      </w:tr>
      <w:tr w:rsidR="004F7083" w:rsidRPr="004F7083" w:rsidTr="00766625">
        <w:trPr>
          <w:trHeight w:val="215"/>
        </w:trPr>
        <w:tc>
          <w:tcPr>
            <w:tcW w:w="1225"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Alborz</w:t>
            </w:r>
          </w:p>
        </w:tc>
        <w:tc>
          <w:tcPr>
            <w:tcW w:w="1081"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143 (3.3)</w:t>
            </w:r>
          </w:p>
        </w:tc>
        <w:tc>
          <w:tcPr>
            <w:tcW w:w="1097"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7.2</w:t>
            </w:r>
          </w:p>
        </w:tc>
        <w:tc>
          <w:tcPr>
            <w:tcW w:w="1134"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2411317</w:t>
            </w:r>
          </w:p>
        </w:tc>
        <w:tc>
          <w:tcPr>
            <w:tcW w:w="1418" w:type="dxa"/>
          </w:tcPr>
          <w:p w:rsidR="004F7083" w:rsidRPr="004F7083" w:rsidRDefault="004F7083" w:rsidP="004F7083">
            <w:pPr>
              <w:spacing w:line="360" w:lineRule="auto"/>
              <w:rPr>
                <w:rFonts w:ascii="Times New Roman" w:hAnsi="Times New Roman" w:cs="Times New Roman"/>
                <w:sz w:val="20"/>
                <w:szCs w:val="20"/>
                <w:lang w:bidi="fa-IR"/>
              </w:rPr>
            </w:pPr>
            <w:proofErr w:type="spellStart"/>
            <w:r w:rsidRPr="004F7083">
              <w:rPr>
                <w:rFonts w:ascii="Times New Roman" w:hAnsi="Times New Roman" w:cs="Times New Roman"/>
                <w:sz w:val="20"/>
                <w:szCs w:val="20"/>
                <w:lang w:bidi="fa-IR"/>
              </w:rPr>
              <w:t>Lorestan</w:t>
            </w:r>
            <w:proofErr w:type="spellEnd"/>
          </w:p>
        </w:tc>
        <w:tc>
          <w:tcPr>
            <w:tcW w:w="992"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113 (2.6)</w:t>
            </w:r>
          </w:p>
        </w:tc>
        <w:tc>
          <w:tcPr>
            <w:tcW w:w="1134"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8.2</w:t>
            </w:r>
          </w:p>
        </w:tc>
        <w:tc>
          <w:tcPr>
            <w:tcW w:w="1134"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1753930</w:t>
            </w:r>
          </w:p>
        </w:tc>
        <w:tc>
          <w:tcPr>
            <w:tcW w:w="992" w:type="dxa"/>
          </w:tcPr>
          <w:p w:rsidR="004F7083" w:rsidRPr="004F7083" w:rsidRDefault="004F7083" w:rsidP="004F7083">
            <w:pPr>
              <w:spacing w:line="360" w:lineRule="auto"/>
              <w:rPr>
                <w:rFonts w:ascii="Times New Roman" w:hAnsi="Times New Roman" w:cs="Times New Roman"/>
                <w:sz w:val="20"/>
                <w:szCs w:val="20"/>
                <w:rtl/>
                <w:lang w:bidi="fa-IR"/>
              </w:rPr>
            </w:pPr>
            <w:r w:rsidRPr="004F7083">
              <w:rPr>
                <w:rFonts w:ascii="Times New Roman" w:hAnsi="Times New Roman" w:cs="Times New Roman"/>
                <w:sz w:val="20"/>
                <w:szCs w:val="20"/>
                <w:lang w:bidi="fa-IR"/>
              </w:rPr>
              <w:t>70-74</w:t>
            </w:r>
          </w:p>
        </w:tc>
        <w:tc>
          <w:tcPr>
            <w:tcW w:w="1134" w:type="dxa"/>
          </w:tcPr>
          <w:p w:rsidR="004F7083" w:rsidRPr="004F7083" w:rsidRDefault="004F7083" w:rsidP="004F7083">
            <w:pPr>
              <w:spacing w:line="360" w:lineRule="auto"/>
              <w:rPr>
                <w:rFonts w:ascii="Times New Roman" w:hAnsi="Times New Roman" w:cs="Times New Roman"/>
                <w:sz w:val="20"/>
                <w:szCs w:val="20"/>
                <w:rtl/>
                <w:lang w:bidi="fa-IR"/>
              </w:rPr>
            </w:pPr>
            <w:r w:rsidRPr="004F7083">
              <w:rPr>
                <w:rFonts w:ascii="Times New Roman" w:hAnsi="Times New Roman" w:cs="Times New Roman"/>
                <w:sz w:val="20"/>
                <w:szCs w:val="20"/>
                <w:lang w:bidi="fa-IR"/>
              </w:rPr>
              <w:t>2.21</w:t>
            </w:r>
          </w:p>
        </w:tc>
      </w:tr>
      <w:tr w:rsidR="004F7083" w:rsidRPr="004F7083" w:rsidTr="00766625">
        <w:trPr>
          <w:trHeight w:val="267"/>
        </w:trPr>
        <w:tc>
          <w:tcPr>
            <w:tcW w:w="1225" w:type="dxa"/>
          </w:tcPr>
          <w:p w:rsidR="004F7083" w:rsidRPr="004F7083" w:rsidRDefault="004F7083" w:rsidP="004F7083">
            <w:pPr>
              <w:spacing w:line="360" w:lineRule="auto"/>
              <w:rPr>
                <w:rFonts w:ascii="Times New Roman" w:hAnsi="Times New Roman" w:cs="Times New Roman"/>
                <w:sz w:val="20"/>
                <w:szCs w:val="20"/>
                <w:lang w:bidi="fa-IR"/>
              </w:rPr>
            </w:pPr>
            <w:proofErr w:type="spellStart"/>
            <w:r w:rsidRPr="004F7083">
              <w:rPr>
                <w:rFonts w:ascii="Times New Roman" w:hAnsi="Times New Roman" w:cs="Times New Roman"/>
                <w:sz w:val="20"/>
                <w:szCs w:val="20"/>
                <w:lang w:bidi="fa-IR"/>
              </w:rPr>
              <w:t>Ilam</w:t>
            </w:r>
            <w:proofErr w:type="spellEnd"/>
          </w:p>
        </w:tc>
        <w:tc>
          <w:tcPr>
            <w:tcW w:w="1081"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16 (0.4)</w:t>
            </w:r>
          </w:p>
        </w:tc>
        <w:tc>
          <w:tcPr>
            <w:tcW w:w="1097"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4</w:t>
            </w:r>
          </w:p>
        </w:tc>
        <w:tc>
          <w:tcPr>
            <w:tcW w:w="1134"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557544</w:t>
            </w:r>
          </w:p>
        </w:tc>
        <w:tc>
          <w:tcPr>
            <w:tcW w:w="1418"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Mazandaran</w:t>
            </w:r>
          </w:p>
        </w:tc>
        <w:tc>
          <w:tcPr>
            <w:tcW w:w="992"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269 (6.2)</w:t>
            </w:r>
          </w:p>
        </w:tc>
        <w:tc>
          <w:tcPr>
            <w:tcW w:w="1134"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9.5</w:t>
            </w:r>
          </w:p>
        </w:tc>
        <w:tc>
          <w:tcPr>
            <w:tcW w:w="1134"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3073205</w:t>
            </w:r>
          </w:p>
        </w:tc>
        <w:tc>
          <w:tcPr>
            <w:tcW w:w="992" w:type="dxa"/>
          </w:tcPr>
          <w:p w:rsidR="004F7083" w:rsidRPr="004F7083" w:rsidRDefault="004F7083" w:rsidP="004F7083">
            <w:pPr>
              <w:spacing w:line="360" w:lineRule="auto"/>
              <w:rPr>
                <w:rFonts w:ascii="Times New Roman" w:hAnsi="Times New Roman" w:cs="Times New Roman"/>
                <w:sz w:val="20"/>
                <w:szCs w:val="20"/>
                <w:rtl/>
                <w:lang w:bidi="fa-IR"/>
              </w:rPr>
            </w:pPr>
            <w:r w:rsidRPr="004F7083">
              <w:rPr>
                <w:rFonts w:ascii="Times New Roman" w:hAnsi="Times New Roman" w:cs="Times New Roman"/>
                <w:sz w:val="20"/>
                <w:szCs w:val="20"/>
                <w:lang w:bidi="fa-IR"/>
              </w:rPr>
              <w:t>75-79</w:t>
            </w:r>
          </w:p>
        </w:tc>
        <w:tc>
          <w:tcPr>
            <w:tcW w:w="1134" w:type="dxa"/>
          </w:tcPr>
          <w:p w:rsidR="004F7083" w:rsidRPr="004F7083" w:rsidRDefault="004F7083" w:rsidP="004F7083">
            <w:pPr>
              <w:spacing w:line="360" w:lineRule="auto"/>
              <w:rPr>
                <w:rFonts w:ascii="Times New Roman" w:hAnsi="Times New Roman" w:cs="Times New Roman"/>
                <w:sz w:val="20"/>
                <w:szCs w:val="20"/>
                <w:rtl/>
                <w:lang w:bidi="fa-IR"/>
              </w:rPr>
            </w:pPr>
            <w:r w:rsidRPr="004F7083">
              <w:rPr>
                <w:rFonts w:ascii="Times New Roman" w:hAnsi="Times New Roman" w:cs="Times New Roman"/>
                <w:sz w:val="20"/>
                <w:szCs w:val="20"/>
                <w:lang w:bidi="fa-IR"/>
              </w:rPr>
              <w:t>1.52</w:t>
            </w:r>
          </w:p>
        </w:tc>
      </w:tr>
      <w:tr w:rsidR="004F7083" w:rsidRPr="004F7083" w:rsidTr="00766625">
        <w:trPr>
          <w:trHeight w:val="267"/>
        </w:trPr>
        <w:tc>
          <w:tcPr>
            <w:tcW w:w="1225"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Bushehr</w:t>
            </w:r>
          </w:p>
        </w:tc>
        <w:tc>
          <w:tcPr>
            <w:tcW w:w="1081"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45 (1)</w:t>
            </w:r>
          </w:p>
        </w:tc>
        <w:tc>
          <w:tcPr>
            <w:tcW w:w="1097"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5.3</w:t>
            </w:r>
          </w:p>
        </w:tc>
        <w:tc>
          <w:tcPr>
            <w:tcW w:w="1134"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1032414</w:t>
            </w:r>
          </w:p>
        </w:tc>
        <w:tc>
          <w:tcPr>
            <w:tcW w:w="1418" w:type="dxa"/>
          </w:tcPr>
          <w:p w:rsidR="004F7083" w:rsidRPr="004F7083" w:rsidRDefault="004F7083" w:rsidP="004F7083">
            <w:pPr>
              <w:spacing w:line="360" w:lineRule="auto"/>
              <w:rPr>
                <w:rFonts w:ascii="Times New Roman" w:hAnsi="Times New Roman" w:cs="Times New Roman"/>
                <w:sz w:val="20"/>
                <w:szCs w:val="20"/>
                <w:lang w:bidi="fa-IR"/>
              </w:rPr>
            </w:pPr>
            <w:proofErr w:type="spellStart"/>
            <w:r w:rsidRPr="004F7083">
              <w:rPr>
                <w:rFonts w:ascii="Times New Roman" w:hAnsi="Times New Roman" w:cs="Times New Roman"/>
                <w:sz w:val="20"/>
                <w:szCs w:val="20"/>
                <w:lang w:bidi="fa-IR"/>
              </w:rPr>
              <w:t>Markazi</w:t>
            </w:r>
            <w:proofErr w:type="spellEnd"/>
          </w:p>
        </w:tc>
        <w:tc>
          <w:tcPr>
            <w:tcW w:w="992"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99 (2.3)</w:t>
            </w:r>
          </w:p>
        </w:tc>
        <w:tc>
          <w:tcPr>
            <w:tcW w:w="1134"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7.4</w:t>
            </w:r>
          </w:p>
        </w:tc>
        <w:tc>
          <w:tcPr>
            <w:tcW w:w="1134"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1413791</w:t>
            </w:r>
          </w:p>
        </w:tc>
        <w:tc>
          <w:tcPr>
            <w:tcW w:w="992" w:type="dxa"/>
          </w:tcPr>
          <w:p w:rsidR="004F7083" w:rsidRPr="004F7083" w:rsidRDefault="004F7083" w:rsidP="004F7083">
            <w:pPr>
              <w:spacing w:line="360" w:lineRule="auto"/>
              <w:rPr>
                <w:rFonts w:ascii="Times New Roman" w:hAnsi="Times New Roman" w:cs="Times New Roman"/>
                <w:sz w:val="20"/>
                <w:szCs w:val="20"/>
                <w:rtl/>
                <w:lang w:bidi="fa-IR"/>
              </w:rPr>
            </w:pPr>
            <w:r w:rsidRPr="004F7083">
              <w:rPr>
                <w:rFonts w:ascii="Times New Roman" w:hAnsi="Times New Roman" w:cs="Times New Roman"/>
                <w:sz w:val="20"/>
                <w:szCs w:val="20"/>
                <w:lang w:bidi="fa-IR"/>
              </w:rPr>
              <w:t>80-84</w:t>
            </w:r>
          </w:p>
        </w:tc>
        <w:tc>
          <w:tcPr>
            <w:tcW w:w="1134" w:type="dxa"/>
          </w:tcPr>
          <w:p w:rsidR="004F7083" w:rsidRPr="004F7083" w:rsidRDefault="004F7083" w:rsidP="004F7083">
            <w:pPr>
              <w:spacing w:line="360" w:lineRule="auto"/>
              <w:rPr>
                <w:rFonts w:ascii="Times New Roman" w:hAnsi="Times New Roman" w:cs="Times New Roman"/>
                <w:sz w:val="20"/>
                <w:szCs w:val="20"/>
                <w:rtl/>
                <w:lang w:bidi="fa-IR"/>
              </w:rPr>
            </w:pPr>
            <w:r w:rsidRPr="004F7083">
              <w:rPr>
                <w:rFonts w:ascii="Times New Roman" w:hAnsi="Times New Roman" w:cs="Times New Roman"/>
                <w:sz w:val="20"/>
                <w:szCs w:val="20"/>
                <w:lang w:bidi="fa-IR"/>
              </w:rPr>
              <w:t>0.91</w:t>
            </w:r>
          </w:p>
        </w:tc>
      </w:tr>
      <w:tr w:rsidR="004F7083" w:rsidRPr="004F7083" w:rsidTr="00766625">
        <w:trPr>
          <w:trHeight w:val="252"/>
        </w:trPr>
        <w:tc>
          <w:tcPr>
            <w:tcW w:w="1225"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Tehran</w:t>
            </w:r>
          </w:p>
        </w:tc>
        <w:tc>
          <w:tcPr>
            <w:tcW w:w="1081"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732 (16.7)</w:t>
            </w:r>
          </w:p>
        </w:tc>
        <w:tc>
          <w:tcPr>
            <w:tcW w:w="1097"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6.6</w:t>
            </w:r>
          </w:p>
        </w:tc>
        <w:tc>
          <w:tcPr>
            <w:tcW w:w="1134"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12164898</w:t>
            </w:r>
          </w:p>
        </w:tc>
        <w:tc>
          <w:tcPr>
            <w:tcW w:w="1418"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Hormozgan</w:t>
            </w:r>
          </w:p>
        </w:tc>
        <w:tc>
          <w:tcPr>
            <w:tcW w:w="992"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56 (1.3)</w:t>
            </w:r>
          </w:p>
        </w:tc>
        <w:tc>
          <w:tcPr>
            <w:tcW w:w="1134"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4.8</w:t>
            </w:r>
          </w:p>
        </w:tc>
        <w:tc>
          <w:tcPr>
            <w:tcW w:w="1134"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1577131</w:t>
            </w:r>
          </w:p>
        </w:tc>
        <w:tc>
          <w:tcPr>
            <w:tcW w:w="992" w:type="dxa"/>
          </w:tcPr>
          <w:p w:rsidR="004F7083" w:rsidRPr="004F7083" w:rsidRDefault="004F7083" w:rsidP="004F7083">
            <w:pPr>
              <w:spacing w:line="360" w:lineRule="auto"/>
              <w:rPr>
                <w:rFonts w:ascii="Times New Roman" w:hAnsi="Times New Roman" w:cs="Times New Roman"/>
                <w:sz w:val="20"/>
                <w:szCs w:val="20"/>
                <w:rtl/>
                <w:lang w:bidi="fa-IR"/>
              </w:rPr>
            </w:pPr>
            <w:r w:rsidRPr="004F7083">
              <w:rPr>
                <w:rFonts w:ascii="Times New Roman" w:hAnsi="Times New Roman" w:cs="Times New Roman"/>
                <w:sz w:val="20"/>
                <w:szCs w:val="20"/>
                <w:lang w:bidi="fa-IR"/>
              </w:rPr>
              <w:t>85-89</w:t>
            </w:r>
          </w:p>
        </w:tc>
        <w:tc>
          <w:tcPr>
            <w:tcW w:w="1134" w:type="dxa"/>
          </w:tcPr>
          <w:p w:rsidR="004F7083" w:rsidRPr="004F7083" w:rsidRDefault="004F7083" w:rsidP="004F7083">
            <w:pPr>
              <w:spacing w:line="360" w:lineRule="auto"/>
              <w:rPr>
                <w:rFonts w:ascii="Times New Roman" w:hAnsi="Times New Roman" w:cs="Times New Roman"/>
                <w:sz w:val="20"/>
                <w:szCs w:val="20"/>
                <w:rtl/>
                <w:lang w:bidi="fa-IR"/>
              </w:rPr>
            </w:pPr>
            <w:r w:rsidRPr="004F7083">
              <w:rPr>
                <w:rFonts w:ascii="Times New Roman" w:hAnsi="Times New Roman" w:cs="Times New Roman"/>
                <w:sz w:val="20"/>
                <w:szCs w:val="20"/>
                <w:lang w:bidi="fa-IR"/>
              </w:rPr>
              <w:t>0.44</w:t>
            </w:r>
          </w:p>
        </w:tc>
      </w:tr>
      <w:tr w:rsidR="004F7083" w:rsidRPr="004F7083" w:rsidTr="00766625">
        <w:trPr>
          <w:trHeight w:val="684"/>
        </w:trPr>
        <w:tc>
          <w:tcPr>
            <w:tcW w:w="1225" w:type="dxa"/>
          </w:tcPr>
          <w:p w:rsidR="004F7083" w:rsidRPr="004F7083" w:rsidRDefault="004F7083" w:rsidP="004F7083">
            <w:pPr>
              <w:spacing w:line="360" w:lineRule="auto"/>
              <w:rPr>
                <w:rFonts w:ascii="Times New Roman" w:hAnsi="Times New Roman" w:cs="Times New Roman"/>
                <w:sz w:val="20"/>
                <w:szCs w:val="20"/>
                <w:lang w:bidi="fa-IR"/>
              </w:rPr>
            </w:pPr>
            <w:proofErr w:type="spellStart"/>
            <w:r w:rsidRPr="004F7083">
              <w:rPr>
                <w:rFonts w:ascii="Times New Roman" w:hAnsi="Times New Roman" w:cs="Times New Roman"/>
                <w:sz w:val="20"/>
                <w:szCs w:val="20"/>
                <w:lang w:bidi="fa-IR"/>
              </w:rPr>
              <w:t>Chaharmahal</w:t>
            </w:r>
            <w:proofErr w:type="spellEnd"/>
            <w:r w:rsidRPr="004F7083">
              <w:rPr>
                <w:rFonts w:ascii="Times New Roman" w:hAnsi="Times New Roman" w:cs="Times New Roman"/>
                <w:sz w:val="20"/>
                <w:szCs w:val="20"/>
                <w:lang w:bidi="fa-IR"/>
              </w:rPr>
              <w:t xml:space="preserve"> and </w:t>
            </w:r>
            <w:proofErr w:type="spellStart"/>
            <w:r w:rsidRPr="004F7083">
              <w:rPr>
                <w:rFonts w:ascii="Times New Roman" w:hAnsi="Times New Roman" w:cs="Times New Roman"/>
                <w:sz w:val="20"/>
                <w:szCs w:val="20"/>
                <w:lang w:bidi="fa-IR"/>
              </w:rPr>
              <w:t>Bakhtiari</w:t>
            </w:r>
            <w:proofErr w:type="spellEnd"/>
          </w:p>
        </w:tc>
        <w:tc>
          <w:tcPr>
            <w:tcW w:w="1081"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56 (1.3)</w:t>
            </w:r>
          </w:p>
        </w:tc>
        <w:tc>
          <w:tcPr>
            <w:tcW w:w="1097"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7.8</w:t>
            </w:r>
          </w:p>
        </w:tc>
        <w:tc>
          <w:tcPr>
            <w:tcW w:w="1134"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895189</w:t>
            </w:r>
          </w:p>
        </w:tc>
        <w:tc>
          <w:tcPr>
            <w:tcW w:w="1418"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Hamedan</w:t>
            </w:r>
          </w:p>
        </w:tc>
        <w:tc>
          <w:tcPr>
            <w:tcW w:w="992"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98 (2.2)</w:t>
            </w:r>
          </w:p>
        </w:tc>
        <w:tc>
          <w:tcPr>
            <w:tcW w:w="1134"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6.3</w:t>
            </w:r>
          </w:p>
        </w:tc>
        <w:tc>
          <w:tcPr>
            <w:tcW w:w="1134"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1756185</w:t>
            </w:r>
          </w:p>
        </w:tc>
        <w:tc>
          <w:tcPr>
            <w:tcW w:w="992" w:type="dxa"/>
          </w:tcPr>
          <w:p w:rsidR="004F7083" w:rsidRPr="004F7083" w:rsidRDefault="004F7083" w:rsidP="004F7083">
            <w:pPr>
              <w:spacing w:line="360" w:lineRule="auto"/>
              <w:rPr>
                <w:rFonts w:ascii="Times New Roman" w:hAnsi="Times New Roman" w:cs="Times New Roman"/>
                <w:sz w:val="20"/>
                <w:szCs w:val="20"/>
                <w:rtl/>
                <w:lang w:bidi="fa-IR"/>
              </w:rPr>
            </w:pPr>
            <w:r w:rsidRPr="004F7083">
              <w:rPr>
                <w:rFonts w:ascii="Times New Roman" w:hAnsi="Times New Roman" w:cs="Times New Roman"/>
                <w:sz w:val="20"/>
                <w:szCs w:val="20"/>
                <w:lang w:bidi="fa-IR"/>
              </w:rPr>
              <w:t>90-94</w:t>
            </w:r>
          </w:p>
        </w:tc>
        <w:tc>
          <w:tcPr>
            <w:tcW w:w="1134" w:type="dxa"/>
          </w:tcPr>
          <w:p w:rsidR="004F7083" w:rsidRPr="004F7083" w:rsidRDefault="004F7083" w:rsidP="004F7083">
            <w:pPr>
              <w:spacing w:line="360" w:lineRule="auto"/>
              <w:rPr>
                <w:rFonts w:ascii="Times New Roman" w:hAnsi="Times New Roman" w:cs="Times New Roman"/>
                <w:sz w:val="20"/>
                <w:szCs w:val="20"/>
                <w:rtl/>
                <w:lang w:bidi="fa-IR"/>
              </w:rPr>
            </w:pPr>
            <w:r w:rsidRPr="004F7083">
              <w:rPr>
                <w:rFonts w:ascii="Times New Roman" w:hAnsi="Times New Roman" w:cs="Times New Roman"/>
                <w:sz w:val="20"/>
                <w:szCs w:val="20"/>
                <w:lang w:bidi="fa-IR"/>
              </w:rPr>
              <w:t>0.15</w:t>
            </w:r>
          </w:p>
        </w:tc>
      </w:tr>
      <w:tr w:rsidR="004F7083" w:rsidRPr="004F7083" w:rsidTr="00766625">
        <w:trPr>
          <w:trHeight w:val="446"/>
        </w:trPr>
        <w:tc>
          <w:tcPr>
            <w:tcW w:w="1225"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South Khorasan</w:t>
            </w:r>
          </w:p>
        </w:tc>
        <w:tc>
          <w:tcPr>
            <w:tcW w:w="1081"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18 (0.4)</w:t>
            </w:r>
          </w:p>
        </w:tc>
        <w:tc>
          <w:tcPr>
            <w:tcW w:w="1097"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3.3</w:t>
            </w:r>
          </w:p>
        </w:tc>
        <w:tc>
          <w:tcPr>
            <w:tcW w:w="1134"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660372</w:t>
            </w:r>
          </w:p>
        </w:tc>
        <w:tc>
          <w:tcPr>
            <w:tcW w:w="1418"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Yazd</w:t>
            </w:r>
          </w:p>
        </w:tc>
        <w:tc>
          <w:tcPr>
            <w:tcW w:w="992"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55 (1.3)</w:t>
            </w:r>
          </w:p>
        </w:tc>
        <w:tc>
          <w:tcPr>
            <w:tcW w:w="1134"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6</w:t>
            </w:r>
          </w:p>
        </w:tc>
        <w:tc>
          <w:tcPr>
            <w:tcW w:w="1134"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1072738</w:t>
            </w:r>
          </w:p>
        </w:tc>
        <w:tc>
          <w:tcPr>
            <w:tcW w:w="992" w:type="dxa"/>
          </w:tcPr>
          <w:p w:rsidR="004F7083" w:rsidRPr="004F7083" w:rsidRDefault="004F7083" w:rsidP="004F7083">
            <w:pPr>
              <w:spacing w:line="360" w:lineRule="auto"/>
              <w:rPr>
                <w:rFonts w:ascii="Times New Roman" w:hAnsi="Times New Roman" w:cs="Times New Roman"/>
                <w:sz w:val="20"/>
                <w:szCs w:val="20"/>
                <w:rtl/>
                <w:lang w:bidi="fa-IR"/>
              </w:rPr>
            </w:pPr>
            <w:r w:rsidRPr="004F7083">
              <w:rPr>
                <w:rFonts w:ascii="Times New Roman" w:hAnsi="Times New Roman" w:cs="Times New Roman"/>
                <w:sz w:val="20"/>
                <w:szCs w:val="20"/>
                <w:lang w:bidi="fa-IR"/>
              </w:rPr>
              <w:t>95-99</w:t>
            </w:r>
          </w:p>
        </w:tc>
        <w:tc>
          <w:tcPr>
            <w:tcW w:w="1134" w:type="dxa"/>
          </w:tcPr>
          <w:p w:rsidR="004F7083" w:rsidRPr="004F7083" w:rsidRDefault="004F7083" w:rsidP="004F7083">
            <w:pPr>
              <w:spacing w:line="360" w:lineRule="auto"/>
              <w:rPr>
                <w:rFonts w:ascii="Times New Roman" w:hAnsi="Times New Roman" w:cs="Times New Roman"/>
                <w:sz w:val="20"/>
                <w:szCs w:val="20"/>
                <w:rtl/>
                <w:lang w:bidi="fa-IR"/>
              </w:rPr>
            </w:pPr>
            <w:r w:rsidRPr="004F7083">
              <w:rPr>
                <w:rFonts w:ascii="Times New Roman" w:hAnsi="Times New Roman" w:cs="Times New Roman"/>
                <w:sz w:val="20"/>
                <w:szCs w:val="20"/>
                <w:lang w:bidi="fa-IR"/>
              </w:rPr>
              <w:t>0.04</w:t>
            </w:r>
          </w:p>
        </w:tc>
      </w:tr>
      <w:tr w:rsidR="004F7083" w:rsidRPr="004F7083" w:rsidTr="00766625">
        <w:trPr>
          <w:trHeight w:val="446"/>
        </w:trPr>
        <w:tc>
          <w:tcPr>
            <w:tcW w:w="1225" w:type="dxa"/>
          </w:tcPr>
          <w:p w:rsidR="004F7083" w:rsidRPr="004F7083" w:rsidRDefault="004F7083" w:rsidP="004F7083">
            <w:pPr>
              <w:spacing w:line="360" w:lineRule="auto"/>
              <w:rPr>
                <w:rFonts w:ascii="Times New Roman" w:hAnsi="Times New Roman" w:cs="Times New Roman"/>
                <w:sz w:val="20"/>
                <w:szCs w:val="20"/>
                <w:lang w:bidi="fa-IR"/>
              </w:rPr>
            </w:pPr>
            <w:proofErr w:type="spellStart"/>
            <w:r w:rsidRPr="004F7083">
              <w:rPr>
                <w:rFonts w:ascii="Times New Roman" w:hAnsi="Times New Roman" w:cs="Times New Roman"/>
                <w:sz w:val="20"/>
                <w:szCs w:val="20"/>
                <w:lang w:bidi="fa-IR"/>
              </w:rPr>
              <w:t>Khorasan</w:t>
            </w:r>
            <w:proofErr w:type="spellEnd"/>
            <w:r w:rsidRPr="004F7083">
              <w:rPr>
                <w:rFonts w:ascii="Times New Roman" w:hAnsi="Times New Roman" w:cs="Times New Roman"/>
                <w:sz w:val="20"/>
                <w:szCs w:val="20"/>
                <w:lang w:bidi="fa-IR"/>
              </w:rPr>
              <w:t xml:space="preserve"> </w:t>
            </w:r>
            <w:proofErr w:type="spellStart"/>
            <w:r w:rsidRPr="004F7083">
              <w:rPr>
                <w:rFonts w:ascii="Times New Roman" w:hAnsi="Times New Roman" w:cs="Times New Roman"/>
                <w:sz w:val="20"/>
                <w:szCs w:val="20"/>
                <w:lang w:bidi="fa-IR"/>
              </w:rPr>
              <w:t>Razavi</w:t>
            </w:r>
            <w:proofErr w:type="spellEnd"/>
          </w:p>
        </w:tc>
        <w:tc>
          <w:tcPr>
            <w:tcW w:w="1081"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324 (7.4)</w:t>
            </w:r>
          </w:p>
        </w:tc>
        <w:tc>
          <w:tcPr>
            <w:tcW w:w="1097"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6.6</w:t>
            </w:r>
          </w:p>
        </w:tc>
        <w:tc>
          <w:tcPr>
            <w:tcW w:w="1134"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5991667</w:t>
            </w:r>
          </w:p>
        </w:tc>
        <w:tc>
          <w:tcPr>
            <w:tcW w:w="1418"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w:t>
            </w:r>
          </w:p>
        </w:tc>
        <w:tc>
          <w:tcPr>
            <w:tcW w:w="992"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w:t>
            </w:r>
          </w:p>
        </w:tc>
        <w:tc>
          <w:tcPr>
            <w:tcW w:w="1134"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w:t>
            </w:r>
          </w:p>
        </w:tc>
        <w:tc>
          <w:tcPr>
            <w:tcW w:w="1134"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w:t>
            </w:r>
          </w:p>
        </w:tc>
        <w:tc>
          <w:tcPr>
            <w:tcW w:w="992"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&gt;100</w:t>
            </w:r>
          </w:p>
        </w:tc>
        <w:tc>
          <w:tcPr>
            <w:tcW w:w="1134" w:type="dxa"/>
          </w:tcPr>
          <w:p w:rsidR="004F7083" w:rsidRPr="004F7083" w:rsidRDefault="004F7083" w:rsidP="004F7083">
            <w:pPr>
              <w:spacing w:line="360" w:lineRule="auto"/>
              <w:rPr>
                <w:rFonts w:ascii="Times New Roman" w:hAnsi="Times New Roman" w:cs="Times New Roman"/>
                <w:sz w:val="20"/>
                <w:szCs w:val="20"/>
                <w:lang w:bidi="fa-IR"/>
              </w:rPr>
            </w:pPr>
            <w:r w:rsidRPr="004F7083">
              <w:rPr>
                <w:rFonts w:ascii="Times New Roman" w:hAnsi="Times New Roman" w:cs="Times New Roman"/>
                <w:sz w:val="20"/>
                <w:szCs w:val="20"/>
                <w:lang w:bidi="fa-IR"/>
              </w:rPr>
              <w:t>0.005</w:t>
            </w:r>
          </w:p>
        </w:tc>
      </w:tr>
    </w:tbl>
    <w:p w:rsidR="00126577" w:rsidRDefault="00126577" w:rsidP="0093093F">
      <w:pPr>
        <w:spacing w:after="160" w:line="360" w:lineRule="auto"/>
        <w:rPr>
          <w:rFonts w:ascii="Times New Roman" w:eastAsia="Calibri" w:hAnsi="Times New Roman" w:cs="Times New Roman"/>
          <w:sz w:val="20"/>
          <w:szCs w:val="20"/>
          <w:lang w:bidi="fa-IR"/>
        </w:rPr>
      </w:pPr>
    </w:p>
    <w:p w:rsidR="00126577" w:rsidRDefault="00126577" w:rsidP="0093093F">
      <w:pPr>
        <w:spacing w:after="160" w:line="360" w:lineRule="auto"/>
        <w:rPr>
          <w:rFonts w:ascii="Times New Roman" w:eastAsia="Calibri" w:hAnsi="Times New Roman" w:cs="Times New Roman"/>
          <w:sz w:val="20"/>
          <w:szCs w:val="20"/>
          <w:lang w:bidi="fa-IR"/>
        </w:rPr>
      </w:pPr>
    </w:p>
    <w:p w:rsidR="00126577" w:rsidRDefault="00126577" w:rsidP="0093093F">
      <w:pPr>
        <w:spacing w:after="160" w:line="360" w:lineRule="auto"/>
        <w:rPr>
          <w:rFonts w:ascii="Times New Roman" w:eastAsia="Calibri" w:hAnsi="Times New Roman" w:cs="Times New Roman"/>
          <w:sz w:val="20"/>
          <w:szCs w:val="20"/>
          <w:lang w:bidi="fa-IR"/>
        </w:rPr>
      </w:pPr>
    </w:p>
    <w:p w:rsidR="00126577" w:rsidRPr="0093093F" w:rsidRDefault="00126577" w:rsidP="0093093F">
      <w:pPr>
        <w:spacing w:after="160" w:line="360" w:lineRule="auto"/>
        <w:rPr>
          <w:rFonts w:ascii="Times New Roman" w:eastAsia="Calibri" w:hAnsi="Times New Roman" w:cs="Times New Roman"/>
          <w:sz w:val="20"/>
          <w:szCs w:val="20"/>
          <w:rtl/>
          <w:lang w:bidi="fa-IR"/>
        </w:rPr>
      </w:pPr>
    </w:p>
    <w:p w:rsidR="00CF05B7" w:rsidRDefault="00393B82">
      <w:r>
        <w:rPr>
          <w:noProof/>
        </w:rPr>
        <w:lastRenderedPageBreak/>
        <w:drawing>
          <wp:inline distT="0" distB="0" distL="0" distR="0">
            <wp:extent cx="5691505" cy="4381500"/>
            <wp:effectExtent l="0" t="0" r="4445" b="0"/>
            <wp:docPr id="2" name="Picture 2" descr="C:\Users\Rajabi\Desktop\Injury Article\NEW\Figure1_Su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ajabi\Desktop\Injury Article\NEW\Figure1_Sup.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691505" cy="4381500"/>
                    </a:xfrm>
                    <a:prstGeom prst="rect">
                      <a:avLst/>
                    </a:prstGeom>
                    <a:noFill/>
                    <a:ln>
                      <a:noFill/>
                    </a:ln>
                  </pic:spPr>
                </pic:pic>
              </a:graphicData>
            </a:graphic>
          </wp:inline>
        </w:drawing>
      </w:r>
    </w:p>
    <w:p w:rsidR="00126577" w:rsidRDefault="00126577"/>
    <w:p w:rsidR="00126577" w:rsidRDefault="00126577" w:rsidP="00126577"/>
    <w:p w:rsidR="00126577" w:rsidRDefault="00126577" w:rsidP="00B427D5">
      <w:pPr>
        <w:spacing w:after="160" w:line="360" w:lineRule="auto"/>
        <w:jc w:val="both"/>
        <w:rPr>
          <w:rFonts w:ascii="Times New Roman" w:eastAsia="Calibri" w:hAnsi="Times New Roman" w:cs="Times New Roman"/>
          <w:sz w:val="24"/>
          <w:szCs w:val="24"/>
        </w:rPr>
      </w:pPr>
      <w:r w:rsidRPr="00B427D5">
        <w:rPr>
          <w:rFonts w:ascii="Times New Roman" w:eastAsia="Calibri" w:hAnsi="Times New Roman" w:cs="Times New Roman"/>
          <w:sz w:val="24"/>
          <w:szCs w:val="24"/>
        </w:rPr>
        <w:t>Figure 1. Pattern of mortality rate of pedestrians</w:t>
      </w:r>
      <w:r w:rsidR="00C67E73">
        <w:rPr>
          <w:rFonts w:ascii="Times New Roman" w:eastAsia="Calibri" w:hAnsi="Times New Roman" w:cs="Times New Roman"/>
          <w:sz w:val="24"/>
          <w:szCs w:val="24"/>
        </w:rPr>
        <w:t xml:space="preserve"> in per 100,000 populations </w:t>
      </w:r>
      <w:r w:rsidR="00C67E73" w:rsidRPr="00B427D5">
        <w:rPr>
          <w:rFonts w:ascii="Times New Roman" w:eastAsia="Calibri" w:hAnsi="Times New Roman" w:cs="Times New Roman"/>
          <w:sz w:val="24"/>
          <w:szCs w:val="24"/>
        </w:rPr>
        <w:t>in</w:t>
      </w:r>
      <w:r w:rsidRPr="00B427D5">
        <w:rPr>
          <w:rFonts w:ascii="Times New Roman" w:eastAsia="Calibri" w:hAnsi="Times New Roman" w:cs="Times New Roman"/>
          <w:sz w:val="24"/>
          <w:szCs w:val="24"/>
        </w:rPr>
        <w:t xml:space="preserve"> road accidents in the provinces of the country in 2012-2013 usin</w:t>
      </w:r>
      <w:bookmarkStart w:id="0" w:name="_GoBack"/>
      <w:bookmarkEnd w:id="0"/>
      <w:r w:rsidRPr="00B427D5">
        <w:rPr>
          <w:rFonts w:ascii="Times New Roman" w:eastAsia="Calibri" w:hAnsi="Times New Roman" w:cs="Times New Roman"/>
          <w:sz w:val="24"/>
          <w:szCs w:val="24"/>
        </w:rPr>
        <w:t xml:space="preserve">g the Local </w:t>
      </w:r>
      <w:proofErr w:type="spellStart"/>
      <w:r w:rsidRPr="00B427D5">
        <w:rPr>
          <w:rFonts w:ascii="Times New Roman" w:eastAsia="Calibri" w:hAnsi="Times New Roman" w:cs="Times New Roman"/>
          <w:sz w:val="24"/>
          <w:szCs w:val="24"/>
        </w:rPr>
        <w:t>Getis</w:t>
      </w:r>
      <w:proofErr w:type="spellEnd"/>
      <w:r w:rsidRPr="00B427D5">
        <w:rPr>
          <w:rFonts w:ascii="Times New Roman" w:eastAsia="Calibri" w:hAnsi="Times New Roman" w:cs="Times New Roman"/>
          <w:sz w:val="24"/>
          <w:szCs w:val="24"/>
        </w:rPr>
        <w:t xml:space="preserve"> Index</w:t>
      </w:r>
    </w:p>
    <w:p w:rsidR="0091367C" w:rsidRDefault="0091367C" w:rsidP="00B427D5">
      <w:pPr>
        <w:spacing w:after="160" w:line="360" w:lineRule="auto"/>
        <w:jc w:val="both"/>
        <w:rPr>
          <w:rFonts w:ascii="Times New Roman" w:eastAsia="Calibri" w:hAnsi="Times New Roman" w:cs="Times New Roman"/>
          <w:sz w:val="24"/>
          <w:szCs w:val="24"/>
        </w:rPr>
      </w:pPr>
    </w:p>
    <w:p w:rsidR="0091367C" w:rsidRDefault="0091367C" w:rsidP="00B427D5">
      <w:pPr>
        <w:spacing w:after="160" w:line="360" w:lineRule="auto"/>
        <w:jc w:val="both"/>
        <w:rPr>
          <w:rFonts w:ascii="Times New Roman" w:eastAsia="Calibri" w:hAnsi="Times New Roman" w:cs="Times New Roman"/>
          <w:sz w:val="24"/>
          <w:szCs w:val="24"/>
        </w:rPr>
      </w:pPr>
    </w:p>
    <w:p w:rsidR="0091367C" w:rsidRDefault="0091367C" w:rsidP="00B427D5">
      <w:pPr>
        <w:spacing w:after="160" w:line="360" w:lineRule="auto"/>
        <w:jc w:val="both"/>
        <w:rPr>
          <w:rFonts w:ascii="Times New Roman" w:eastAsia="Calibri" w:hAnsi="Times New Roman" w:cs="Times New Roman"/>
          <w:sz w:val="24"/>
          <w:szCs w:val="24"/>
        </w:rPr>
      </w:pPr>
    </w:p>
    <w:p w:rsidR="0091367C" w:rsidRDefault="0091367C" w:rsidP="00B427D5">
      <w:pPr>
        <w:spacing w:after="160" w:line="360" w:lineRule="auto"/>
        <w:jc w:val="both"/>
        <w:rPr>
          <w:rFonts w:ascii="Times New Roman" w:eastAsia="Calibri" w:hAnsi="Times New Roman" w:cs="Times New Roman"/>
          <w:sz w:val="24"/>
          <w:szCs w:val="24"/>
        </w:rPr>
      </w:pPr>
    </w:p>
    <w:p w:rsidR="0091367C" w:rsidRDefault="0091367C" w:rsidP="00B427D5">
      <w:pPr>
        <w:spacing w:after="160" w:line="360" w:lineRule="auto"/>
        <w:jc w:val="both"/>
        <w:rPr>
          <w:rFonts w:ascii="Times New Roman" w:eastAsia="Calibri" w:hAnsi="Times New Roman" w:cs="Times New Roman"/>
          <w:sz w:val="24"/>
          <w:szCs w:val="24"/>
        </w:rPr>
      </w:pPr>
    </w:p>
    <w:p w:rsidR="0091367C" w:rsidRDefault="0091367C" w:rsidP="00B427D5">
      <w:pPr>
        <w:spacing w:after="160" w:line="360" w:lineRule="auto"/>
        <w:jc w:val="both"/>
        <w:rPr>
          <w:rFonts w:ascii="Times New Roman" w:eastAsia="Calibri" w:hAnsi="Times New Roman" w:cs="Times New Roman"/>
          <w:sz w:val="24"/>
          <w:szCs w:val="24"/>
        </w:rPr>
      </w:pPr>
    </w:p>
    <w:p w:rsidR="0091367C" w:rsidRDefault="0091367C" w:rsidP="00B427D5">
      <w:pPr>
        <w:spacing w:after="160" w:line="360" w:lineRule="auto"/>
        <w:jc w:val="both"/>
        <w:rPr>
          <w:rFonts w:ascii="Times New Roman" w:eastAsia="Calibri" w:hAnsi="Times New Roman" w:cs="Times New Roman"/>
          <w:sz w:val="24"/>
          <w:szCs w:val="24"/>
        </w:rPr>
      </w:pPr>
    </w:p>
    <w:p w:rsidR="0091367C" w:rsidRDefault="0091367C" w:rsidP="00B427D5">
      <w:pPr>
        <w:spacing w:after="160" w:line="360" w:lineRule="auto"/>
        <w:jc w:val="both"/>
        <w:rPr>
          <w:rFonts w:ascii="Times New Roman" w:eastAsia="Calibri" w:hAnsi="Times New Roman" w:cs="Times New Roman"/>
          <w:sz w:val="24"/>
          <w:szCs w:val="24"/>
        </w:rPr>
      </w:pPr>
      <w:r w:rsidRPr="0091367C">
        <w:rPr>
          <w:rFonts w:ascii="Times New Roman" w:eastAsia="Calibri" w:hAnsi="Times New Roman" w:cs="Times New Roman"/>
          <w:noProof/>
          <w:sz w:val="20"/>
          <w:szCs w:val="20"/>
        </w:rPr>
        <w:lastRenderedPageBreak/>
        <w:drawing>
          <wp:inline distT="0" distB="0" distL="0" distR="0" wp14:anchorId="46223E7A" wp14:editId="2AC3ABC2">
            <wp:extent cx="5466080" cy="4135120"/>
            <wp:effectExtent l="0" t="0" r="1270" b="0"/>
            <wp:docPr id="1" name="Picture 1" descr="C:\Users\Rajabi\Desktop\Injury Article\NEW\Figur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ajabi\Desktop\Injury Article\NEW\Figure2.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466080" cy="4135120"/>
                    </a:xfrm>
                    <a:prstGeom prst="rect">
                      <a:avLst/>
                    </a:prstGeom>
                    <a:noFill/>
                    <a:ln>
                      <a:noFill/>
                    </a:ln>
                  </pic:spPr>
                </pic:pic>
              </a:graphicData>
            </a:graphic>
          </wp:inline>
        </w:drawing>
      </w:r>
    </w:p>
    <w:p w:rsidR="0091367C" w:rsidRDefault="0091367C" w:rsidP="0091367C">
      <w:pPr>
        <w:spacing w:after="160" w:line="360" w:lineRule="auto"/>
        <w:jc w:val="both"/>
        <w:rPr>
          <w:rFonts w:ascii="Times New Roman" w:eastAsia="Calibri" w:hAnsi="Times New Roman" w:cs="Times New Roman"/>
          <w:sz w:val="20"/>
          <w:szCs w:val="20"/>
        </w:rPr>
      </w:pPr>
      <w:proofErr w:type="gramStart"/>
      <w:r w:rsidRPr="0091367C">
        <w:rPr>
          <w:rFonts w:ascii="Times New Roman" w:eastAsia="Calibri" w:hAnsi="Times New Roman" w:cs="Times New Roman"/>
          <w:sz w:val="20"/>
          <w:szCs w:val="20"/>
        </w:rPr>
        <w:t>Figure 2.</w:t>
      </w:r>
      <w:proofErr w:type="gramEnd"/>
      <w:r w:rsidRPr="0091367C">
        <w:rPr>
          <w:rFonts w:ascii="Times New Roman" w:eastAsia="Calibri" w:hAnsi="Times New Roman" w:cs="Times New Roman"/>
          <w:sz w:val="20"/>
          <w:szCs w:val="20"/>
        </w:rPr>
        <w:t xml:space="preserve"> Investigation of the distribution of mortality rate of pedestrians</w:t>
      </w:r>
      <w:r w:rsidR="00C67E73" w:rsidRPr="00C67E73">
        <w:t xml:space="preserve"> </w:t>
      </w:r>
      <w:r w:rsidR="00C67E73" w:rsidRPr="00C67E73">
        <w:rPr>
          <w:rFonts w:ascii="Times New Roman" w:eastAsia="Calibri" w:hAnsi="Times New Roman" w:cs="Times New Roman"/>
          <w:sz w:val="20"/>
          <w:szCs w:val="20"/>
        </w:rPr>
        <w:t>in per 100,000 populations</w:t>
      </w:r>
      <w:r w:rsidRPr="0091367C">
        <w:rPr>
          <w:rFonts w:ascii="Times New Roman" w:eastAsia="Calibri" w:hAnsi="Times New Roman" w:cs="Times New Roman"/>
          <w:sz w:val="20"/>
          <w:szCs w:val="20"/>
        </w:rPr>
        <w:t xml:space="preserve"> in road accidents in different provinces of the country in 2012-2013 using the Global Moran’s Index</w:t>
      </w:r>
    </w:p>
    <w:p w:rsidR="0091367C" w:rsidRDefault="0091367C" w:rsidP="0091367C">
      <w:pPr>
        <w:spacing w:after="160" w:line="360" w:lineRule="auto"/>
        <w:jc w:val="both"/>
        <w:rPr>
          <w:rFonts w:ascii="Times New Roman" w:eastAsia="Calibri" w:hAnsi="Times New Roman" w:cs="Times New Roman"/>
          <w:sz w:val="20"/>
          <w:szCs w:val="20"/>
        </w:rPr>
      </w:pPr>
    </w:p>
    <w:p w:rsidR="0091367C" w:rsidRDefault="0091367C" w:rsidP="0091367C">
      <w:pPr>
        <w:spacing w:after="160" w:line="360" w:lineRule="auto"/>
        <w:jc w:val="both"/>
        <w:rPr>
          <w:rFonts w:ascii="Times New Roman" w:eastAsia="Calibri" w:hAnsi="Times New Roman" w:cs="Times New Roman"/>
          <w:sz w:val="20"/>
          <w:szCs w:val="20"/>
        </w:rPr>
      </w:pPr>
    </w:p>
    <w:p w:rsidR="0091367C" w:rsidRDefault="0091367C" w:rsidP="0091367C">
      <w:pPr>
        <w:spacing w:after="160" w:line="360" w:lineRule="auto"/>
        <w:jc w:val="both"/>
        <w:rPr>
          <w:rFonts w:ascii="Times New Roman" w:eastAsia="Calibri" w:hAnsi="Times New Roman" w:cs="Times New Roman"/>
          <w:sz w:val="20"/>
          <w:szCs w:val="20"/>
        </w:rPr>
      </w:pPr>
      <w:r w:rsidRPr="0091367C">
        <w:rPr>
          <w:rFonts w:ascii="Times New Roman" w:eastAsia="Calibri" w:hAnsi="Times New Roman" w:cs="Times New Roman"/>
          <w:noProof/>
          <w:sz w:val="20"/>
          <w:szCs w:val="20"/>
        </w:rPr>
        <w:lastRenderedPageBreak/>
        <w:drawing>
          <wp:inline distT="0" distB="0" distL="0" distR="0" wp14:anchorId="2E49F4DA" wp14:editId="664326A2">
            <wp:extent cx="5707380" cy="4371340"/>
            <wp:effectExtent l="0" t="0" r="7620" b="0"/>
            <wp:docPr id="3" name="Picture 3" descr="C:\Users\Rajabi\Desktop\Injury Article\NEW\Figur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Rajabi\Desktop\Injury Article\NEW\Figure4.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07380" cy="4371340"/>
                    </a:xfrm>
                    <a:prstGeom prst="rect">
                      <a:avLst/>
                    </a:prstGeom>
                    <a:noFill/>
                    <a:ln>
                      <a:noFill/>
                    </a:ln>
                  </pic:spPr>
                </pic:pic>
              </a:graphicData>
            </a:graphic>
          </wp:inline>
        </w:drawing>
      </w:r>
    </w:p>
    <w:p w:rsidR="0091367C" w:rsidRDefault="0091367C" w:rsidP="0091367C">
      <w:pPr>
        <w:spacing w:after="160" w:line="360" w:lineRule="auto"/>
        <w:jc w:val="both"/>
        <w:rPr>
          <w:rFonts w:ascii="Times New Roman" w:eastAsia="Calibri" w:hAnsi="Times New Roman" w:cs="Times New Roman"/>
          <w:sz w:val="20"/>
          <w:szCs w:val="20"/>
        </w:rPr>
      </w:pPr>
    </w:p>
    <w:p w:rsidR="0091367C" w:rsidRPr="0091367C" w:rsidRDefault="0091367C" w:rsidP="0091367C">
      <w:pPr>
        <w:spacing w:after="160" w:line="360" w:lineRule="auto"/>
        <w:jc w:val="both"/>
        <w:rPr>
          <w:ins w:id="1" w:author="Abdolhalim Rajabi" w:date="2019-02-27T08:00:00Z"/>
          <w:rFonts w:ascii="Times New Roman" w:eastAsia="Calibri" w:hAnsi="Times New Roman" w:cs="Times New Roman"/>
          <w:sz w:val="20"/>
          <w:szCs w:val="20"/>
        </w:rPr>
      </w:pPr>
      <w:proofErr w:type="gramStart"/>
      <w:r w:rsidRPr="0091367C">
        <w:rPr>
          <w:rFonts w:ascii="Times New Roman" w:eastAsia="Calibri" w:hAnsi="Times New Roman" w:cs="Times New Roman"/>
          <w:sz w:val="20"/>
          <w:szCs w:val="20"/>
        </w:rPr>
        <w:t>Figure 3.</w:t>
      </w:r>
      <w:proofErr w:type="gramEnd"/>
      <w:r w:rsidRPr="0091367C">
        <w:rPr>
          <w:rFonts w:ascii="Times New Roman" w:eastAsia="Calibri" w:hAnsi="Times New Roman" w:cs="Times New Roman"/>
          <w:sz w:val="20"/>
          <w:szCs w:val="20"/>
        </w:rPr>
        <w:t xml:space="preserve"> Pattern of mortality rate of pedestrians</w:t>
      </w:r>
      <w:r w:rsidR="00C67E73">
        <w:rPr>
          <w:rFonts w:ascii="Times New Roman" w:eastAsia="Calibri" w:hAnsi="Times New Roman" w:cs="Times New Roman"/>
          <w:sz w:val="20"/>
          <w:szCs w:val="20"/>
        </w:rPr>
        <w:t xml:space="preserve"> </w:t>
      </w:r>
      <w:r w:rsidR="00C67E73" w:rsidRPr="00C67E73">
        <w:rPr>
          <w:rFonts w:ascii="Times New Roman" w:eastAsia="Calibri" w:hAnsi="Times New Roman" w:cs="Times New Roman"/>
          <w:sz w:val="20"/>
          <w:szCs w:val="20"/>
        </w:rPr>
        <w:t>in per 100,000 populations</w:t>
      </w:r>
      <w:r w:rsidRPr="0091367C">
        <w:rPr>
          <w:rFonts w:ascii="Times New Roman" w:eastAsia="Calibri" w:hAnsi="Times New Roman" w:cs="Times New Roman"/>
          <w:sz w:val="20"/>
          <w:szCs w:val="20"/>
        </w:rPr>
        <w:t xml:space="preserve"> in road accidents in the provinces of the country in 2012-2013 using the Local Moran</w:t>
      </w:r>
    </w:p>
    <w:p w:rsidR="0091367C" w:rsidRPr="0091367C" w:rsidRDefault="0091367C" w:rsidP="0091367C">
      <w:pPr>
        <w:spacing w:after="160" w:line="360" w:lineRule="auto"/>
        <w:jc w:val="both"/>
        <w:rPr>
          <w:rFonts w:ascii="Times New Roman" w:eastAsia="Calibri" w:hAnsi="Times New Roman" w:cs="Times New Roman"/>
          <w:sz w:val="20"/>
          <w:szCs w:val="20"/>
        </w:rPr>
      </w:pPr>
    </w:p>
    <w:p w:rsidR="0091367C" w:rsidRPr="00B427D5" w:rsidRDefault="0091367C" w:rsidP="00B427D5">
      <w:pPr>
        <w:spacing w:after="160" w:line="360" w:lineRule="auto"/>
        <w:jc w:val="both"/>
        <w:rPr>
          <w:rFonts w:ascii="Times New Roman" w:eastAsia="Calibri" w:hAnsi="Times New Roman" w:cs="Times New Roman"/>
          <w:sz w:val="24"/>
          <w:szCs w:val="24"/>
        </w:rPr>
      </w:pPr>
    </w:p>
    <w:sectPr w:rsidR="0091367C" w:rsidRPr="00B427D5" w:rsidSect="00FF54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w Cen MT Condensed">
    <w:panose1 w:val="020B0606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093F"/>
    <w:rsid w:val="00126577"/>
    <w:rsid w:val="00393B82"/>
    <w:rsid w:val="004F7083"/>
    <w:rsid w:val="006E050C"/>
    <w:rsid w:val="008A6CC6"/>
    <w:rsid w:val="0091367C"/>
    <w:rsid w:val="0093093F"/>
    <w:rsid w:val="00B427D5"/>
    <w:rsid w:val="00C67E73"/>
    <w:rsid w:val="00CF05B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39"/>
    <w:rsid w:val="0093093F"/>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59"/>
    <w:rsid w:val="00930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265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6577"/>
    <w:rPr>
      <w:rFonts w:ascii="Tahoma" w:hAnsi="Tahoma" w:cs="Tahoma"/>
      <w:sz w:val="16"/>
      <w:szCs w:val="16"/>
    </w:rPr>
  </w:style>
  <w:style w:type="table" w:customStyle="1" w:styleId="TableGrid2">
    <w:name w:val="Table Grid2"/>
    <w:basedOn w:val="TableNormal"/>
    <w:next w:val="TableGrid"/>
    <w:uiPriority w:val="39"/>
    <w:rsid w:val="006E050C"/>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39"/>
    <w:rsid w:val="004F7083"/>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39"/>
    <w:rsid w:val="0093093F"/>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59"/>
    <w:rsid w:val="00930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265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6577"/>
    <w:rPr>
      <w:rFonts w:ascii="Tahoma" w:hAnsi="Tahoma" w:cs="Tahoma"/>
      <w:sz w:val="16"/>
      <w:szCs w:val="16"/>
    </w:rPr>
  </w:style>
  <w:style w:type="table" w:customStyle="1" w:styleId="TableGrid2">
    <w:name w:val="Table Grid2"/>
    <w:basedOn w:val="TableNormal"/>
    <w:next w:val="TableGrid"/>
    <w:uiPriority w:val="39"/>
    <w:rsid w:val="006E050C"/>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39"/>
    <w:rsid w:val="004F7083"/>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6</Pages>
  <Words>815</Words>
  <Characters>4646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Abdolhalim Rajabi</dc:creator>
  <cp:lastModifiedBy>fpg2017</cp:lastModifiedBy>
  <cp:revision>6</cp:revision>
  <dcterms:created xsi:type="dcterms:W3CDTF">2018-12-29T18:58:00Z</dcterms:created>
  <dcterms:modified xsi:type="dcterms:W3CDTF">2019-06-01T05:06:00Z</dcterms:modified>
</cp:coreProperties>
</file>