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CA404" w14:textId="2818FE4A" w:rsidR="003C4091" w:rsidRPr="0024001D" w:rsidRDefault="003C4091" w:rsidP="003C409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001D">
        <w:rPr>
          <w:rFonts w:ascii="Times New Roman" w:hAnsi="Times New Roman" w:cs="Times New Roman"/>
          <w:b/>
          <w:bCs/>
          <w:sz w:val="24"/>
          <w:szCs w:val="24"/>
        </w:rPr>
        <w:t>Supplemental Figure 1: Transmission Electron Microscopy (TEM) Images of ZnO Nanoparticles.</w:t>
      </w:r>
      <w:r w:rsidRPr="0024001D">
        <w:rPr>
          <w:rFonts w:ascii="Times New Roman" w:hAnsi="Times New Roman" w:cs="Times New Roman"/>
          <w:sz w:val="24"/>
          <w:szCs w:val="24"/>
        </w:rPr>
        <w:t xml:space="preserve"> (A) Pristine (B) Annealed (C) Oxidized (D) Reduced ZnO NPs. </w:t>
      </w:r>
    </w:p>
    <w:p w14:paraId="27E8DF6A" w14:textId="30AFDF94" w:rsidR="00B90F1E" w:rsidRPr="0024001D" w:rsidRDefault="00B90F1E" w:rsidP="00F6669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D916C" w14:textId="027C58F3" w:rsidR="0005741A" w:rsidRPr="0024001D" w:rsidRDefault="00C94590" w:rsidP="00D336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4001D">
        <w:rPr>
          <w:rFonts w:ascii="Times New Roman" w:hAnsi="Times New Roman" w:cs="Times New Roman"/>
          <w:b/>
          <w:sz w:val="24"/>
          <w:szCs w:val="24"/>
        </w:rPr>
        <w:t>Supplemental Figure 2:  X-Ray Diffraction of ZnO Nanoparticles</w:t>
      </w:r>
      <w:ins w:id="1" w:author="Brown, Jared" w:date="2019-09-05T14:06:00Z">
        <w:r w:rsidR="006812F0" w:rsidRPr="0024001D">
          <w:rPr>
            <w:rFonts w:ascii="Times New Roman" w:hAnsi="Times New Roman" w:cs="Times New Roman"/>
            <w:b/>
            <w:sz w:val="24"/>
            <w:szCs w:val="24"/>
          </w:rPr>
          <w:t xml:space="preserve"> and </w:t>
        </w:r>
        <w:r w:rsidR="006812F0" w:rsidRPr="0024001D">
          <w:rPr>
            <w:rFonts w:ascii="Times New Roman" w:hAnsi="Times New Roman" w:cs="Times New Roman"/>
            <w:b/>
            <w:bCs/>
            <w:sz w:val="24"/>
            <w:szCs w:val="24"/>
          </w:rPr>
          <w:t>the variation of 3PA coefficient with on-axis peak intensity (I0) for different ZnO NPs</w:t>
        </w:r>
      </w:ins>
      <w:r w:rsidRPr="0024001D">
        <w:rPr>
          <w:rFonts w:ascii="Times New Roman" w:hAnsi="Times New Roman" w:cs="Times New Roman"/>
          <w:b/>
          <w:sz w:val="24"/>
          <w:szCs w:val="24"/>
        </w:rPr>
        <w:t xml:space="preserve">.  </w:t>
      </w:r>
      <w:ins w:id="2" w:author="Brown, Jared" w:date="2019-09-05T14:06:00Z">
        <w:r w:rsidR="006812F0" w:rsidRPr="0024001D">
          <w:rPr>
            <w:rFonts w:ascii="Times New Roman" w:hAnsi="Times New Roman" w:cs="Times New Roman"/>
            <w:sz w:val="24"/>
            <w:szCs w:val="24"/>
            <w:rPrChange w:id="3" w:author="Brown, Jared" w:date="2019-09-05T14:06:00Z">
              <w:rPr>
                <w:rFonts w:ascii="Arial" w:hAnsi="Arial" w:cs="Arial"/>
                <w:b/>
                <w:sz w:val="24"/>
                <w:szCs w:val="24"/>
              </w:rPr>
            </w:rPrChange>
          </w:rPr>
          <w:t>(A)</w:t>
        </w:r>
        <w:r w:rsidR="006812F0" w:rsidRPr="0024001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r w:rsidRPr="0024001D">
        <w:rPr>
          <w:rFonts w:ascii="Times New Roman" w:hAnsi="Times New Roman" w:cs="Times New Roman"/>
          <w:sz w:val="24"/>
          <w:szCs w:val="24"/>
        </w:rPr>
        <w:t xml:space="preserve">X-Ray diffraction studies revealed that the ZnO nanoparticles have a Zincite structure.  </w:t>
      </w:r>
      <w:ins w:id="4" w:author="Brown, Jared" w:date="2019-09-05T14:07:00Z">
        <w:r w:rsidR="006812F0" w:rsidRPr="0024001D">
          <w:rPr>
            <w:rFonts w:ascii="Times New Roman" w:hAnsi="Times New Roman" w:cs="Times New Roman"/>
            <w:sz w:val="24"/>
            <w:szCs w:val="24"/>
          </w:rPr>
          <w:t>(B) Measurements were obtained using the Z-scan technique at 1064 nm, confirms the presence of defect-induced electronic states similar to photoluminescence and XPS presented in Figure 1.</w:t>
        </w:r>
      </w:ins>
    </w:p>
    <w:p w14:paraId="06A92745" w14:textId="3B954A15" w:rsidR="00D3368E" w:rsidRPr="0024001D" w:rsidDel="006812F0" w:rsidRDefault="00D3368E" w:rsidP="00D3368E">
      <w:pPr>
        <w:spacing w:line="480" w:lineRule="auto"/>
        <w:rPr>
          <w:moveFrom w:id="5" w:author="Brown, Jared" w:date="2019-09-05T14:07:00Z"/>
          <w:rFonts w:ascii="Times New Roman" w:hAnsi="Times New Roman" w:cs="Times New Roman"/>
          <w:b/>
          <w:sz w:val="24"/>
          <w:szCs w:val="24"/>
        </w:rPr>
      </w:pPr>
      <w:moveFromRangeStart w:id="6" w:author="Brown, Jared" w:date="2019-09-05T14:07:00Z" w:name="move18584881"/>
      <w:moveFrom w:id="7" w:author="Brown, Jared" w:date="2019-09-05T14:07:00Z">
        <w:r w:rsidRPr="0024001D" w:rsidDel="006812F0">
          <w:rPr>
            <w:rFonts w:ascii="Times New Roman" w:hAnsi="Times New Roman" w:cs="Times New Roman"/>
            <w:b/>
            <w:sz w:val="24"/>
            <w:szCs w:val="24"/>
          </w:rPr>
          <w:t xml:space="preserve">Supplemental Figure </w:t>
        </w:r>
        <w:r w:rsidR="0005741A" w:rsidRPr="0024001D" w:rsidDel="006812F0">
          <w:rPr>
            <w:rFonts w:ascii="Times New Roman" w:hAnsi="Times New Roman" w:cs="Times New Roman"/>
            <w:b/>
            <w:sz w:val="24"/>
            <w:szCs w:val="24"/>
          </w:rPr>
          <w:t>3</w:t>
        </w:r>
        <w:r w:rsidRPr="0024001D" w:rsidDel="006812F0">
          <w:rPr>
            <w:rFonts w:ascii="Times New Roman" w:hAnsi="Times New Roman" w:cs="Times New Roman"/>
            <w:b/>
            <w:sz w:val="24"/>
            <w:szCs w:val="24"/>
          </w:rPr>
          <w:t xml:space="preserve">: Transmission Electron Microscopy (TEM) Images of ZnO Nanoparticle Uptake in Rat Aortic Endothelial Cells.  </w:t>
        </w:r>
        <w:r w:rsidRPr="0024001D" w:rsidDel="006812F0">
          <w:rPr>
            <w:rFonts w:ascii="Times New Roman" w:hAnsi="Times New Roman" w:cs="Times New Roman"/>
            <w:sz w:val="24"/>
            <w:szCs w:val="24"/>
          </w:rPr>
          <w:t xml:space="preserve">Cellular uptake of 20 </w:t>
        </w:r>
        <w:r w:rsidRPr="0024001D" w:rsidDel="006812F0">
          <w:rPr>
            <w:rFonts w:ascii="Times New Roman" w:hAnsi="Times New Roman" w:cs="Times New Roman"/>
            <w:sz w:val="24"/>
            <w:szCs w:val="24"/>
            <w:lang w:val="el-GR"/>
          </w:rPr>
          <w:t>μ</w:t>
        </w:r>
        <w:r w:rsidRPr="0024001D" w:rsidDel="006812F0">
          <w:rPr>
            <w:rFonts w:ascii="Times New Roman" w:hAnsi="Times New Roman" w:cs="Times New Roman"/>
            <w:sz w:val="24"/>
            <w:szCs w:val="24"/>
          </w:rPr>
          <w:t xml:space="preserve">g/ml (A) Control (B) Pristine (C) Annealed (D) Oxidized or (E) Reduced ZnO NPs at 3 hrs following exposure.  </w:t>
        </w:r>
      </w:moveFrom>
    </w:p>
    <w:moveFromRangeEnd w:id="6"/>
    <w:p w14:paraId="60BB1BED" w14:textId="77777777" w:rsidR="006812F0" w:rsidRPr="0024001D" w:rsidRDefault="006812F0" w:rsidP="006812F0">
      <w:pPr>
        <w:spacing w:line="480" w:lineRule="auto"/>
        <w:jc w:val="center"/>
        <w:rPr>
          <w:ins w:id="8" w:author="Brown, Jared" w:date="2019-09-05T14:07:00Z"/>
          <w:rFonts w:ascii="Times New Roman" w:hAnsi="Times New Roman" w:cs="Times New Roman"/>
          <w:b/>
          <w:sz w:val="24"/>
          <w:szCs w:val="24"/>
        </w:rPr>
      </w:pPr>
    </w:p>
    <w:p w14:paraId="4C6D1AFF" w14:textId="6B206437" w:rsidR="003C4091" w:rsidRPr="0024001D" w:rsidRDefault="003C4091" w:rsidP="006812F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4001D">
        <w:rPr>
          <w:rFonts w:ascii="Times New Roman" w:hAnsi="Times New Roman" w:cs="Times New Roman"/>
          <w:b/>
          <w:sz w:val="24"/>
          <w:szCs w:val="24"/>
        </w:rPr>
        <w:t xml:space="preserve">Supplemental Figure </w:t>
      </w:r>
      <w:ins w:id="9" w:author="Brown, Jared" w:date="2019-09-05T14:08:00Z">
        <w:r w:rsidR="006812F0" w:rsidRPr="0024001D">
          <w:rPr>
            <w:rFonts w:ascii="Times New Roman" w:hAnsi="Times New Roman" w:cs="Times New Roman"/>
            <w:b/>
            <w:sz w:val="24"/>
            <w:szCs w:val="24"/>
          </w:rPr>
          <w:t>3</w:t>
        </w:r>
      </w:ins>
      <w:del w:id="10" w:author="Brown, Jared" w:date="2019-09-05T14:08:00Z">
        <w:r w:rsidR="0005741A" w:rsidRPr="0024001D" w:rsidDel="006812F0">
          <w:rPr>
            <w:rFonts w:ascii="Times New Roman" w:hAnsi="Times New Roman" w:cs="Times New Roman"/>
            <w:b/>
            <w:sz w:val="24"/>
            <w:szCs w:val="24"/>
          </w:rPr>
          <w:delText>4</w:delText>
        </w:r>
      </w:del>
      <w:r w:rsidRPr="0024001D">
        <w:rPr>
          <w:rFonts w:ascii="Times New Roman" w:hAnsi="Times New Roman" w:cs="Times New Roman"/>
          <w:b/>
          <w:sz w:val="24"/>
          <w:szCs w:val="24"/>
        </w:rPr>
        <w:t>: Defect-induced electronic states within the band gap of ZnO NPs.</w:t>
      </w:r>
      <w:r w:rsidRPr="0024001D">
        <w:rPr>
          <w:rFonts w:ascii="Times New Roman" w:hAnsi="Times New Roman" w:cs="Times New Roman"/>
          <w:sz w:val="24"/>
          <w:szCs w:val="24"/>
        </w:rPr>
        <w:t xml:space="preserve"> V</w:t>
      </w:r>
      <w:r w:rsidRPr="0024001D">
        <w:rPr>
          <w:rFonts w:ascii="Times New Roman" w:hAnsi="Times New Roman" w:cs="Times New Roman"/>
          <w:sz w:val="24"/>
          <w:szCs w:val="24"/>
          <w:vertAlign w:val="subscript"/>
        </w:rPr>
        <w:t>Zn</w:t>
      </w:r>
      <w:r w:rsidRPr="0024001D">
        <w:rPr>
          <w:rFonts w:ascii="Times New Roman" w:hAnsi="Times New Roman" w:cs="Times New Roman"/>
          <w:sz w:val="24"/>
          <w:szCs w:val="24"/>
        </w:rPr>
        <w:t>/V</w:t>
      </w:r>
      <w:r w:rsidRPr="0024001D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24001D">
        <w:rPr>
          <w:rFonts w:ascii="Times New Roman" w:hAnsi="Times New Roman" w:cs="Times New Roman"/>
          <w:sz w:val="24"/>
          <w:szCs w:val="24"/>
        </w:rPr>
        <w:t xml:space="preserve"> indicates Zn/O vacancies while O</w:t>
      </w:r>
      <w:r w:rsidRPr="002400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4001D">
        <w:rPr>
          <w:rFonts w:ascii="Times New Roman" w:hAnsi="Times New Roman" w:cs="Times New Roman"/>
          <w:sz w:val="24"/>
          <w:szCs w:val="24"/>
        </w:rPr>
        <w:t xml:space="preserve"> is oxygen intestitials, O</w:t>
      </w:r>
      <w:r w:rsidRPr="0024001D">
        <w:rPr>
          <w:rFonts w:ascii="Times New Roman" w:hAnsi="Times New Roman" w:cs="Times New Roman"/>
          <w:sz w:val="24"/>
          <w:szCs w:val="24"/>
          <w:vertAlign w:val="subscript"/>
        </w:rPr>
        <w:t>Zn</w:t>
      </w:r>
      <w:r w:rsidRPr="0024001D">
        <w:rPr>
          <w:rFonts w:ascii="Times New Roman" w:hAnsi="Times New Roman" w:cs="Times New Roman"/>
          <w:sz w:val="24"/>
          <w:szCs w:val="24"/>
        </w:rPr>
        <w:t xml:space="preserve"> are anti-sites, Zn</w:t>
      </w:r>
      <w:r w:rsidRPr="0024001D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4001D">
        <w:rPr>
          <w:rFonts w:ascii="Times New Roman" w:hAnsi="Times New Roman" w:cs="Times New Roman"/>
          <w:sz w:val="24"/>
          <w:szCs w:val="24"/>
        </w:rPr>
        <w:t xml:space="preserve"> are Zn interstitials. </w:t>
      </w:r>
    </w:p>
    <w:p w14:paraId="6F83D3E7" w14:textId="77777777" w:rsidR="006812F0" w:rsidRPr="0024001D" w:rsidRDefault="006812F0" w:rsidP="006812F0">
      <w:pPr>
        <w:spacing w:line="480" w:lineRule="auto"/>
        <w:jc w:val="both"/>
        <w:rPr>
          <w:ins w:id="11" w:author="Brown, Jared" w:date="2019-09-05T14:08:00Z"/>
          <w:rFonts w:ascii="Times New Roman" w:hAnsi="Times New Roman" w:cs="Times New Roman"/>
          <w:b/>
          <w:bCs/>
          <w:sz w:val="24"/>
          <w:szCs w:val="24"/>
        </w:rPr>
      </w:pPr>
    </w:p>
    <w:p w14:paraId="0412EF87" w14:textId="5C060F3F" w:rsidR="006812F0" w:rsidRPr="0024001D" w:rsidRDefault="006812F0" w:rsidP="006812F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01D">
        <w:rPr>
          <w:rFonts w:ascii="Times New Roman" w:hAnsi="Times New Roman" w:cs="Times New Roman"/>
          <w:b/>
          <w:bCs/>
          <w:sz w:val="24"/>
          <w:szCs w:val="24"/>
        </w:rPr>
        <w:t xml:space="preserve">Supplemental Figure </w:t>
      </w:r>
      <w:ins w:id="12" w:author="Brown, Jared" w:date="2019-09-05T14:08:00Z">
        <w:r w:rsidRPr="0024001D">
          <w:rPr>
            <w:rFonts w:ascii="Times New Roman" w:hAnsi="Times New Roman" w:cs="Times New Roman"/>
            <w:b/>
            <w:bCs/>
            <w:sz w:val="24"/>
            <w:szCs w:val="24"/>
          </w:rPr>
          <w:t>4</w:t>
        </w:r>
      </w:ins>
      <w:del w:id="13" w:author="Brown, Jared" w:date="2019-09-05T14:08:00Z">
        <w:r w:rsidRPr="0024001D" w:rsidDel="006812F0">
          <w:rPr>
            <w:rFonts w:ascii="Times New Roman" w:hAnsi="Times New Roman" w:cs="Times New Roman"/>
            <w:b/>
            <w:bCs/>
            <w:sz w:val="24"/>
            <w:szCs w:val="24"/>
          </w:rPr>
          <w:delText>6</w:delText>
        </w:r>
      </w:del>
      <w:r w:rsidRPr="0024001D">
        <w:rPr>
          <w:rFonts w:ascii="Times New Roman" w:hAnsi="Times New Roman" w:cs="Times New Roman"/>
          <w:b/>
          <w:bCs/>
          <w:sz w:val="24"/>
          <w:szCs w:val="24"/>
        </w:rPr>
        <w:t>: Cell Viability in Rat Aortic Endothelial Cells Exposed to ZnO Nanoparticles.</w:t>
      </w:r>
      <w:r w:rsidRPr="0024001D">
        <w:rPr>
          <w:rFonts w:ascii="Times New Roman" w:hAnsi="Times New Roman" w:cs="Times New Roman"/>
          <w:sz w:val="24"/>
          <w:szCs w:val="24"/>
        </w:rPr>
        <w:t xml:space="preserve"> RAECs were exposed to pristine, annealed, oxidized or reduced ZnO NPs for 48hrs at concentrations ranging from 5-25 </w:t>
      </w:r>
      <w:r w:rsidRPr="0024001D">
        <w:rPr>
          <w:rFonts w:ascii="Times New Roman" w:hAnsi="Times New Roman" w:cs="Times New Roman"/>
          <w:sz w:val="24"/>
          <w:szCs w:val="24"/>
          <w:lang w:val="el-GR"/>
        </w:rPr>
        <w:t>μ</w:t>
      </w:r>
      <w:r w:rsidRPr="0024001D">
        <w:rPr>
          <w:rFonts w:ascii="Times New Roman" w:hAnsi="Times New Roman" w:cs="Times New Roman"/>
          <w:sz w:val="24"/>
          <w:szCs w:val="24"/>
        </w:rPr>
        <w:t>g/ml and MTS assay was used to examine cell viability *statistically significant compared to control (untreated cells) (N=3) (P&lt;0.05).</w:t>
      </w:r>
    </w:p>
    <w:p w14:paraId="45EE16ED" w14:textId="77777777" w:rsidR="006812F0" w:rsidRPr="0024001D" w:rsidRDefault="006812F0" w:rsidP="006812F0">
      <w:pPr>
        <w:spacing w:line="480" w:lineRule="auto"/>
        <w:rPr>
          <w:ins w:id="14" w:author="Brown, Jared" w:date="2019-09-05T14:08:00Z"/>
          <w:rFonts w:ascii="Times New Roman" w:hAnsi="Times New Roman" w:cs="Times New Roman"/>
          <w:b/>
          <w:sz w:val="24"/>
          <w:szCs w:val="24"/>
        </w:rPr>
      </w:pPr>
    </w:p>
    <w:p w14:paraId="6947CAD6" w14:textId="13974596" w:rsidR="006812F0" w:rsidRPr="0024001D" w:rsidRDefault="006812F0" w:rsidP="006812F0">
      <w:pPr>
        <w:spacing w:line="480" w:lineRule="auto"/>
        <w:rPr>
          <w:moveTo w:id="15" w:author="Brown, Jared" w:date="2019-09-05T14:07:00Z"/>
          <w:rFonts w:ascii="Times New Roman" w:hAnsi="Times New Roman" w:cs="Times New Roman"/>
          <w:b/>
          <w:sz w:val="24"/>
          <w:szCs w:val="24"/>
        </w:rPr>
      </w:pPr>
      <w:moveToRangeStart w:id="16" w:author="Brown, Jared" w:date="2019-09-05T14:07:00Z" w:name="move18584881"/>
      <w:moveTo w:id="17" w:author="Brown, Jared" w:date="2019-09-05T14:07:00Z">
        <w:r w:rsidRPr="0024001D">
          <w:rPr>
            <w:rFonts w:ascii="Times New Roman" w:hAnsi="Times New Roman" w:cs="Times New Roman"/>
            <w:b/>
            <w:sz w:val="24"/>
            <w:szCs w:val="24"/>
          </w:rPr>
          <w:t xml:space="preserve">Supplemental Figure </w:t>
        </w:r>
      </w:moveTo>
      <w:ins w:id="18" w:author="Brown, Jared" w:date="2019-09-05T14:08:00Z">
        <w:r w:rsidRPr="0024001D">
          <w:rPr>
            <w:rFonts w:ascii="Times New Roman" w:hAnsi="Times New Roman" w:cs="Times New Roman"/>
            <w:b/>
            <w:sz w:val="24"/>
            <w:szCs w:val="24"/>
          </w:rPr>
          <w:t>5</w:t>
        </w:r>
      </w:ins>
      <w:moveTo w:id="19" w:author="Brown, Jared" w:date="2019-09-05T14:07:00Z">
        <w:del w:id="20" w:author="Brown, Jared" w:date="2019-09-05T14:08:00Z">
          <w:r w:rsidRPr="0024001D" w:rsidDel="006812F0">
            <w:rPr>
              <w:rFonts w:ascii="Times New Roman" w:hAnsi="Times New Roman" w:cs="Times New Roman"/>
              <w:b/>
              <w:sz w:val="24"/>
              <w:szCs w:val="24"/>
            </w:rPr>
            <w:delText>3</w:delText>
          </w:r>
        </w:del>
        <w:r w:rsidRPr="0024001D">
          <w:rPr>
            <w:rFonts w:ascii="Times New Roman" w:hAnsi="Times New Roman" w:cs="Times New Roman"/>
            <w:b/>
            <w:sz w:val="24"/>
            <w:szCs w:val="24"/>
          </w:rPr>
          <w:t xml:space="preserve">: Transmission Electron Microscopy (TEM) Images of ZnO Nanoparticle Uptake in Rat Aortic Endothelial Cells.  </w:t>
        </w:r>
        <w:r w:rsidRPr="0024001D">
          <w:rPr>
            <w:rFonts w:ascii="Times New Roman" w:hAnsi="Times New Roman" w:cs="Times New Roman"/>
            <w:sz w:val="24"/>
            <w:szCs w:val="24"/>
          </w:rPr>
          <w:t xml:space="preserve">Cellular uptake of 20 </w:t>
        </w:r>
        <w:r w:rsidRPr="0024001D">
          <w:rPr>
            <w:rFonts w:ascii="Times New Roman" w:hAnsi="Times New Roman" w:cs="Times New Roman"/>
            <w:sz w:val="24"/>
            <w:szCs w:val="24"/>
            <w:lang w:val="el-GR"/>
          </w:rPr>
          <w:t>μ</w:t>
        </w:r>
        <w:r w:rsidRPr="0024001D">
          <w:rPr>
            <w:rFonts w:ascii="Times New Roman" w:hAnsi="Times New Roman" w:cs="Times New Roman"/>
            <w:sz w:val="24"/>
            <w:szCs w:val="24"/>
          </w:rPr>
          <w:t xml:space="preserve">g/ml (A) </w:t>
        </w:r>
        <w:r w:rsidRPr="0024001D">
          <w:rPr>
            <w:rFonts w:ascii="Times New Roman" w:hAnsi="Times New Roman" w:cs="Times New Roman"/>
            <w:sz w:val="24"/>
            <w:szCs w:val="24"/>
          </w:rPr>
          <w:lastRenderedPageBreak/>
          <w:t xml:space="preserve">Control (B) Pristine (C) Annealed (D) Oxidized or (E) Reduced ZnO NPs at 3 hrs following exposure.  </w:t>
        </w:r>
      </w:moveTo>
    </w:p>
    <w:moveToRangeEnd w:id="16"/>
    <w:p w14:paraId="10B197E9" w14:textId="77777777" w:rsidR="003C4091" w:rsidRPr="0024001D" w:rsidRDefault="003C4091" w:rsidP="003C409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D707ED8" w14:textId="3FE2A503" w:rsidR="00EE390E" w:rsidRPr="00C37ED4" w:rsidRDefault="006812F0" w:rsidP="00C37ED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ins w:id="21" w:author="Brown, Jared" w:date="2019-09-05T14:09:00Z">
        <w:r w:rsidRPr="0024001D">
          <w:rPr>
            <w:rFonts w:ascii="Times New Roman" w:hAnsi="Times New Roman" w:cs="Times New Roman"/>
            <w:b/>
            <w:bCs/>
            <w:sz w:val="24"/>
            <w:szCs w:val="24"/>
          </w:rPr>
          <w:t xml:space="preserve">Supplemental Figure 6: Reactive oxidative imaging of RAEC exposed to ZnO Nanoparticles with and without chemical defects.  </w:t>
        </w:r>
        <w:r w:rsidRPr="0024001D">
          <w:rPr>
            <w:rFonts w:ascii="Times New Roman" w:hAnsi="Times New Roman" w:cs="Times New Roman"/>
            <w:sz w:val="24"/>
            <w:szCs w:val="24"/>
          </w:rPr>
          <w:t>RAEC cells were incubated with ZnO NPs (20 µg/ml) for 1hr.  After exposure cells were treated with CellRox® (5 µM) and imaged on a confocal microscope</w:t>
        </w:r>
      </w:ins>
    </w:p>
    <w:sectPr w:rsidR="00EE390E" w:rsidRPr="00C37ED4" w:rsidSect="00627F78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162F9A" w16cid:durableId="211B92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1EB88" w14:textId="77777777" w:rsidR="00D93115" w:rsidRDefault="00D93115" w:rsidP="000D1F51">
      <w:pPr>
        <w:spacing w:after="0" w:line="240" w:lineRule="auto"/>
      </w:pPr>
      <w:r>
        <w:separator/>
      </w:r>
    </w:p>
  </w:endnote>
  <w:endnote w:type="continuationSeparator" w:id="0">
    <w:p w14:paraId="641CC066" w14:textId="77777777" w:rsidR="00D93115" w:rsidRDefault="00D93115" w:rsidP="000D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D4977" w14:textId="77777777" w:rsidR="00D93115" w:rsidRDefault="00D93115" w:rsidP="000D1F51">
      <w:pPr>
        <w:spacing w:after="0" w:line="240" w:lineRule="auto"/>
      </w:pPr>
      <w:r>
        <w:separator/>
      </w:r>
    </w:p>
  </w:footnote>
  <w:footnote w:type="continuationSeparator" w:id="0">
    <w:p w14:paraId="6F0CFF7D" w14:textId="77777777" w:rsidR="00D93115" w:rsidRDefault="00D93115" w:rsidP="000D1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D7724"/>
    <w:multiLevelType w:val="hybridMultilevel"/>
    <w:tmpl w:val="0B2C1CC0"/>
    <w:lvl w:ilvl="0" w:tplc="F31E5B6E">
      <w:start w:val="1"/>
      <w:numFmt w:val="decimal"/>
      <w:lvlText w:val="%1)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0" w:hanging="360"/>
      </w:pPr>
    </w:lvl>
    <w:lvl w:ilvl="2" w:tplc="0409001B" w:tentative="1">
      <w:start w:val="1"/>
      <w:numFmt w:val="lowerRoman"/>
      <w:lvlText w:val="%3."/>
      <w:lvlJc w:val="right"/>
      <w:pPr>
        <w:ind w:left="1960" w:hanging="180"/>
      </w:pPr>
    </w:lvl>
    <w:lvl w:ilvl="3" w:tplc="0409000F" w:tentative="1">
      <w:start w:val="1"/>
      <w:numFmt w:val="decimal"/>
      <w:lvlText w:val="%4."/>
      <w:lvlJc w:val="left"/>
      <w:pPr>
        <w:ind w:left="2680" w:hanging="360"/>
      </w:pPr>
    </w:lvl>
    <w:lvl w:ilvl="4" w:tplc="04090019" w:tentative="1">
      <w:start w:val="1"/>
      <w:numFmt w:val="lowerLetter"/>
      <w:lvlText w:val="%5."/>
      <w:lvlJc w:val="left"/>
      <w:pPr>
        <w:ind w:left="3400" w:hanging="360"/>
      </w:pPr>
    </w:lvl>
    <w:lvl w:ilvl="5" w:tplc="0409001B" w:tentative="1">
      <w:start w:val="1"/>
      <w:numFmt w:val="lowerRoman"/>
      <w:lvlText w:val="%6."/>
      <w:lvlJc w:val="right"/>
      <w:pPr>
        <w:ind w:left="4120" w:hanging="180"/>
      </w:pPr>
    </w:lvl>
    <w:lvl w:ilvl="6" w:tplc="0409000F" w:tentative="1">
      <w:start w:val="1"/>
      <w:numFmt w:val="decimal"/>
      <w:lvlText w:val="%7."/>
      <w:lvlJc w:val="left"/>
      <w:pPr>
        <w:ind w:left="4840" w:hanging="360"/>
      </w:pPr>
    </w:lvl>
    <w:lvl w:ilvl="7" w:tplc="04090019" w:tentative="1">
      <w:start w:val="1"/>
      <w:numFmt w:val="lowerLetter"/>
      <w:lvlText w:val="%8."/>
      <w:lvlJc w:val="left"/>
      <w:pPr>
        <w:ind w:left="5560" w:hanging="360"/>
      </w:pPr>
    </w:lvl>
    <w:lvl w:ilvl="8" w:tplc="04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" w15:restartNumberingAfterBreak="0">
    <w:nsid w:val="0E050CD1"/>
    <w:multiLevelType w:val="hybridMultilevel"/>
    <w:tmpl w:val="A5D8BC34"/>
    <w:lvl w:ilvl="0" w:tplc="4AC0F5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50F0A"/>
    <w:multiLevelType w:val="hybridMultilevel"/>
    <w:tmpl w:val="0C8A79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B6402"/>
    <w:multiLevelType w:val="multilevel"/>
    <w:tmpl w:val="DE1C7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" w15:restartNumberingAfterBreak="0">
    <w:nsid w:val="271A44E1"/>
    <w:multiLevelType w:val="multilevel"/>
    <w:tmpl w:val="4CC218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4A6A3D"/>
    <w:multiLevelType w:val="multilevel"/>
    <w:tmpl w:val="DEB093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Theme="minorEastAsia" w:hAnsi="Arial" w:cs="Arial"/>
        <w:i w:val="0"/>
        <w:noProof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D530AD"/>
    <w:multiLevelType w:val="hybridMultilevel"/>
    <w:tmpl w:val="9E7C7B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104D6"/>
    <w:multiLevelType w:val="hybridMultilevel"/>
    <w:tmpl w:val="200CA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A68DD"/>
    <w:multiLevelType w:val="multilevel"/>
    <w:tmpl w:val="8D743C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6724BF"/>
    <w:multiLevelType w:val="multilevel"/>
    <w:tmpl w:val="E1D2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FC6663"/>
    <w:multiLevelType w:val="multilevel"/>
    <w:tmpl w:val="7C14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1A28C3"/>
    <w:multiLevelType w:val="hybridMultilevel"/>
    <w:tmpl w:val="53FC62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62840"/>
    <w:multiLevelType w:val="hybridMultilevel"/>
    <w:tmpl w:val="BA7CC634"/>
    <w:lvl w:ilvl="0" w:tplc="87902F3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3946A9"/>
    <w:multiLevelType w:val="multilevel"/>
    <w:tmpl w:val="066E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F061F1"/>
    <w:multiLevelType w:val="multilevel"/>
    <w:tmpl w:val="5C9076FC"/>
    <w:lvl w:ilvl="0">
      <w:start w:val="1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8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E84595F"/>
    <w:multiLevelType w:val="multilevel"/>
    <w:tmpl w:val="A5901ADE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  <w:num w:numId="11">
    <w:abstractNumId w:val="14"/>
  </w:num>
  <w:num w:numId="12">
    <w:abstractNumId w:val="9"/>
  </w:num>
  <w:num w:numId="13">
    <w:abstractNumId w:val="10"/>
  </w:num>
  <w:num w:numId="14">
    <w:abstractNumId w:val="13"/>
  </w:num>
  <w:num w:numId="15">
    <w:abstractNumId w:val="12"/>
  </w:num>
  <w:num w:numId="1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own, Jared">
    <w15:presenceInfo w15:providerId="AD" w15:userId="S::jared.brown@cuanschutz.edu::a9e665e4-5d9e-4d1b-a442-b6afcfa0c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notoxic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szr0zremffz0iefza7xpx242tpd9exw959z&quot;&gt;Indu Persaud-Saved&lt;record-ids&gt;&lt;item&gt;2204&lt;/item&gt;&lt;item&gt;2211&lt;/item&gt;&lt;item&gt;2212&lt;/item&gt;&lt;item&gt;2728&lt;/item&gt;&lt;item&gt;2729&lt;/item&gt;&lt;item&gt;2730&lt;/item&gt;&lt;item&gt;2731&lt;/item&gt;&lt;item&gt;2732&lt;/item&gt;&lt;item&gt;2733&lt;/item&gt;&lt;item&gt;2735&lt;/item&gt;&lt;item&gt;2936&lt;/item&gt;&lt;item&gt;2943&lt;/item&gt;&lt;item&gt;2944&lt;/item&gt;&lt;item&gt;2949&lt;/item&gt;&lt;item&gt;2958&lt;/item&gt;&lt;item&gt;2959&lt;/item&gt;&lt;item&gt;2961&lt;/item&gt;&lt;item&gt;2962&lt;/item&gt;&lt;item&gt;2965&lt;/item&gt;&lt;item&gt;2970&lt;/item&gt;&lt;item&gt;3077&lt;/item&gt;&lt;item&gt;3082&lt;/item&gt;&lt;item&gt;3083&lt;/item&gt;&lt;item&gt;3085&lt;/item&gt;&lt;item&gt;3086&lt;/item&gt;&lt;item&gt;3087&lt;/item&gt;&lt;item&gt;3088&lt;/item&gt;&lt;item&gt;3089&lt;/item&gt;&lt;item&gt;3106&lt;/item&gt;&lt;item&gt;3107&lt;/item&gt;&lt;item&gt;3109&lt;/item&gt;&lt;item&gt;3110&lt;/item&gt;&lt;item&gt;3111&lt;/item&gt;&lt;item&gt;3112&lt;/item&gt;&lt;item&gt;3216&lt;/item&gt;&lt;item&gt;3222&lt;/item&gt;&lt;item&gt;3223&lt;/item&gt;&lt;item&gt;3225&lt;/item&gt;&lt;item&gt;3226&lt;/item&gt;&lt;item&gt;3227&lt;/item&gt;&lt;item&gt;3228&lt;/item&gt;&lt;item&gt;3229&lt;/item&gt;&lt;item&gt;3230&lt;/item&gt;&lt;item&gt;3232&lt;/item&gt;&lt;item&gt;3235&lt;/item&gt;&lt;item&gt;3236&lt;/item&gt;&lt;item&gt;3237&lt;/item&gt;&lt;item&gt;3239&lt;/item&gt;&lt;item&gt;3241&lt;/item&gt;&lt;item&gt;3243&lt;/item&gt;&lt;/record-ids&gt;&lt;/item&gt;&lt;/Libraries&gt;"/>
  </w:docVars>
  <w:rsids>
    <w:rsidRoot w:val="00155E50"/>
    <w:rsid w:val="00006B72"/>
    <w:rsid w:val="00013DDB"/>
    <w:rsid w:val="00020FAC"/>
    <w:rsid w:val="00021C8A"/>
    <w:rsid w:val="00025FE7"/>
    <w:rsid w:val="00026941"/>
    <w:rsid w:val="0003712E"/>
    <w:rsid w:val="00046220"/>
    <w:rsid w:val="00055B53"/>
    <w:rsid w:val="0005741A"/>
    <w:rsid w:val="00062E4A"/>
    <w:rsid w:val="000659D9"/>
    <w:rsid w:val="000745AF"/>
    <w:rsid w:val="00077FB7"/>
    <w:rsid w:val="00086927"/>
    <w:rsid w:val="00091650"/>
    <w:rsid w:val="000916C6"/>
    <w:rsid w:val="0009394A"/>
    <w:rsid w:val="000950D8"/>
    <w:rsid w:val="000A0CE3"/>
    <w:rsid w:val="000A5CB9"/>
    <w:rsid w:val="000A5E3F"/>
    <w:rsid w:val="000A6CB2"/>
    <w:rsid w:val="000A737F"/>
    <w:rsid w:val="000B0DD7"/>
    <w:rsid w:val="000B53D6"/>
    <w:rsid w:val="000C1A66"/>
    <w:rsid w:val="000D0EF5"/>
    <w:rsid w:val="000D1F51"/>
    <w:rsid w:val="000D3513"/>
    <w:rsid w:val="000D4514"/>
    <w:rsid w:val="000D6F8D"/>
    <w:rsid w:val="000D7426"/>
    <w:rsid w:val="000E2130"/>
    <w:rsid w:val="000E34A3"/>
    <w:rsid w:val="000F1793"/>
    <w:rsid w:val="000F7D86"/>
    <w:rsid w:val="00100B65"/>
    <w:rsid w:val="00102618"/>
    <w:rsid w:val="00104069"/>
    <w:rsid w:val="00104BEE"/>
    <w:rsid w:val="001054CC"/>
    <w:rsid w:val="00105E8D"/>
    <w:rsid w:val="00106551"/>
    <w:rsid w:val="001079AE"/>
    <w:rsid w:val="00111F0D"/>
    <w:rsid w:val="00112447"/>
    <w:rsid w:val="0011440F"/>
    <w:rsid w:val="001162AE"/>
    <w:rsid w:val="00120BDB"/>
    <w:rsid w:val="001331CF"/>
    <w:rsid w:val="0014011C"/>
    <w:rsid w:val="0014312D"/>
    <w:rsid w:val="00146273"/>
    <w:rsid w:val="001550F5"/>
    <w:rsid w:val="00155E50"/>
    <w:rsid w:val="0015650B"/>
    <w:rsid w:val="0016202E"/>
    <w:rsid w:val="001632C0"/>
    <w:rsid w:val="00163F8B"/>
    <w:rsid w:val="00165248"/>
    <w:rsid w:val="00165778"/>
    <w:rsid w:val="00167AFF"/>
    <w:rsid w:val="00172A82"/>
    <w:rsid w:val="001730EA"/>
    <w:rsid w:val="00175F45"/>
    <w:rsid w:val="0018321B"/>
    <w:rsid w:val="00184546"/>
    <w:rsid w:val="001858F5"/>
    <w:rsid w:val="00185DE1"/>
    <w:rsid w:val="00186E2B"/>
    <w:rsid w:val="00193625"/>
    <w:rsid w:val="001944DB"/>
    <w:rsid w:val="00197430"/>
    <w:rsid w:val="001A1ED2"/>
    <w:rsid w:val="001A55D1"/>
    <w:rsid w:val="001B0BD9"/>
    <w:rsid w:val="001B366A"/>
    <w:rsid w:val="001B52F1"/>
    <w:rsid w:val="001C3EBC"/>
    <w:rsid w:val="001C654C"/>
    <w:rsid w:val="001D0765"/>
    <w:rsid w:val="001D09E8"/>
    <w:rsid w:val="001D1457"/>
    <w:rsid w:val="001D6486"/>
    <w:rsid w:val="001E3B13"/>
    <w:rsid w:val="001E7B40"/>
    <w:rsid w:val="001F003B"/>
    <w:rsid w:val="001F2527"/>
    <w:rsid w:val="001F419A"/>
    <w:rsid w:val="001F4A41"/>
    <w:rsid w:val="002050D1"/>
    <w:rsid w:val="00205264"/>
    <w:rsid w:val="0020527A"/>
    <w:rsid w:val="00205708"/>
    <w:rsid w:val="00211F18"/>
    <w:rsid w:val="00212A65"/>
    <w:rsid w:val="00212EE6"/>
    <w:rsid w:val="00214D20"/>
    <w:rsid w:val="00215210"/>
    <w:rsid w:val="002167FB"/>
    <w:rsid w:val="00220484"/>
    <w:rsid w:val="00220C1B"/>
    <w:rsid w:val="00227490"/>
    <w:rsid w:val="00227847"/>
    <w:rsid w:val="00233CB9"/>
    <w:rsid w:val="0024001D"/>
    <w:rsid w:val="0024220F"/>
    <w:rsid w:val="00242DDE"/>
    <w:rsid w:val="00250620"/>
    <w:rsid w:val="0025153B"/>
    <w:rsid w:val="00265AD6"/>
    <w:rsid w:val="0027162C"/>
    <w:rsid w:val="00271870"/>
    <w:rsid w:val="00274A9B"/>
    <w:rsid w:val="00281DD6"/>
    <w:rsid w:val="002837E8"/>
    <w:rsid w:val="00285C03"/>
    <w:rsid w:val="00290887"/>
    <w:rsid w:val="00297F92"/>
    <w:rsid w:val="00297F9C"/>
    <w:rsid w:val="002A164B"/>
    <w:rsid w:val="002A33F2"/>
    <w:rsid w:val="002B0882"/>
    <w:rsid w:val="002B76CA"/>
    <w:rsid w:val="002C14BF"/>
    <w:rsid w:val="002C3BB1"/>
    <w:rsid w:val="002C57B2"/>
    <w:rsid w:val="002C6BA8"/>
    <w:rsid w:val="002D0F90"/>
    <w:rsid w:val="002D35E5"/>
    <w:rsid w:val="002E62EB"/>
    <w:rsid w:val="002E6D31"/>
    <w:rsid w:val="002E6F80"/>
    <w:rsid w:val="002E7029"/>
    <w:rsid w:val="002E7C01"/>
    <w:rsid w:val="002F2C0C"/>
    <w:rsid w:val="002F35E5"/>
    <w:rsid w:val="002F5613"/>
    <w:rsid w:val="002F6E28"/>
    <w:rsid w:val="00301493"/>
    <w:rsid w:val="00301A84"/>
    <w:rsid w:val="00301E0B"/>
    <w:rsid w:val="00311DBE"/>
    <w:rsid w:val="00314029"/>
    <w:rsid w:val="003154E3"/>
    <w:rsid w:val="0032281A"/>
    <w:rsid w:val="00324130"/>
    <w:rsid w:val="00333D14"/>
    <w:rsid w:val="00335940"/>
    <w:rsid w:val="003451FA"/>
    <w:rsid w:val="00350DF7"/>
    <w:rsid w:val="0035588C"/>
    <w:rsid w:val="003569EA"/>
    <w:rsid w:val="00364A2B"/>
    <w:rsid w:val="00375753"/>
    <w:rsid w:val="003923E3"/>
    <w:rsid w:val="00393AA3"/>
    <w:rsid w:val="00394672"/>
    <w:rsid w:val="003972EC"/>
    <w:rsid w:val="003A2BFA"/>
    <w:rsid w:val="003B14DF"/>
    <w:rsid w:val="003B50F6"/>
    <w:rsid w:val="003B73AB"/>
    <w:rsid w:val="003C02AD"/>
    <w:rsid w:val="003C0600"/>
    <w:rsid w:val="003C0D97"/>
    <w:rsid w:val="003C133C"/>
    <w:rsid w:val="003C397D"/>
    <w:rsid w:val="003C4091"/>
    <w:rsid w:val="003C4907"/>
    <w:rsid w:val="003C5118"/>
    <w:rsid w:val="003C5D83"/>
    <w:rsid w:val="003C68F8"/>
    <w:rsid w:val="003C6BD7"/>
    <w:rsid w:val="003C770A"/>
    <w:rsid w:val="003D0076"/>
    <w:rsid w:val="003D17EE"/>
    <w:rsid w:val="003D324C"/>
    <w:rsid w:val="003D53D3"/>
    <w:rsid w:val="003D6165"/>
    <w:rsid w:val="003D7276"/>
    <w:rsid w:val="003D779A"/>
    <w:rsid w:val="003E6273"/>
    <w:rsid w:val="003F07DE"/>
    <w:rsid w:val="003F3914"/>
    <w:rsid w:val="00400107"/>
    <w:rsid w:val="0041231C"/>
    <w:rsid w:val="00412CEA"/>
    <w:rsid w:val="00414184"/>
    <w:rsid w:val="00414AFF"/>
    <w:rsid w:val="00415A62"/>
    <w:rsid w:val="00423B58"/>
    <w:rsid w:val="00436B39"/>
    <w:rsid w:val="00440F93"/>
    <w:rsid w:val="00444F9F"/>
    <w:rsid w:val="00453FB8"/>
    <w:rsid w:val="00455682"/>
    <w:rsid w:val="00456743"/>
    <w:rsid w:val="00456900"/>
    <w:rsid w:val="0045701D"/>
    <w:rsid w:val="00461AFD"/>
    <w:rsid w:val="004676EB"/>
    <w:rsid w:val="004732AC"/>
    <w:rsid w:val="004734EB"/>
    <w:rsid w:val="00481387"/>
    <w:rsid w:val="0048143E"/>
    <w:rsid w:val="0048266E"/>
    <w:rsid w:val="00486896"/>
    <w:rsid w:val="00486D62"/>
    <w:rsid w:val="00493FF1"/>
    <w:rsid w:val="00494AA7"/>
    <w:rsid w:val="004A724A"/>
    <w:rsid w:val="004B22A0"/>
    <w:rsid w:val="004B58A4"/>
    <w:rsid w:val="004D0F0C"/>
    <w:rsid w:val="004D2E5F"/>
    <w:rsid w:val="004D4648"/>
    <w:rsid w:val="004E0CA7"/>
    <w:rsid w:val="004E2173"/>
    <w:rsid w:val="004E6B66"/>
    <w:rsid w:val="004F3815"/>
    <w:rsid w:val="004F41C3"/>
    <w:rsid w:val="004F5286"/>
    <w:rsid w:val="004F66C6"/>
    <w:rsid w:val="00500E6F"/>
    <w:rsid w:val="00506BBE"/>
    <w:rsid w:val="005075DD"/>
    <w:rsid w:val="00507EEB"/>
    <w:rsid w:val="00520F43"/>
    <w:rsid w:val="00523B3C"/>
    <w:rsid w:val="0052417C"/>
    <w:rsid w:val="00524FFB"/>
    <w:rsid w:val="005414AF"/>
    <w:rsid w:val="0054582A"/>
    <w:rsid w:val="0054686F"/>
    <w:rsid w:val="00556E25"/>
    <w:rsid w:val="00560948"/>
    <w:rsid w:val="005655AD"/>
    <w:rsid w:val="00567EAB"/>
    <w:rsid w:val="005771A9"/>
    <w:rsid w:val="00580F59"/>
    <w:rsid w:val="00585EBF"/>
    <w:rsid w:val="005903C7"/>
    <w:rsid w:val="00591360"/>
    <w:rsid w:val="005930FB"/>
    <w:rsid w:val="005A26D9"/>
    <w:rsid w:val="005A55CF"/>
    <w:rsid w:val="005A7BC3"/>
    <w:rsid w:val="005C63CF"/>
    <w:rsid w:val="005D0365"/>
    <w:rsid w:val="005D2E76"/>
    <w:rsid w:val="005D537E"/>
    <w:rsid w:val="005E03FF"/>
    <w:rsid w:val="005E2735"/>
    <w:rsid w:val="005F7B74"/>
    <w:rsid w:val="006006F7"/>
    <w:rsid w:val="00603A48"/>
    <w:rsid w:val="00607ED0"/>
    <w:rsid w:val="006214D3"/>
    <w:rsid w:val="0062150E"/>
    <w:rsid w:val="00624E13"/>
    <w:rsid w:val="00625E39"/>
    <w:rsid w:val="00627F78"/>
    <w:rsid w:val="00630023"/>
    <w:rsid w:val="00630616"/>
    <w:rsid w:val="00660685"/>
    <w:rsid w:val="00660AF7"/>
    <w:rsid w:val="00662D96"/>
    <w:rsid w:val="00670DA6"/>
    <w:rsid w:val="00673288"/>
    <w:rsid w:val="0067622C"/>
    <w:rsid w:val="0067716C"/>
    <w:rsid w:val="006812F0"/>
    <w:rsid w:val="0068626E"/>
    <w:rsid w:val="006865A8"/>
    <w:rsid w:val="006874D0"/>
    <w:rsid w:val="00694551"/>
    <w:rsid w:val="006958F5"/>
    <w:rsid w:val="00696080"/>
    <w:rsid w:val="006A633C"/>
    <w:rsid w:val="006A6375"/>
    <w:rsid w:val="006B6E8D"/>
    <w:rsid w:val="006C17FD"/>
    <w:rsid w:val="006C1C96"/>
    <w:rsid w:val="006D402D"/>
    <w:rsid w:val="006D740B"/>
    <w:rsid w:val="006E3AE0"/>
    <w:rsid w:val="006E49E2"/>
    <w:rsid w:val="006E51BD"/>
    <w:rsid w:val="006E5AEE"/>
    <w:rsid w:val="006E62ED"/>
    <w:rsid w:val="006E6F49"/>
    <w:rsid w:val="006E7322"/>
    <w:rsid w:val="006F5916"/>
    <w:rsid w:val="006F5922"/>
    <w:rsid w:val="006F6D05"/>
    <w:rsid w:val="00700F95"/>
    <w:rsid w:val="0070307B"/>
    <w:rsid w:val="00707E3C"/>
    <w:rsid w:val="00710B0C"/>
    <w:rsid w:val="007130BC"/>
    <w:rsid w:val="007231DF"/>
    <w:rsid w:val="00733E28"/>
    <w:rsid w:val="007357F7"/>
    <w:rsid w:val="00741FA7"/>
    <w:rsid w:val="007427F9"/>
    <w:rsid w:val="00743A7F"/>
    <w:rsid w:val="00744AB5"/>
    <w:rsid w:val="00745B73"/>
    <w:rsid w:val="00750784"/>
    <w:rsid w:val="00750AD7"/>
    <w:rsid w:val="00751676"/>
    <w:rsid w:val="007616B8"/>
    <w:rsid w:val="007638A1"/>
    <w:rsid w:val="007707F6"/>
    <w:rsid w:val="00770D78"/>
    <w:rsid w:val="007719A9"/>
    <w:rsid w:val="00775301"/>
    <w:rsid w:val="00787A35"/>
    <w:rsid w:val="007905E0"/>
    <w:rsid w:val="0079064C"/>
    <w:rsid w:val="00796FCE"/>
    <w:rsid w:val="007A3F00"/>
    <w:rsid w:val="007A5DA6"/>
    <w:rsid w:val="007B01EB"/>
    <w:rsid w:val="007B4E93"/>
    <w:rsid w:val="007B6B13"/>
    <w:rsid w:val="007C0C33"/>
    <w:rsid w:val="007C0D81"/>
    <w:rsid w:val="007C1BF6"/>
    <w:rsid w:val="007C2CAE"/>
    <w:rsid w:val="007C2F90"/>
    <w:rsid w:val="007C44FD"/>
    <w:rsid w:val="007C55B1"/>
    <w:rsid w:val="007C6708"/>
    <w:rsid w:val="007D4B67"/>
    <w:rsid w:val="007E24C5"/>
    <w:rsid w:val="007E6A70"/>
    <w:rsid w:val="007F2EF6"/>
    <w:rsid w:val="007F31AD"/>
    <w:rsid w:val="007F4727"/>
    <w:rsid w:val="007F589F"/>
    <w:rsid w:val="007F5F00"/>
    <w:rsid w:val="007F6198"/>
    <w:rsid w:val="007F6E19"/>
    <w:rsid w:val="007F79AC"/>
    <w:rsid w:val="00801453"/>
    <w:rsid w:val="00803EC9"/>
    <w:rsid w:val="00805E96"/>
    <w:rsid w:val="00813C10"/>
    <w:rsid w:val="00814748"/>
    <w:rsid w:val="00826DE3"/>
    <w:rsid w:val="00827FBF"/>
    <w:rsid w:val="00831218"/>
    <w:rsid w:val="00831EEA"/>
    <w:rsid w:val="00840EBE"/>
    <w:rsid w:val="008426AD"/>
    <w:rsid w:val="0084614A"/>
    <w:rsid w:val="008516A2"/>
    <w:rsid w:val="008543AC"/>
    <w:rsid w:val="00856071"/>
    <w:rsid w:val="008602B7"/>
    <w:rsid w:val="00862085"/>
    <w:rsid w:val="008620C8"/>
    <w:rsid w:val="00862CF1"/>
    <w:rsid w:val="008658C4"/>
    <w:rsid w:val="0086680F"/>
    <w:rsid w:val="0086740E"/>
    <w:rsid w:val="00874208"/>
    <w:rsid w:val="00874B7A"/>
    <w:rsid w:val="00877064"/>
    <w:rsid w:val="00885D71"/>
    <w:rsid w:val="00892EDD"/>
    <w:rsid w:val="00894955"/>
    <w:rsid w:val="008A18FD"/>
    <w:rsid w:val="008A331C"/>
    <w:rsid w:val="008A369D"/>
    <w:rsid w:val="008A4B7E"/>
    <w:rsid w:val="008A51ED"/>
    <w:rsid w:val="008A6D12"/>
    <w:rsid w:val="008B27C4"/>
    <w:rsid w:val="008B5C70"/>
    <w:rsid w:val="008C46C8"/>
    <w:rsid w:val="008C623D"/>
    <w:rsid w:val="008D2DE8"/>
    <w:rsid w:val="008D6961"/>
    <w:rsid w:val="008E1D01"/>
    <w:rsid w:val="008E4631"/>
    <w:rsid w:val="008E59DE"/>
    <w:rsid w:val="008F01FA"/>
    <w:rsid w:val="008F05BE"/>
    <w:rsid w:val="008F7093"/>
    <w:rsid w:val="00903B18"/>
    <w:rsid w:val="00904827"/>
    <w:rsid w:val="00904B18"/>
    <w:rsid w:val="00906247"/>
    <w:rsid w:val="009116FE"/>
    <w:rsid w:val="00912D01"/>
    <w:rsid w:val="00912D5F"/>
    <w:rsid w:val="00917F9E"/>
    <w:rsid w:val="00923D34"/>
    <w:rsid w:val="009256F9"/>
    <w:rsid w:val="009256FE"/>
    <w:rsid w:val="00925874"/>
    <w:rsid w:val="00926DB0"/>
    <w:rsid w:val="00935B30"/>
    <w:rsid w:val="009369C0"/>
    <w:rsid w:val="00945729"/>
    <w:rsid w:val="009514C1"/>
    <w:rsid w:val="0095236A"/>
    <w:rsid w:val="00953F9B"/>
    <w:rsid w:val="00961C4A"/>
    <w:rsid w:val="00961D86"/>
    <w:rsid w:val="0096349E"/>
    <w:rsid w:val="00977DE6"/>
    <w:rsid w:val="00981621"/>
    <w:rsid w:val="00983A59"/>
    <w:rsid w:val="00984282"/>
    <w:rsid w:val="009936AB"/>
    <w:rsid w:val="0099373A"/>
    <w:rsid w:val="009A29DB"/>
    <w:rsid w:val="009A3F81"/>
    <w:rsid w:val="009A7CD9"/>
    <w:rsid w:val="009B00C9"/>
    <w:rsid w:val="009B284C"/>
    <w:rsid w:val="009D0B01"/>
    <w:rsid w:val="009D1324"/>
    <w:rsid w:val="009D4BED"/>
    <w:rsid w:val="009D5B00"/>
    <w:rsid w:val="009E70F3"/>
    <w:rsid w:val="009F0180"/>
    <w:rsid w:val="009F4284"/>
    <w:rsid w:val="00A034BA"/>
    <w:rsid w:val="00A07703"/>
    <w:rsid w:val="00A07AC4"/>
    <w:rsid w:val="00A134C2"/>
    <w:rsid w:val="00A159CA"/>
    <w:rsid w:val="00A169D3"/>
    <w:rsid w:val="00A33A81"/>
    <w:rsid w:val="00A5513E"/>
    <w:rsid w:val="00A555B0"/>
    <w:rsid w:val="00A613FC"/>
    <w:rsid w:val="00A629A0"/>
    <w:rsid w:val="00A63D2E"/>
    <w:rsid w:val="00A661AF"/>
    <w:rsid w:val="00A71B2B"/>
    <w:rsid w:val="00A82447"/>
    <w:rsid w:val="00A8379E"/>
    <w:rsid w:val="00A8636A"/>
    <w:rsid w:val="00A9002C"/>
    <w:rsid w:val="00A9359B"/>
    <w:rsid w:val="00A93846"/>
    <w:rsid w:val="00AA0F07"/>
    <w:rsid w:val="00AA4A16"/>
    <w:rsid w:val="00AA5BD2"/>
    <w:rsid w:val="00AA5F62"/>
    <w:rsid w:val="00AB3A0C"/>
    <w:rsid w:val="00AB6425"/>
    <w:rsid w:val="00AC2D5B"/>
    <w:rsid w:val="00AC6F5E"/>
    <w:rsid w:val="00AD54DD"/>
    <w:rsid w:val="00AD7BCA"/>
    <w:rsid w:val="00AE457E"/>
    <w:rsid w:val="00AE65D6"/>
    <w:rsid w:val="00AE6A65"/>
    <w:rsid w:val="00AF0FE0"/>
    <w:rsid w:val="00AF4164"/>
    <w:rsid w:val="00AF5896"/>
    <w:rsid w:val="00AF59F1"/>
    <w:rsid w:val="00AF617E"/>
    <w:rsid w:val="00B03702"/>
    <w:rsid w:val="00B05B87"/>
    <w:rsid w:val="00B067D0"/>
    <w:rsid w:val="00B1241F"/>
    <w:rsid w:val="00B14505"/>
    <w:rsid w:val="00B16272"/>
    <w:rsid w:val="00B2021E"/>
    <w:rsid w:val="00B21564"/>
    <w:rsid w:val="00B24A7D"/>
    <w:rsid w:val="00B26611"/>
    <w:rsid w:val="00B2755C"/>
    <w:rsid w:val="00B305EC"/>
    <w:rsid w:val="00B34283"/>
    <w:rsid w:val="00B344C1"/>
    <w:rsid w:val="00B35E7D"/>
    <w:rsid w:val="00B36F55"/>
    <w:rsid w:val="00B37435"/>
    <w:rsid w:val="00B40B65"/>
    <w:rsid w:val="00B5031E"/>
    <w:rsid w:val="00B555B8"/>
    <w:rsid w:val="00B559F9"/>
    <w:rsid w:val="00B568A6"/>
    <w:rsid w:val="00B63364"/>
    <w:rsid w:val="00B635DE"/>
    <w:rsid w:val="00B66881"/>
    <w:rsid w:val="00B67DB6"/>
    <w:rsid w:val="00B739DD"/>
    <w:rsid w:val="00B7535D"/>
    <w:rsid w:val="00B77601"/>
    <w:rsid w:val="00B90F1E"/>
    <w:rsid w:val="00B93487"/>
    <w:rsid w:val="00B94B22"/>
    <w:rsid w:val="00B97C04"/>
    <w:rsid w:val="00BA2A29"/>
    <w:rsid w:val="00BA3955"/>
    <w:rsid w:val="00BB1CCD"/>
    <w:rsid w:val="00BB2690"/>
    <w:rsid w:val="00BB2FC6"/>
    <w:rsid w:val="00BB35F1"/>
    <w:rsid w:val="00BB6114"/>
    <w:rsid w:val="00BC3266"/>
    <w:rsid w:val="00BC428C"/>
    <w:rsid w:val="00BC43DA"/>
    <w:rsid w:val="00BC5895"/>
    <w:rsid w:val="00BD053C"/>
    <w:rsid w:val="00BD366B"/>
    <w:rsid w:val="00BD433A"/>
    <w:rsid w:val="00BD7D42"/>
    <w:rsid w:val="00BE1536"/>
    <w:rsid w:val="00BE395C"/>
    <w:rsid w:val="00BE3E89"/>
    <w:rsid w:val="00BE475B"/>
    <w:rsid w:val="00BE5341"/>
    <w:rsid w:val="00BF2514"/>
    <w:rsid w:val="00C15D1B"/>
    <w:rsid w:val="00C21708"/>
    <w:rsid w:val="00C236AA"/>
    <w:rsid w:val="00C2507B"/>
    <w:rsid w:val="00C2711F"/>
    <w:rsid w:val="00C30205"/>
    <w:rsid w:val="00C305A4"/>
    <w:rsid w:val="00C37D13"/>
    <w:rsid w:val="00C37ED4"/>
    <w:rsid w:val="00C57AC6"/>
    <w:rsid w:val="00C6511D"/>
    <w:rsid w:val="00C66DE2"/>
    <w:rsid w:val="00C71891"/>
    <w:rsid w:val="00C72792"/>
    <w:rsid w:val="00C733AB"/>
    <w:rsid w:val="00C85C8C"/>
    <w:rsid w:val="00C90EFB"/>
    <w:rsid w:val="00C93E2D"/>
    <w:rsid w:val="00C94590"/>
    <w:rsid w:val="00C946CA"/>
    <w:rsid w:val="00C955DC"/>
    <w:rsid w:val="00C970B4"/>
    <w:rsid w:val="00C97B2B"/>
    <w:rsid w:val="00CA1FF2"/>
    <w:rsid w:val="00CA7CA5"/>
    <w:rsid w:val="00CB047A"/>
    <w:rsid w:val="00CB209A"/>
    <w:rsid w:val="00CB2729"/>
    <w:rsid w:val="00CB29AD"/>
    <w:rsid w:val="00CB3A80"/>
    <w:rsid w:val="00CB4F28"/>
    <w:rsid w:val="00CB742B"/>
    <w:rsid w:val="00CC0A53"/>
    <w:rsid w:val="00CC1D3A"/>
    <w:rsid w:val="00CC4A86"/>
    <w:rsid w:val="00CC4E24"/>
    <w:rsid w:val="00CC4F7C"/>
    <w:rsid w:val="00CC57BE"/>
    <w:rsid w:val="00CD1404"/>
    <w:rsid w:val="00CD2006"/>
    <w:rsid w:val="00CD26EA"/>
    <w:rsid w:val="00CD3625"/>
    <w:rsid w:val="00CD6FC5"/>
    <w:rsid w:val="00CE3B88"/>
    <w:rsid w:val="00CE4025"/>
    <w:rsid w:val="00CF1531"/>
    <w:rsid w:val="00CF1A21"/>
    <w:rsid w:val="00CF5B3F"/>
    <w:rsid w:val="00D00832"/>
    <w:rsid w:val="00D018AF"/>
    <w:rsid w:val="00D049AB"/>
    <w:rsid w:val="00D05D90"/>
    <w:rsid w:val="00D11DFC"/>
    <w:rsid w:val="00D12B3F"/>
    <w:rsid w:val="00D26045"/>
    <w:rsid w:val="00D3368E"/>
    <w:rsid w:val="00D4754C"/>
    <w:rsid w:val="00D50365"/>
    <w:rsid w:val="00D50DAC"/>
    <w:rsid w:val="00D5152A"/>
    <w:rsid w:val="00D550C2"/>
    <w:rsid w:val="00D6184D"/>
    <w:rsid w:val="00D62B7D"/>
    <w:rsid w:val="00D65748"/>
    <w:rsid w:val="00D674F1"/>
    <w:rsid w:val="00D7272E"/>
    <w:rsid w:val="00D7338F"/>
    <w:rsid w:val="00D75523"/>
    <w:rsid w:val="00D90E6D"/>
    <w:rsid w:val="00D91C2D"/>
    <w:rsid w:val="00D93115"/>
    <w:rsid w:val="00D94F29"/>
    <w:rsid w:val="00D96043"/>
    <w:rsid w:val="00D96FBB"/>
    <w:rsid w:val="00DA0BED"/>
    <w:rsid w:val="00DA2AAF"/>
    <w:rsid w:val="00DA460B"/>
    <w:rsid w:val="00DA6894"/>
    <w:rsid w:val="00DB05DD"/>
    <w:rsid w:val="00DB181B"/>
    <w:rsid w:val="00DB1BAA"/>
    <w:rsid w:val="00DB2248"/>
    <w:rsid w:val="00DB4BC8"/>
    <w:rsid w:val="00DB51D7"/>
    <w:rsid w:val="00DC1915"/>
    <w:rsid w:val="00DD1067"/>
    <w:rsid w:val="00DD3965"/>
    <w:rsid w:val="00DD3B20"/>
    <w:rsid w:val="00DD4397"/>
    <w:rsid w:val="00DD5121"/>
    <w:rsid w:val="00DD6586"/>
    <w:rsid w:val="00DE18D2"/>
    <w:rsid w:val="00DE4EEC"/>
    <w:rsid w:val="00DE7B85"/>
    <w:rsid w:val="00DF4031"/>
    <w:rsid w:val="00DF5E7C"/>
    <w:rsid w:val="00E02051"/>
    <w:rsid w:val="00E11138"/>
    <w:rsid w:val="00E1266F"/>
    <w:rsid w:val="00E206C5"/>
    <w:rsid w:val="00E2193B"/>
    <w:rsid w:val="00E21B4D"/>
    <w:rsid w:val="00E23D32"/>
    <w:rsid w:val="00E24FA2"/>
    <w:rsid w:val="00E3163E"/>
    <w:rsid w:val="00E41DBC"/>
    <w:rsid w:val="00E427C0"/>
    <w:rsid w:val="00E42985"/>
    <w:rsid w:val="00E455FB"/>
    <w:rsid w:val="00E50D92"/>
    <w:rsid w:val="00E51F39"/>
    <w:rsid w:val="00E5325F"/>
    <w:rsid w:val="00E5478E"/>
    <w:rsid w:val="00E56AF9"/>
    <w:rsid w:val="00E65B5C"/>
    <w:rsid w:val="00E6715F"/>
    <w:rsid w:val="00E677CB"/>
    <w:rsid w:val="00E719D3"/>
    <w:rsid w:val="00E7308A"/>
    <w:rsid w:val="00E76234"/>
    <w:rsid w:val="00E85164"/>
    <w:rsid w:val="00EA1484"/>
    <w:rsid w:val="00EA15B8"/>
    <w:rsid w:val="00EA2097"/>
    <w:rsid w:val="00EC05F1"/>
    <w:rsid w:val="00EC06F9"/>
    <w:rsid w:val="00EC2F5F"/>
    <w:rsid w:val="00ED283C"/>
    <w:rsid w:val="00ED3416"/>
    <w:rsid w:val="00EE1393"/>
    <w:rsid w:val="00EE1A42"/>
    <w:rsid w:val="00EE390E"/>
    <w:rsid w:val="00EE5606"/>
    <w:rsid w:val="00EE66A8"/>
    <w:rsid w:val="00EF2CEE"/>
    <w:rsid w:val="00EF6C90"/>
    <w:rsid w:val="00EF6CDC"/>
    <w:rsid w:val="00EF7003"/>
    <w:rsid w:val="00EF7A58"/>
    <w:rsid w:val="00F0124E"/>
    <w:rsid w:val="00F01824"/>
    <w:rsid w:val="00F05A6E"/>
    <w:rsid w:val="00F12957"/>
    <w:rsid w:val="00F12E4D"/>
    <w:rsid w:val="00F133BB"/>
    <w:rsid w:val="00F14DF9"/>
    <w:rsid w:val="00F15B93"/>
    <w:rsid w:val="00F17075"/>
    <w:rsid w:val="00F21CC0"/>
    <w:rsid w:val="00F2761F"/>
    <w:rsid w:val="00F336EA"/>
    <w:rsid w:val="00F34260"/>
    <w:rsid w:val="00F42292"/>
    <w:rsid w:val="00F501E9"/>
    <w:rsid w:val="00F53D5A"/>
    <w:rsid w:val="00F55C28"/>
    <w:rsid w:val="00F65D40"/>
    <w:rsid w:val="00F66693"/>
    <w:rsid w:val="00F67122"/>
    <w:rsid w:val="00F7062A"/>
    <w:rsid w:val="00F73660"/>
    <w:rsid w:val="00F73AF4"/>
    <w:rsid w:val="00F8003D"/>
    <w:rsid w:val="00F8070E"/>
    <w:rsid w:val="00F82A22"/>
    <w:rsid w:val="00F841A3"/>
    <w:rsid w:val="00F84C91"/>
    <w:rsid w:val="00F84E54"/>
    <w:rsid w:val="00F86B18"/>
    <w:rsid w:val="00F87B60"/>
    <w:rsid w:val="00F90FA5"/>
    <w:rsid w:val="00F9177F"/>
    <w:rsid w:val="00F93776"/>
    <w:rsid w:val="00F97AA7"/>
    <w:rsid w:val="00FA6798"/>
    <w:rsid w:val="00FA6E9D"/>
    <w:rsid w:val="00FB1554"/>
    <w:rsid w:val="00FD2916"/>
    <w:rsid w:val="00FD2B19"/>
    <w:rsid w:val="00FD3C2E"/>
    <w:rsid w:val="00FD4E51"/>
    <w:rsid w:val="00FE111A"/>
    <w:rsid w:val="00FE32DE"/>
    <w:rsid w:val="00FE50B0"/>
    <w:rsid w:val="00FE5EF8"/>
    <w:rsid w:val="00FE7ACB"/>
    <w:rsid w:val="00FF1221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4BC44"/>
  <w15:docId w15:val="{5DCC410C-5FAB-4849-9F48-D4558D616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E50"/>
  </w:style>
  <w:style w:type="paragraph" w:styleId="Heading2">
    <w:name w:val="heading 2"/>
    <w:basedOn w:val="Normal"/>
    <w:link w:val="Heading2Char"/>
    <w:uiPriority w:val="9"/>
    <w:qFormat/>
    <w:rsid w:val="001632C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30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E50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50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155E50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E50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E50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155E5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E50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E50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155E50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rsid w:val="00155E50"/>
    <w:pPr>
      <w:spacing w:after="0"/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155E50"/>
    <w:pPr>
      <w:spacing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155E50"/>
    <w:rPr>
      <w:sz w:val="18"/>
      <w:szCs w:val="18"/>
    </w:rPr>
  </w:style>
  <w:style w:type="paragraph" w:styleId="Revision">
    <w:name w:val="Revision"/>
    <w:hidden/>
    <w:uiPriority w:val="99"/>
    <w:semiHidden/>
    <w:rsid w:val="00155E50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155E50"/>
  </w:style>
  <w:style w:type="paragraph" w:styleId="NormalWeb">
    <w:name w:val="Normal (Web)"/>
    <w:basedOn w:val="Normal"/>
    <w:uiPriority w:val="99"/>
    <w:unhideWhenUsed/>
    <w:rsid w:val="00155E5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5E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5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E50"/>
  </w:style>
  <w:style w:type="paragraph" w:styleId="Footer">
    <w:name w:val="footer"/>
    <w:basedOn w:val="Normal"/>
    <w:link w:val="FooterChar"/>
    <w:uiPriority w:val="99"/>
    <w:unhideWhenUsed/>
    <w:rsid w:val="00155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E50"/>
  </w:style>
  <w:style w:type="character" w:styleId="PlaceholderText">
    <w:name w:val="Placeholder Text"/>
    <w:basedOn w:val="DefaultParagraphFont"/>
    <w:uiPriority w:val="99"/>
    <w:semiHidden/>
    <w:rsid w:val="00155E50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55E50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1C2D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2507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1632C0"/>
    <w:rPr>
      <w:rFonts w:ascii="Times New Roman" w:hAnsi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307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C4091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1457"/>
    <w:rPr>
      <w:color w:val="605E5C"/>
      <w:shd w:val="clear" w:color="auto" w:fill="E1DFDD"/>
    </w:rPr>
  </w:style>
  <w:style w:type="paragraph" w:customStyle="1" w:styleId="Articletitle">
    <w:name w:val="Article title"/>
    <w:basedOn w:val="Normal"/>
    <w:next w:val="Normal"/>
    <w:qFormat/>
    <w:rsid w:val="00984282"/>
    <w:pPr>
      <w:spacing w:after="120" w:line="360" w:lineRule="auto"/>
    </w:pPr>
    <w:rPr>
      <w:rFonts w:ascii="Times New Roman" w:eastAsia="Times New Roman" w:hAnsi="Times New Roman" w:cs="Times New Roman"/>
      <w:b/>
      <w:sz w:val="28"/>
      <w:szCs w:val="24"/>
      <w:lang w:val="en-GB" w:eastAsia="en-GB"/>
    </w:rPr>
  </w:style>
  <w:style w:type="paragraph" w:customStyle="1" w:styleId="Keywords">
    <w:name w:val="Keywords"/>
    <w:basedOn w:val="Normal"/>
    <w:next w:val="Normal"/>
    <w:qFormat/>
    <w:rsid w:val="00CC4F7C"/>
    <w:pPr>
      <w:spacing w:before="240" w:after="240" w:line="360" w:lineRule="auto"/>
      <w:ind w:left="720" w:right="567"/>
    </w:pPr>
    <w:rPr>
      <w:rFonts w:ascii="Times New Roman" w:eastAsia="Times New Roman" w:hAnsi="Times New Roman" w:cs="Times New Roman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64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7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8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A49208494B8E44AFC6EF26AACB0578" ma:contentTypeVersion="10" ma:contentTypeDescription="Create a new document." ma:contentTypeScope="" ma:versionID="3266088b886dd9775fabe464e6cec633">
  <xsd:schema xmlns:xsd="http://www.w3.org/2001/XMLSchema" xmlns:xs="http://www.w3.org/2001/XMLSchema" xmlns:p="http://schemas.microsoft.com/office/2006/metadata/properties" xmlns:ns3="3919a982-fc9d-476a-8bcf-c788be6f3349" xmlns:ns4="16c87adc-1a19-4f5d-95b3-dad54e8550b9" targetNamespace="http://schemas.microsoft.com/office/2006/metadata/properties" ma:root="true" ma:fieldsID="1bd453a8e477ed3cd418e1d89a1126fc" ns3:_="" ns4:_="">
    <xsd:import namespace="3919a982-fc9d-476a-8bcf-c788be6f3349"/>
    <xsd:import namespace="16c87adc-1a19-4f5d-95b3-dad54e8550b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9a982-fc9d-476a-8bcf-c788be6f33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87adc-1a19-4f5d-95b3-dad54e8550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7AED86-267D-4418-BF2A-6F9B1AA31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845784-8A02-4594-A757-BB3233DCD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9a982-fc9d-476a-8bcf-c788be6f3349"/>
    <ds:schemaRef ds:uri="16c87adc-1a19-4f5d-95b3-dad54e855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577244-BA6B-475B-92E5-934A5BCDE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E093BE-1FF1-4F1F-B1A9-E28835AD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Univeristy of Miami - Miller School of Medicine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ipersaud</dc:creator>
  <cp:lastModifiedBy>Yatheesh Mohan</cp:lastModifiedBy>
  <cp:revision>2</cp:revision>
  <cp:lastPrinted>2018-04-04T04:56:00Z</cp:lastPrinted>
  <dcterms:created xsi:type="dcterms:W3CDTF">2019-09-19T10:41:00Z</dcterms:created>
  <dcterms:modified xsi:type="dcterms:W3CDTF">2019-09-19T10:41:00Z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0x01010036A49208494B8E44AFC6EF26AACB0578</vt:lpwstr>
  </property>
</Properties>
</file>